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94E3DE" w14:textId="78920D60" w:rsidR="00AB73A8" w:rsidRPr="00F55D54" w:rsidRDefault="7DB395FF" w:rsidP="00F55D54">
      <w:pPr>
        <w:spacing w:after="0" w:line="240" w:lineRule="auto"/>
        <w:jc w:val="center"/>
        <w:rPr>
          <w:rFonts w:ascii="Times New Roman" w:eastAsia="Times New Roman" w:hAnsi="Times New Roman" w:cs="Times New Roman"/>
          <w:b/>
          <w:sz w:val="28"/>
          <w:szCs w:val="28"/>
          <w:lang w:eastAsia="et-EE"/>
        </w:rPr>
      </w:pPr>
      <w:commentRangeStart w:id="0"/>
      <w:r w:rsidRPr="00BF7381">
        <w:rPr>
          <w:rFonts w:ascii="Times New Roman" w:eastAsia="Times New Roman" w:hAnsi="Times New Roman" w:cs="Times New Roman"/>
          <w:b/>
          <w:kern w:val="0"/>
          <w:sz w:val="32"/>
          <w:szCs w:val="32"/>
          <w:lang w:eastAsia="et-EE"/>
          <w14:ligatures w14:val="none"/>
        </w:rPr>
        <w:t xml:space="preserve"> </w:t>
      </w:r>
      <w:r w:rsidR="00CD6448" w:rsidRPr="00F55D54">
        <w:rPr>
          <w:rFonts w:ascii="Times New Roman" w:eastAsia="Times New Roman" w:hAnsi="Times New Roman" w:cs="Times New Roman"/>
          <w:b/>
          <w:kern w:val="0"/>
          <w:sz w:val="28"/>
          <w:szCs w:val="28"/>
          <w:lang w:eastAsia="et-EE"/>
          <w14:ligatures w14:val="none"/>
        </w:rPr>
        <w:t>Eesti Vabariigi haridusseaduse</w:t>
      </w:r>
      <w:r w:rsidR="00F34866" w:rsidRPr="00F55D54">
        <w:rPr>
          <w:rFonts w:ascii="Times New Roman" w:eastAsia="Times New Roman" w:hAnsi="Times New Roman" w:cs="Times New Roman"/>
          <w:b/>
          <w:kern w:val="0"/>
          <w:sz w:val="28"/>
          <w:szCs w:val="28"/>
          <w:lang w:eastAsia="et-EE"/>
          <w14:ligatures w14:val="none"/>
        </w:rPr>
        <w:t xml:space="preserve"> </w:t>
      </w:r>
      <w:ins w:id="1" w:author="Mari Käbi" w:date="2024-03-08T14:55:00Z">
        <w:r w:rsidR="00AC11F6">
          <w:rPr>
            <w:rFonts w:ascii="Times New Roman" w:eastAsia="Times New Roman" w:hAnsi="Times New Roman" w:cs="Times New Roman"/>
            <w:b/>
            <w:kern w:val="0"/>
            <w:sz w:val="28"/>
            <w:szCs w:val="28"/>
            <w:lang w:eastAsia="et-EE"/>
            <w14:ligatures w14:val="none"/>
          </w:rPr>
          <w:t xml:space="preserve">muutmise </w:t>
        </w:r>
      </w:ins>
      <w:del w:id="2" w:author="Mari Käbi" w:date="2024-03-08T14:55:00Z">
        <w:r w:rsidR="00F34866" w:rsidRPr="00F55D54" w:rsidDel="00AC11F6">
          <w:rPr>
            <w:rFonts w:ascii="Times New Roman" w:eastAsia="Times New Roman" w:hAnsi="Times New Roman" w:cs="Times New Roman"/>
            <w:b/>
            <w:kern w:val="0"/>
            <w:sz w:val="28"/>
            <w:szCs w:val="28"/>
            <w:lang w:eastAsia="et-EE"/>
            <w14:ligatures w14:val="none"/>
          </w:rPr>
          <w:delText xml:space="preserve">ning </w:delText>
        </w:r>
      </w:del>
      <w:ins w:id="3" w:author="Mari Käbi" w:date="2024-03-08T14:55:00Z">
        <w:r w:rsidR="00AC11F6">
          <w:rPr>
            <w:rFonts w:ascii="Times New Roman" w:eastAsia="Times New Roman" w:hAnsi="Times New Roman" w:cs="Times New Roman"/>
            <w:b/>
            <w:kern w:val="0"/>
            <w:sz w:val="28"/>
            <w:szCs w:val="28"/>
            <w:lang w:eastAsia="et-EE"/>
            <w14:ligatures w14:val="none"/>
          </w:rPr>
          <w:t>ja sellega seonduvalt</w:t>
        </w:r>
        <w:r w:rsidR="00AC11F6" w:rsidRPr="00F55D54">
          <w:rPr>
            <w:rFonts w:ascii="Times New Roman" w:eastAsia="Times New Roman" w:hAnsi="Times New Roman" w:cs="Times New Roman"/>
            <w:b/>
            <w:kern w:val="0"/>
            <w:sz w:val="28"/>
            <w:szCs w:val="28"/>
            <w:lang w:eastAsia="et-EE"/>
            <w14:ligatures w14:val="none"/>
          </w:rPr>
          <w:t xml:space="preserve"> </w:t>
        </w:r>
      </w:ins>
      <w:r w:rsidR="00F34866" w:rsidRPr="00F55D54">
        <w:rPr>
          <w:rFonts w:ascii="Times New Roman" w:eastAsia="Times New Roman" w:hAnsi="Times New Roman" w:cs="Times New Roman"/>
          <w:b/>
          <w:kern w:val="0"/>
          <w:sz w:val="28"/>
          <w:szCs w:val="28"/>
          <w:lang w:eastAsia="et-EE"/>
          <w14:ligatures w14:val="none"/>
        </w:rPr>
        <w:t>teiste seaduste</w:t>
      </w:r>
      <w:r w:rsidR="00AB73A8" w:rsidRPr="00F55D54">
        <w:rPr>
          <w:rFonts w:ascii="Times New Roman" w:eastAsia="Times New Roman" w:hAnsi="Times New Roman" w:cs="Times New Roman"/>
          <w:b/>
          <w:kern w:val="0"/>
          <w:sz w:val="28"/>
          <w:szCs w:val="28"/>
          <w:lang w:eastAsia="et-EE"/>
          <w14:ligatures w14:val="none"/>
        </w:rPr>
        <w:t xml:space="preserve"> muutmise seaduse </w:t>
      </w:r>
      <w:r w:rsidR="0064574A" w:rsidRPr="00F55D54">
        <w:rPr>
          <w:rFonts w:ascii="Times New Roman" w:eastAsia="Times New Roman" w:hAnsi="Times New Roman" w:cs="Times New Roman"/>
          <w:b/>
          <w:kern w:val="0"/>
          <w:sz w:val="28"/>
          <w:szCs w:val="28"/>
          <w:lang w:eastAsia="et-EE"/>
          <w14:ligatures w14:val="none"/>
        </w:rPr>
        <w:t>(</w:t>
      </w:r>
      <w:ins w:id="4" w:author="Mari Käbi" w:date="2024-03-08T13:54:00Z">
        <w:r w:rsidR="004743F6">
          <w:rPr>
            <w:rFonts w:ascii="Times New Roman" w:eastAsia="Times New Roman" w:hAnsi="Times New Roman" w:cs="Times New Roman"/>
            <w:b/>
            <w:kern w:val="0"/>
            <w:sz w:val="28"/>
            <w:szCs w:val="28"/>
            <w:lang w:eastAsia="et-EE"/>
            <w14:ligatures w14:val="none"/>
          </w:rPr>
          <w:t>õ</w:t>
        </w:r>
      </w:ins>
      <w:del w:id="5" w:author="Mari Käbi" w:date="2024-03-08T13:54:00Z">
        <w:r w:rsidR="0064574A" w:rsidRPr="00F55D54" w:rsidDel="004743F6">
          <w:rPr>
            <w:rFonts w:ascii="Times New Roman" w:eastAsia="Times New Roman" w:hAnsi="Times New Roman" w:cs="Times New Roman"/>
            <w:b/>
            <w:kern w:val="0"/>
            <w:sz w:val="28"/>
            <w:szCs w:val="28"/>
            <w:lang w:eastAsia="et-EE"/>
            <w14:ligatures w14:val="none"/>
          </w:rPr>
          <w:delText>Õ</w:delText>
        </w:r>
      </w:del>
      <w:r w:rsidR="0064574A" w:rsidRPr="00F55D54">
        <w:rPr>
          <w:rFonts w:ascii="Times New Roman" w:eastAsia="Times New Roman" w:hAnsi="Times New Roman" w:cs="Times New Roman"/>
          <w:b/>
          <w:kern w:val="0"/>
          <w:sz w:val="28"/>
          <w:szCs w:val="28"/>
          <w:lang w:eastAsia="et-EE"/>
          <w14:ligatures w14:val="none"/>
        </w:rPr>
        <w:t xml:space="preserve">ppimiskohustuse kehtestamine) </w:t>
      </w:r>
      <w:r w:rsidR="00AB73A8" w:rsidRPr="00F55D54">
        <w:rPr>
          <w:rFonts w:ascii="Times New Roman" w:eastAsia="Times New Roman" w:hAnsi="Times New Roman" w:cs="Times New Roman"/>
          <w:b/>
          <w:kern w:val="0"/>
          <w:sz w:val="28"/>
          <w:szCs w:val="28"/>
          <w:lang w:eastAsia="et-EE"/>
          <w14:ligatures w14:val="none"/>
        </w:rPr>
        <w:t>eelnõu seletuskiri</w:t>
      </w:r>
      <w:commentRangeEnd w:id="0"/>
      <w:r w:rsidR="00AC11F6">
        <w:rPr>
          <w:rStyle w:val="Kommentaariviide"/>
          <w:rFonts w:ascii="Calibri" w:eastAsia="Calibri" w:hAnsi="Calibri" w:cs="Calibri"/>
          <w:kern w:val="0"/>
          <w:lang w:eastAsia="et-EE"/>
          <w14:ligatures w14:val="none"/>
        </w:rPr>
        <w:commentReference w:id="0"/>
      </w:r>
    </w:p>
    <w:p w14:paraId="76F6B93A" w14:textId="77777777" w:rsidR="00AB73A8" w:rsidRPr="00F55D54" w:rsidRDefault="00AB73A8" w:rsidP="00F55D54">
      <w:pPr>
        <w:spacing w:after="0" w:line="240" w:lineRule="auto"/>
        <w:rPr>
          <w:rFonts w:ascii="Times New Roman" w:eastAsia="Times New Roman" w:hAnsi="Times New Roman" w:cs="Times New Roman"/>
          <w:b/>
          <w:kern w:val="0"/>
          <w:sz w:val="24"/>
          <w:szCs w:val="24"/>
          <w:lang w:eastAsia="et-EE"/>
          <w14:ligatures w14:val="none"/>
        </w:rPr>
      </w:pPr>
    </w:p>
    <w:p w14:paraId="722CD064" w14:textId="77777777" w:rsidR="00AB73A8" w:rsidRPr="00F55D54" w:rsidRDefault="00AB73A8" w:rsidP="00F55D54">
      <w:pPr>
        <w:spacing w:after="0" w:line="240" w:lineRule="auto"/>
        <w:rPr>
          <w:rFonts w:ascii="Times New Roman" w:eastAsia="Times New Roman" w:hAnsi="Times New Roman" w:cs="Times New Roman"/>
          <w:b/>
          <w:kern w:val="0"/>
          <w:sz w:val="24"/>
          <w:szCs w:val="24"/>
          <w:lang w:eastAsia="et-EE"/>
          <w14:ligatures w14:val="none"/>
        </w:rPr>
      </w:pPr>
      <w:r w:rsidRPr="00F55D54">
        <w:rPr>
          <w:rFonts w:ascii="Times New Roman" w:eastAsia="Times New Roman" w:hAnsi="Times New Roman" w:cs="Times New Roman"/>
          <w:b/>
          <w:kern w:val="0"/>
          <w:sz w:val="24"/>
          <w:szCs w:val="24"/>
          <w:lang w:eastAsia="et-EE"/>
          <w14:ligatures w14:val="none"/>
        </w:rPr>
        <w:t>1. Sissejuhatus</w:t>
      </w:r>
    </w:p>
    <w:p w14:paraId="3C4382F1" w14:textId="77777777" w:rsidR="00AB73A8" w:rsidRPr="00F55D54" w:rsidRDefault="00AB73A8" w:rsidP="00F55D54">
      <w:pPr>
        <w:spacing w:after="0" w:line="240" w:lineRule="auto"/>
        <w:rPr>
          <w:rFonts w:ascii="Times New Roman" w:eastAsia="Times New Roman" w:hAnsi="Times New Roman" w:cs="Times New Roman"/>
          <w:b/>
          <w:kern w:val="0"/>
          <w:sz w:val="24"/>
          <w:szCs w:val="24"/>
          <w:lang w:eastAsia="et-EE"/>
          <w14:ligatures w14:val="none"/>
        </w:rPr>
      </w:pPr>
    </w:p>
    <w:p w14:paraId="05031FB6" w14:textId="77777777" w:rsidR="00AB73A8" w:rsidRPr="00F55D54" w:rsidRDefault="00AB73A8" w:rsidP="00F55D54">
      <w:pPr>
        <w:numPr>
          <w:ilvl w:val="1"/>
          <w:numId w:val="1"/>
        </w:numPr>
        <w:pBdr>
          <w:top w:val="nil"/>
          <w:left w:val="nil"/>
          <w:bottom w:val="nil"/>
          <w:right w:val="nil"/>
          <w:between w:val="nil"/>
        </w:pBdr>
        <w:spacing w:after="0" w:line="240" w:lineRule="auto"/>
        <w:rPr>
          <w:rFonts w:ascii="Times New Roman" w:eastAsia="Times New Roman" w:hAnsi="Times New Roman" w:cs="Times New Roman"/>
          <w:b/>
          <w:color w:val="000000"/>
          <w:kern w:val="0"/>
          <w:sz w:val="24"/>
          <w:szCs w:val="24"/>
          <w:lang w:eastAsia="et-EE"/>
          <w14:ligatures w14:val="none"/>
        </w:rPr>
      </w:pPr>
      <w:r w:rsidRPr="00F55D54">
        <w:rPr>
          <w:rFonts w:ascii="Times New Roman" w:eastAsia="Times New Roman" w:hAnsi="Times New Roman" w:cs="Times New Roman"/>
          <w:b/>
          <w:color w:val="000000"/>
          <w:kern w:val="0"/>
          <w:sz w:val="24"/>
          <w:szCs w:val="24"/>
          <w:lang w:eastAsia="et-EE"/>
          <w14:ligatures w14:val="none"/>
        </w:rPr>
        <w:t xml:space="preserve"> Sisukokkuvõte</w:t>
      </w:r>
    </w:p>
    <w:p w14:paraId="63E43985" w14:textId="77777777" w:rsidR="00AB73A8" w:rsidRPr="00F55D54" w:rsidRDefault="00AB73A8" w:rsidP="00F55D54">
      <w:pPr>
        <w:spacing w:after="0" w:line="240" w:lineRule="auto"/>
        <w:rPr>
          <w:rFonts w:ascii="Times New Roman" w:eastAsia="Times New Roman" w:hAnsi="Times New Roman" w:cs="Times New Roman"/>
          <w:b/>
          <w:kern w:val="0"/>
          <w:sz w:val="24"/>
          <w:szCs w:val="24"/>
          <w:lang w:eastAsia="et-EE"/>
          <w14:ligatures w14:val="none"/>
        </w:rPr>
      </w:pPr>
    </w:p>
    <w:p w14:paraId="795E1374" w14:textId="397B192F" w:rsidR="00BF3C70" w:rsidRPr="00F55D54" w:rsidRDefault="00AB73A8" w:rsidP="00F55D54">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 xml:space="preserve">Eelnõuga </w:t>
      </w:r>
      <w:r w:rsidR="00EE24FF" w:rsidRPr="00F55D54">
        <w:rPr>
          <w:rFonts w:ascii="Times New Roman" w:eastAsia="Times New Roman" w:hAnsi="Times New Roman" w:cs="Times New Roman"/>
          <w:kern w:val="0"/>
          <w:sz w:val="24"/>
          <w:szCs w:val="24"/>
          <w:lang w:eastAsia="et-EE"/>
          <w14:ligatures w14:val="none"/>
        </w:rPr>
        <w:t>asendatakse koolikohustuse mõiste õppimiskohustusega,</w:t>
      </w:r>
      <w:r w:rsidR="00AB5F7F" w:rsidRPr="00F55D54">
        <w:rPr>
          <w:rFonts w:ascii="Times New Roman" w:eastAsia="Times New Roman" w:hAnsi="Times New Roman" w:cs="Times New Roman"/>
          <w:kern w:val="0"/>
          <w:sz w:val="24"/>
          <w:szCs w:val="24"/>
          <w:lang w:eastAsia="et-EE"/>
          <w14:ligatures w14:val="none"/>
        </w:rPr>
        <w:t xml:space="preserve"> millega seotult muutub nii </w:t>
      </w:r>
      <w:r w:rsidR="00441331" w:rsidRPr="00F55D54">
        <w:rPr>
          <w:rFonts w:ascii="Times New Roman" w:eastAsia="Times New Roman" w:hAnsi="Times New Roman" w:cs="Times New Roman"/>
          <w:kern w:val="0"/>
          <w:sz w:val="24"/>
          <w:szCs w:val="24"/>
          <w:lang w:eastAsia="et-EE"/>
          <w14:ligatures w14:val="none"/>
        </w:rPr>
        <w:t xml:space="preserve">kohustuse </w:t>
      </w:r>
      <w:r w:rsidR="00AB5F7F" w:rsidRPr="00F55D54">
        <w:rPr>
          <w:rFonts w:ascii="Times New Roman" w:eastAsia="Times New Roman" w:hAnsi="Times New Roman" w:cs="Times New Roman"/>
          <w:kern w:val="0"/>
          <w:sz w:val="24"/>
          <w:szCs w:val="24"/>
          <w:lang w:eastAsia="et-EE"/>
          <w14:ligatures w14:val="none"/>
        </w:rPr>
        <w:t>sisu kui ulatus.</w:t>
      </w:r>
      <w:r w:rsidR="002C6F14" w:rsidRPr="00F55D54">
        <w:rPr>
          <w:rFonts w:ascii="Times New Roman" w:eastAsia="Times New Roman" w:hAnsi="Times New Roman" w:cs="Times New Roman"/>
          <w:kern w:val="0"/>
          <w:sz w:val="24"/>
          <w:szCs w:val="24"/>
          <w:lang w:eastAsia="et-EE"/>
          <w14:ligatures w14:val="none"/>
        </w:rPr>
        <w:t xml:space="preserve"> </w:t>
      </w:r>
      <w:r w:rsidR="002C6F14" w:rsidRPr="00F55D54">
        <w:rPr>
          <w:rFonts w:ascii="Times New Roman" w:eastAsia="Times New Roman" w:hAnsi="Times New Roman" w:cs="Times New Roman"/>
          <w:b/>
          <w:kern w:val="0"/>
          <w:sz w:val="24"/>
          <w:szCs w:val="24"/>
          <w:lang w:eastAsia="et-EE"/>
          <w14:ligatures w14:val="none"/>
        </w:rPr>
        <w:t>Muudatuse jõustumisel algab õppimiskohustus 7. eluaastaga ning kestab kuni 18</w:t>
      </w:r>
      <w:r w:rsidR="009F4451" w:rsidRPr="00F55D54">
        <w:rPr>
          <w:rFonts w:ascii="Times New Roman" w:eastAsia="Times New Roman" w:hAnsi="Times New Roman" w:cs="Times New Roman"/>
          <w:b/>
          <w:kern w:val="0"/>
          <w:sz w:val="24"/>
          <w:szCs w:val="24"/>
          <w:lang w:eastAsia="et-EE"/>
          <w14:ligatures w14:val="none"/>
        </w:rPr>
        <w:t>-</w:t>
      </w:r>
      <w:r w:rsidR="002C6F14" w:rsidRPr="00F55D54">
        <w:rPr>
          <w:rFonts w:ascii="Times New Roman" w:eastAsia="Times New Roman" w:hAnsi="Times New Roman" w:cs="Times New Roman"/>
          <w:b/>
          <w:kern w:val="0"/>
          <w:sz w:val="24"/>
          <w:szCs w:val="24"/>
          <w:lang w:eastAsia="et-EE"/>
          <w14:ligatures w14:val="none"/>
        </w:rPr>
        <w:t xml:space="preserve">aastaseks saamiseni. Kui enne 18. eluaastat täidetakse kutsehariduse või keskhariduse lõpetamise nõuded, loetakse </w:t>
      </w:r>
      <w:r w:rsidR="00941053" w:rsidRPr="00F55D54">
        <w:rPr>
          <w:rFonts w:ascii="Times New Roman" w:eastAsia="Times New Roman" w:hAnsi="Times New Roman" w:cs="Times New Roman"/>
          <w:b/>
          <w:kern w:val="0"/>
          <w:sz w:val="24"/>
          <w:szCs w:val="24"/>
          <w:lang w:eastAsia="et-EE"/>
          <w14:ligatures w14:val="none"/>
        </w:rPr>
        <w:t xml:space="preserve">ka </w:t>
      </w:r>
      <w:r w:rsidR="002C6F14" w:rsidRPr="00F55D54">
        <w:rPr>
          <w:rFonts w:ascii="Times New Roman" w:eastAsia="Times New Roman" w:hAnsi="Times New Roman" w:cs="Times New Roman"/>
          <w:b/>
          <w:kern w:val="0"/>
          <w:sz w:val="24"/>
          <w:szCs w:val="24"/>
          <w:lang w:eastAsia="et-EE"/>
          <w14:ligatures w14:val="none"/>
        </w:rPr>
        <w:t>õppimiskohustus täidetuks.</w:t>
      </w:r>
      <w:r w:rsidR="002C6F14" w:rsidRPr="00F55D54">
        <w:rPr>
          <w:rFonts w:ascii="Times New Roman" w:eastAsia="Times New Roman" w:hAnsi="Times New Roman" w:cs="Times New Roman"/>
          <w:kern w:val="0"/>
          <w:sz w:val="24"/>
          <w:szCs w:val="24"/>
          <w:lang w:eastAsia="et-EE"/>
          <w14:ligatures w14:val="none"/>
        </w:rPr>
        <w:t xml:space="preserve"> </w:t>
      </w:r>
      <w:r w:rsidR="002E42C4" w:rsidRPr="00F55D54">
        <w:rPr>
          <w:rFonts w:ascii="Times New Roman" w:eastAsia="Times New Roman" w:hAnsi="Times New Roman" w:cs="Times New Roman"/>
          <w:kern w:val="0"/>
          <w:sz w:val="24"/>
          <w:szCs w:val="24"/>
          <w:lang w:eastAsia="et-EE"/>
          <w14:ligatures w14:val="none"/>
        </w:rPr>
        <w:t xml:space="preserve">Eelnõu siht on muuta tänast trendi, kus põhihariduse </w:t>
      </w:r>
      <w:r w:rsidR="009F4451" w:rsidRPr="00F55D54">
        <w:rPr>
          <w:rFonts w:ascii="Times New Roman" w:eastAsia="Times New Roman" w:hAnsi="Times New Roman" w:cs="Times New Roman"/>
          <w:kern w:val="0"/>
          <w:sz w:val="24"/>
          <w:szCs w:val="24"/>
          <w:lang w:eastAsia="et-EE"/>
          <w14:ligatures w14:val="none"/>
        </w:rPr>
        <w:t xml:space="preserve">omandamise </w:t>
      </w:r>
      <w:r w:rsidR="002E42C4" w:rsidRPr="00F55D54">
        <w:rPr>
          <w:rFonts w:ascii="Times New Roman" w:eastAsia="Times New Roman" w:hAnsi="Times New Roman" w:cs="Times New Roman"/>
          <w:kern w:val="0"/>
          <w:sz w:val="24"/>
          <w:szCs w:val="24"/>
          <w:lang w:eastAsia="et-EE"/>
          <w14:ligatures w14:val="none"/>
        </w:rPr>
        <w:t xml:space="preserve">järel </w:t>
      </w:r>
      <w:r w:rsidR="009F4451" w:rsidRPr="00F55D54">
        <w:rPr>
          <w:rFonts w:ascii="Times New Roman" w:eastAsia="Times New Roman" w:hAnsi="Times New Roman" w:cs="Times New Roman"/>
          <w:kern w:val="0"/>
          <w:sz w:val="24"/>
          <w:szCs w:val="24"/>
          <w:lang w:eastAsia="et-EE"/>
          <w14:ligatures w14:val="none"/>
        </w:rPr>
        <w:t xml:space="preserve">õpinguid </w:t>
      </w:r>
      <w:r w:rsidR="002E42C4" w:rsidRPr="00F55D54">
        <w:rPr>
          <w:rFonts w:ascii="Times New Roman" w:eastAsia="Times New Roman" w:hAnsi="Times New Roman" w:cs="Times New Roman"/>
          <w:kern w:val="0"/>
          <w:sz w:val="24"/>
          <w:szCs w:val="24"/>
          <w:lang w:eastAsia="et-EE"/>
          <w14:ligatures w14:val="none"/>
        </w:rPr>
        <w:t>mitte</w:t>
      </w:r>
      <w:r w:rsidR="009F4451" w:rsidRPr="00F55D54">
        <w:rPr>
          <w:rFonts w:ascii="Times New Roman" w:eastAsia="Times New Roman" w:hAnsi="Times New Roman" w:cs="Times New Roman"/>
          <w:kern w:val="0"/>
          <w:sz w:val="24"/>
          <w:szCs w:val="24"/>
          <w:lang w:eastAsia="et-EE"/>
          <w14:ligatures w14:val="none"/>
        </w:rPr>
        <w:t xml:space="preserve"> </w:t>
      </w:r>
      <w:r w:rsidR="002E42C4" w:rsidRPr="00F55D54">
        <w:rPr>
          <w:rFonts w:ascii="Times New Roman" w:eastAsia="Times New Roman" w:hAnsi="Times New Roman" w:cs="Times New Roman"/>
          <w:kern w:val="0"/>
          <w:sz w:val="24"/>
          <w:szCs w:val="24"/>
          <w:lang w:eastAsia="et-EE"/>
          <w14:ligatures w14:val="none"/>
        </w:rPr>
        <w:t>jätka</w:t>
      </w:r>
      <w:r w:rsidR="009F4451" w:rsidRPr="00F55D54">
        <w:rPr>
          <w:rFonts w:ascii="Times New Roman" w:eastAsia="Times New Roman" w:hAnsi="Times New Roman" w:cs="Times New Roman"/>
          <w:kern w:val="0"/>
          <w:sz w:val="24"/>
          <w:szCs w:val="24"/>
          <w:lang w:eastAsia="et-EE"/>
          <w14:ligatures w14:val="none"/>
        </w:rPr>
        <w:t>vate noorte</w:t>
      </w:r>
      <w:r w:rsidR="002E42C4" w:rsidRPr="00F55D54">
        <w:rPr>
          <w:rFonts w:ascii="Times New Roman" w:eastAsia="Times New Roman" w:hAnsi="Times New Roman" w:cs="Times New Roman"/>
          <w:kern w:val="0"/>
          <w:sz w:val="24"/>
          <w:szCs w:val="24"/>
          <w:lang w:eastAsia="et-EE"/>
          <w14:ligatures w14:val="none"/>
        </w:rPr>
        <w:t xml:space="preserve"> osakaal on paari viimase aasta jooksul kasvanud kolmelt protsendilt viiele, keskhariduse esimesel aastal langeb haridussüsteemist välja viiendik </w:t>
      </w:r>
      <w:r w:rsidR="009F4451" w:rsidRPr="00F55D54">
        <w:rPr>
          <w:rFonts w:ascii="Times New Roman" w:eastAsia="Times New Roman" w:hAnsi="Times New Roman" w:cs="Times New Roman"/>
          <w:kern w:val="0"/>
          <w:sz w:val="24"/>
          <w:szCs w:val="24"/>
          <w:lang w:eastAsia="et-EE"/>
          <w14:ligatures w14:val="none"/>
        </w:rPr>
        <w:t>alustanutest,</w:t>
      </w:r>
      <w:r w:rsidR="002E42C4" w:rsidRPr="00F55D54">
        <w:rPr>
          <w:rFonts w:ascii="Times New Roman" w:eastAsia="Times New Roman" w:hAnsi="Times New Roman" w:cs="Times New Roman"/>
          <w:kern w:val="0"/>
          <w:sz w:val="24"/>
          <w:szCs w:val="24"/>
          <w:lang w:eastAsia="et-EE"/>
          <w14:ligatures w14:val="none"/>
        </w:rPr>
        <w:t xml:space="preserve"> keskhariduse järel ei jätka õpinguid pea 40% lõpetajatest</w:t>
      </w:r>
      <w:r w:rsidR="009F4451" w:rsidRPr="00F55D54">
        <w:rPr>
          <w:rFonts w:ascii="Times New Roman" w:eastAsia="Times New Roman" w:hAnsi="Times New Roman" w:cs="Times New Roman"/>
          <w:kern w:val="0"/>
          <w:sz w:val="24"/>
          <w:szCs w:val="24"/>
          <w:lang w:eastAsia="et-EE"/>
          <w14:ligatures w14:val="none"/>
        </w:rPr>
        <w:t xml:space="preserve"> ning k</w:t>
      </w:r>
      <w:r w:rsidR="00A14B16" w:rsidRPr="00F55D54">
        <w:rPr>
          <w:rFonts w:ascii="Times New Roman" w:eastAsia="Times New Roman" w:hAnsi="Times New Roman" w:cs="Times New Roman"/>
          <w:kern w:val="0"/>
          <w:sz w:val="24"/>
          <w:szCs w:val="24"/>
          <w:lang w:eastAsia="et-EE"/>
          <w14:ligatures w14:val="none"/>
        </w:rPr>
        <w:t>asvab kvalifikatsioonita noorte osakaal.</w:t>
      </w:r>
      <w:r w:rsidR="00941053" w:rsidRPr="00F55D54">
        <w:rPr>
          <w:rFonts w:ascii="Times New Roman" w:eastAsia="Times New Roman" w:hAnsi="Times New Roman" w:cs="Times New Roman"/>
          <w:kern w:val="0"/>
          <w:sz w:val="24"/>
          <w:szCs w:val="24"/>
          <w:lang w:eastAsia="et-EE"/>
          <w14:ligatures w14:val="none"/>
        </w:rPr>
        <w:t xml:space="preserve"> </w:t>
      </w:r>
      <w:r w:rsidR="00BF3C70" w:rsidRPr="00F55D54">
        <w:rPr>
          <w:rFonts w:ascii="Times New Roman" w:eastAsia="Times New Roman" w:hAnsi="Times New Roman" w:cs="Times New Roman"/>
          <w:kern w:val="0"/>
          <w:sz w:val="24"/>
          <w:szCs w:val="24"/>
          <w:lang w:eastAsia="et-EE"/>
          <w14:ligatures w14:val="none"/>
        </w:rPr>
        <w:t>Samas eeldavad</w:t>
      </w:r>
      <w:r w:rsidR="002E42C4" w:rsidRPr="00F55D54">
        <w:rPr>
          <w:rFonts w:ascii="Times New Roman" w:eastAsia="Times New Roman" w:hAnsi="Times New Roman" w:cs="Times New Roman"/>
          <w:kern w:val="0"/>
          <w:sz w:val="24"/>
          <w:szCs w:val="24"/>
          <w:lang w:eastAsia="et-EE"/>
          <w14:ligatures w14:val="none"/>
        </w:rPr>
        <w:t xml:space="preserve"> kiiresti muutuv keskkond ja majandusmudel iga Eesti inimese valmidust </w:t>
      </w:r>
      <w:r w:rsidR="009F4451" w:rsidRPr="00F55D54">
        <w:rPr>
          <w:rFonts w:ascii="Times New Roman" w:eastAsia="Times New Roman" w:hAnsi="Times New Roman" w:cs="Times New Roman"/>
          <w:kern w:val="0"/>
          <w:sz w:val="24"/>
          <w:szCs w:val="24"/>
          <w:lang w:eastAsia="et-EE"/>
          <w14:ligatures w14:val="none"/>
        </w:rPr>
        <w:t>elukestvaks</w:t>
      </w:r>
      <w:r w:rsidR="002E42C4" w:rsidRPr="00F55D54">
        <w:rPr>
          <w:rFonts w:ascii="Times New Roman" w:eastAsia="Times New Roman" w:hAnsi="Times New Roman" w:cs="Times New Roman"/>
          <w:kern w:val="0"/>
          <w:sz w:val="24"/>
          <w:szCs w:val="24"/>
          <w:lang w:eastAsia="et-EE"/>
          <w14:ligatures w14:val="none"/>
        </w:rPr>
        <w:t xml:space="preserve"> õppeks. Eduka</w:t>
      </w:r>
      <w:r w:rsidR="00BF3C70" w:rsidRPr="00F55D54">
        <w:rPr>
          <w:rFonts w:ascii="Times New Roman" w:eastAsia="Times New Roman" w:hAnsi="Times New Roman" w:cs="Times New Roman"/>
          <w:kern w:val="0"/>
          <w:sz w:val="24"/>
          <w:szCs w:val="24"/>
          <w:lang w:eastAsia="et-EE"/>
          <w14:ligatures w14:val="none"/>
        </w:rPr>
        <w:t>k</w:t>
      </w:r>
      <w:r w:rsidR="002E42C4" w:rsidRPr="00F55D54">
        <w:rPr>
          <w:rFonts w:ascii="Times New Roman" w:eastAsia="Times New Roman" w:hAnsi="Times New Roman" w:cs="Times New Roman"/>
          <w:kern w:val="0"/>
          <w:sz w:val="24"/>
          <w:szCs w:val="24"/>
          <w:lang w:eastAsia="et-EE"/>
          <w14:ligatures w14:val="none"/>
        </w:rPr>
        <w:t>s toimetulek</w:t>
      </w:r>
      <w:r w:rsidR="00BF3C70" w:rsidRPr="00F55D54">
        <w:rPr>
          <w:rFonts w:ascii="Times New Roman" w:eastAsia="Times New Roman" w:hAnsi="Times New Roman" w:cs="Times New Roman"/>
          <w:kern w:val="0"/>
          <w:sz w:val="24"/>
          <w:szCs w:val="24"/>
          <w:lang w:eastAsia="et-EE"/>
          <w14:ligatures w14:val="none"/>
        </w:rPr>
        <w:t>uks on tarvis</w:t>
      </w:r>
      <w:r w:rsidR="002E42C4" w:rsidRPr="00F55D54">
        <w:rPr>
          <w:rFonts w:ascii="Times New Roman" w:eastAsia="Times New Roman" w:hAnsi="Times New Roman" w:cs="Times New Roman"/>
          <w:kern w:val="0"/>
          <w:sz w:val="24"/>
          <w:szCs w:val="24"/>
          <w:lang w:eastAsia="et-EE"/>
          <w14:ligatures w14:val="none"/>
        </w:rPr>
        <w:t xml:space="preserve"> tugevaid üldpädevusi ning head eneseregulatsioonioskust, mille kujunemiseks üksnes põhiharidusest ei piisa. </w:t>
      </w:r>
      <w:r w:rsidR="00BF3C70" w:rsidRPr="00F55D54">
        <w:rPr>
          <w:rFonts w:ascii="Times New Roman" w:eastAsia="Times New Roman" w:hAnsi="Times New Roman" w:cs="Times New Roman"/>
          <w:kern w:val="0"/>
          <w:sz w:val="24"/>
          <w:szCs w:val="24"/>
          <w:lang w:eastAsia="et-EE"/>
          <w14:ligatures w14:val="none"/>
        </w:rPr>
        <w:t>Haridussüsteemi kaudu on olukorda sekkumine kõige kuluefektiivsem.</w:t>
      </w:r>
    </w:p>
    <w:p w14:paraId="61602010" w14:textId="77777777" w:rsidR="00BF3C70" w:rsidRPr="00F55D54" w:rsidRDefault="00BF3C70" w:rsidP="00F55D54">
      <w:pPr>
        <w:spacing w:after="0" w:line="240" w:lineRule="auto"/>
        <w:jc w:val="both"/>
        <w:rPr>
          <w:rFonts w:ascii="Times New Roman" w:eastAsia="Times New Roman" w:hAnsi="Times New Roman" w:cs="Times New Roman"/>
          <w:kern w:val="0"/>
          <w:sz w:val="24"/>
          <w:szCs w:val="24"/>
          <w:lang w:eastAsia="et-EE"/>
          <w14:ligatures w14:val="none"/>
        </w:rPr>
      </w:pPr>
    </w:p>
    <w:p w14:paraId="0082AB3A" w14:textId="21594740" w:rsidR="002C6F14" w:rsidRPr="00F55D54" w:rsidRDefault="00941053" w:rsidP="00F55D54">
      <w:pPr>
        <w:spacing w:after="0" w:line="240" w:lineRule="auto"/>
        <w:jc w:val="both"/>
        <w:rPr>
          <w:rFonts w:ascii="Times New Roman" w:eastAsia="Times New Roman" w:hAnsi="Times New Roman" w:cs="Times New Roman"/>
          <w:sz w:val="24"/>
          <w:szCs w:val="24"/>
          <w:lang w:eastAsia="et-EE"/>
        </w:rPr>
      </w:pPr>
      <w:r w:rsidRPr="00F55D54">
        <w:rPr>
          <w:rFonts w:ascii="Times New Roman" w:eastAsia="Times New Roman" w:hAnsi="Times New Roman" w:cs="Times New Roman"/>
          <w:kern w:val="0"/>
          <w:sz w:val="24"/>
          <w:szCs w:val="24"/>
          <w:lang w:eastAsia="et-EE"/>
          <w14:ligatures w14:val="none"/>
        </w:rPr>
        <w:t>Haridusvaldkonna arengukavas</w:t>
      </w:r>
      <w:r w:rsidR="00AE736A" w:rsidRPr="00F55D54">
        <w:rPr>
          <w:rFonts w:ascii="Times New Roman" w:eastAsia="Times New Roman" w:hAnsi="Times New Roman" w:cs="Times New Roman"/>
          <w:kern w:val="0"/>
          <w:sz w:val="24"/>
          <w:szCs w:val="24"/>
          <w:lang w:eastAsia="et-EE"/>
          <w14:ligatures w14:val="none"/>
        </w:rPr>
        <w:t xml:space="preserve"> 2021</w:t>
      </w:r>
      <w:r w:rsidR="009F4451" w:rsidRPr="00F55D54">
        <w:rPr>
          <w:rFonts w:ascii="Times New Roman" w:eastAsia="Times New Roman" w:hAnsi="Times New Roman" w:cs="Times New Roman"/>
          <w:kern w:val="0"/>
          <w:sz w:val="24"/>
          <w:szCs w:val="24"/>
          <w:lang w:eastAsia="et-EE"/>
          <w14:ligatures w14:val="none"/>
        </w:rPr>
        <w:t>–</w:t>
      </w:r>
      <w:r w:rsidR="00AE736A" w:rsidRPr="00F55D54">
        <w:rPr>
          <w:rFonts w:ascii="Times New Roman" w:eastAsia="Times New Roman" w:hAnsi="Times New Roman" w:cs="Times New Roman"/>
          <w:kern w:val="0"/>
          <w:sz w:val="24"/>
          <w:szCs w:val="24"/>
          <w:lang w:eastAsia="et-EE"/>
          <w14:ligatures w14:val="none"/>
        </w:rPr>
        <w:t>2035</w:t>
      </w:r>
      <w:r w:rsidR="00AE736A" w:rsidRPr="00F55D54">
        <w:rPr>
          <w:rStyle w:val="Allmrkuseviide"/>
          <w:rFonts w:ascii="Times New Roman" w:eastAsia="Times New Roman" w:hAnsi="Times New Roman" w:cs="Times New Roman"/>
          <w:kern w:val="0"/>
          <w:sz w:val="24"/>
          <w:szCs w:val="24"/>
          <w:lang w:eastAsia="et-EE"/>
          <w14:ligatures w14:val="none"/>
        </w:rPr>
        <w:footnoteReference w:id="2"/>
      </w:r>
      <w:r w:rsidR="009F4451" w:rsidRPr="00F55D54">
        <w:rPr>
          <w:rFonts w:ascii="Times New Roman" w:eastAsia="Times New Roman" w:hAnsi="Times New Roman" w:cs="Times New Roman"/>
          <w:kern w:val="0"/>
          <w:sz w:val="24"/>
          <w:szCs w:val="24"/>
          <w:lang w:eastAsia="et-EE"/>
          <w14:ligatures w14:val="none"/>
        </w:rPr>
        <w:t xml:space="preserve"> oleme riigina kokku leppinud, et meie sihiks on saavutada aastaks 2035 olukord, kus 90% 20–24-aastaste</w:t>
      </w:r>
      <w:r w:rsidR="00BF3C70" w:rsidRPr="00F55D54">
        <w:rPr>
          <w:rFonts w:ascii="Times New Roman" w:eastAsia="Times New Roman" w:hAnsi="Times New Roman" w:cs="Times New Roman"/>
          <w:kern w:val="0"/>
          <w:sz w:val="24"/>
          <w:szCs w:val="24"/>
          <w:lang w:eastAsia="et-EE"/>
          <w14:ligatures w14:val="none"/>
        </w:rPr>
        <w:t>l</w:t>
      </w:r>
      <w:r w:rsidR="009F4451" w:rsidRPr="00F55D54">
        <w:rPr>
          <w:rFonts w:ascii="Times New Roman" w:eastAsia="Times New Roman" w:hAnsi="Times New Roman" w:cs="Times New Roman"/>
          <w:kern w:val="0"/>
          <w:sz w:val="24"/>
          <w:szCs w:val="24"/>
          <w:lang w:eastAsia="et-EE"/>
          <w14:ligatures w14:val="none"/>
        </w:rPr>
        <w:t xml:space="preserve"> on vähemalt keskharidus. </w:t>
      </w:r>
      <w:r w:rsidR="00BF3C70" w:rsidRPr="00F55D54">
        <w:rPr>
          <w:rFonts w:ascii="Times New Roman" w:eastAsia="Times New Roman" w:hAnsi="Times New Roman" w:cs="Times New Roman"/>
          <w:kern w:val="0"/>
          <w:sz w:val="24"/>
          <w:szCs w:val="24"/>
          <w:lang w:eastAsia="et-EE"/>
          <w14:ligatures w14:val="none"/>
        </w:rPr>
        <w:t>2022. a oli 83% 20–24-aastastel</w:t>
      </w:r>
      <w:r w:rsidR="00EA5667" w:rsidRPr="00F55D54">
        <w:rPr>
          <w:rFonts w:ascii="Times New Roman" w:eastAsia="Times New Roman" w:hAnsi="Times New Roman" w:cs="Times New Roman"/>
          <w:kern w:val="0"/>
          <w:sz w:val="24"/>
          <w:szCs w:val="24"/>
          <w:lang w:eastAsia="et-EE"/>
          <w14:ligatures w14:val="none"/>
        </w:rPr>
        <w:t xml:space="preserve"> keskharidus või kõrgem haridustase</w:t>
      </w:r>
      <w:r w:rsidR="00BF3C70" w:rsidRPr="00F55D54">
        <w:rPr>
          <w:rFonts w:ascii="Times New Roman" w:eastAsia="Times New Roman" w:hAnsi="Times New Roman" w:cs="Times New Roman"/>
          <w:kern w:val="0"/>
          <w:sz w:val="24"/>
          <w:szCs w:val="24"/>
          <w:lang w:eastAsia="et-EE"/>
          <w14:ligatures w14:val="none"/>
        </w:rPr>
        <w:t>.</w:t>
      </w:r>
      <w:r w:rsidR="000B1C29" w:rsidRPr="00F55D54">
        <w:rPr>
          <w:rFonts w:ascii="Times New Roman" w:eastAsia="Times New Roman" w:hAnsi="Times New Roman" w:cs="Times New Roman"/>
          <w:kern w:val="0"/>
          <w:sz w:val="24"/>
          <w:szCs w:val="24"/>
          <w:lang w:eastAsia="et-EE"/>
          <w14:ligatures w14:val="none"/>
        </w:rPr>
        <w:t xml:space="preserve"> </w:t>
      </w:r>
      <w:r w:rsidR="002E42C4" w:rsidRPr="00F55D54">
        <w:rPr>
          <w:rFonts w:ascii="Times New Roman" w:eastAsia="Times New Roman" w:hAnsi="Times New Roman" w:cs="Times New Roman"/>
          <w:kern w:val="0"/>
          <w:sz w:val="24"/>
          <w:szCs w:val="24"/>
          <w:lang w:eastAsia="et-EE"/>
          <w14:ligatures w14:val="none"/>
        </w:rPr>
        <w:t xml:space="preserve">Vabariigi Valitsuse tegevusprogrammis </w:t>
      </w:r>
      <w:r w:rsidR="001B4DA5" w:rsidRPr="00F55D54">
        <w:rPr>
          <w:rFonts w:ascii="Times New Roman" w:eastAsia="Times New Roman" w:hAnsi="Times New Roman" w:cs="Times New Roman"/>
          <w:kern w:val="0"/>
          <w:sz w:val="24"/>
          <w:szCs w:val="24"/>
          <w:lang w:eastAsia="et-EE"/>
          <w14:ligatures w14:val="none"/>
        </w:rPr>
        <w:t>2023</w:t>
      </w:r>
      <w:r w:rsidR="00BF3C70" w:rsidRPr="00F55D54">
        <w:rPr>
          <w:rFonts w:ascii="Times New Roman" w:eastAsia="Times New Roman" w:hAnsi="Times New Roman" w:cs="Times New Roman"/>
          <w:kern w:val="0"/>
          <w:sz w:val="24"/>
          <w:szCs w:val="24"/>
          <w:lang w:eastAsia="et-EE"/>
          <w14:ligatures w14:val="none"/>
        </w:rPr>
        <w:t>–</w:t>
      </w:r>
      <w:r w:rsidR="001B4DA5" w:rsidRPr="00F55D54">
        <w:rPr>
          <w:rFonts w:ascii="Times New Roman" w:eastAsia="Times New Roman" w:hAnsi="Times New Roman" w:cs="Times New Roman"/>
          <w:kern w:val="0"/>
          <w:sz w:val="24"/>
          <w:szCs w:val="24"/>
          <w:lang w:eastAsia="et-EE"/>
          <w14:ligatures w14:val="none"/>
        </w:rPr>
        <w:t>2027</w:t>
      </w:r>
      <w:r w:rsidR="00B47C30" w:rsidRPr="00F55D54">
        <w:rPr>
          <w:rStyle w:val="Allmrkuseviide"/>
          <w:rFonts w:ascii="Times New Roman" w:eastAsia="Times New Roman" w:hAnsi="Times New Roman" w:cs="Times New Roman"/>
          <w:kern w:val="0"/>
          <w:sz w:val="24"/>
          <w:szCs w:val="24"/>
          <w:lang w:eastAsia="et-EE"/>
          <w14:ligatures w14:val="none"/>
        </w:rPr>
        <w:footnoteReference w:id="3"/>
      </w:r>
      <w:r w:rsidR="002E42C4" w:rsidRPr="00F55D54">
        <w:rPr>
          <w:rFonts w:ascii="Times New Roman" w:eastAsia="Times New Roman" w:hAnsi="Times New Roman" w:cs="Times New Roman"/>
          <w:kern w:val="0"/>
          <w:sz w:val="24"/>
          <w:szCs w:val="24"/>
          <w:lang w:eastAsia="et-EE"/>
          <w14:ligatures w14:val="none"/>
        </w:rPr>
        <w:t xml:space="preserve"> on sea</w:t>
      </w:r>
      <w:r w:rsidR="008573D9" w:rsidRPr="00F55D54">
        <w:rPr>
          <w:rFonts w:ascii="Times New Roman" w:eastAsia="Times New Roman" w:hAnsi="Times New Roman" w:cs="Times New Roman"/>
          <w:kern w:val="0"/>
          <w:sz w:val="24"/>
          <w:szCs w:val="24"/>
          <w:lang w:eastAsia="et-EE"/>
          <w14:ligatures w14:val="none"/>
        </w:rPr>
        <w:t>tud</w:t>
      </w:r>
      <w:r w:rsidR="002E42C4" w:rsidRPr="00F55D54">
        <w:rPr>
          <w:rFonts w:ascii="Times New Roman" w:eastAsia="Times New Roman" w:hAnsi="Times New Roman" w:cs="Times New Roman"/>
          <w:kern w:val="0"/>
          <w:sz w:val="24"/>
          <w:szCs w:val="24"/>
          <w:lang w:eastAsia="et-EE"/>
          <w14:ligatures w14:val="none"/>
        </w:rPr>
        <w:t xml:space="preserve"> sihik</w:t>
      </w:r>
      <w:r w:rsidR="001B4DA5" w:rsidRPr="00F55D54">
        <w:rPr>
          <w:rFonts w:ascii="Times New Roman" w:eastAsia="Times New Roman" w:hAnsi="Times New Roman" w:cs="Times New Roman"/>
          <w:kern w:val="0"/>
          <w:sz w:val="24"/>
          <w:szCs w:val="24"/>
          <w:lang w:eastAsia="et-EE"/>
          <w14:ligatures w14:val="none"/>
        </w:rPr>
        <w:t xml:space="preserve">s </w:t>
      </w:r>
      <w:r w:rsidR="00A01889" w:rsidRPr="00F55D54">
        <w:rPr>
          <w:rFonts w:ascii="Times New Roman" w:eastAsia="Times New Roman" w:hAnsi="Times New Roman" w:cs="Times New Roman"/>
          <w:kern w:val="0"/>
          <w:sz w:val="24"/>
          <w:szCs w:val="24"/>
          <w:lang w:eastAsia="et-EE"/>
          <w14:ligatures w14:val="none"/>
        </w:rPr>
        <w:t xml:space="preserve">tõsta </w:t>
      </w:r>
      <w:r w:rsidR="00B77713" w:rsidRPr="00F55D54">
        <w:rPr>
          <w:rFonts w:ascii="Times New Roman" w:eastAsia="Times New Roman" w:hAnsi="Times New Roman" w:cs="Times New Roman"/>
          <w:kern w:val="0"/>
          <w:sz w:val="24"/>
          <w:szCs w:val="24"/>
          <w:lang w:eastAsia="et-EE"/>
          <w14:ligatures w14:val="none"/>
        </w:rPr>
        <w:t>kohustuslik kooli</w:t>
      </w:r>
      <w:r w:rsidR="00A01889" w:rsidRPr="00F55D54">
        <w:rPr>
          <w:rFonts w:ascii="Times New Roman" w:eastAsia="Times New Roman" w:hAnsi="Times New Roman" w:cs="Times New Roman"/>
          <w:kern w:val="0"/>
          <w:sz w:val="24"/>
          <w:szCs w:val="24"/>
          <w:lang w:eastAsia="et-EE"/>
          <w14:ligatures w14:val="none"/>
        </w:rPr>
        <w:t>iga</w:t>
      </w:r>
      <w:r w:rsidR="00B77713" w:rsidRPr="00F55D54">
        <w:rPr>
          <w:rFonts w:ascii="Times New Roman" w:eastAsia="Times New Roman" w:hAnsi="Times New Roman" w:cs="Times New Roman"/>
          <w:kern w:val="0"/>
          <w:sz w:val="24"/>
          <w:szCs w:val="24"/>
          <w:lang w:eastAsia="et-EE"/>
          <w14:ligatures w14:val="none"/>
        </w:rPr>
        <w:t xml:space="preserve"> 18.</w:t>
      </w:r>
      <w:r w:rsidR="00A01889" w:rsidRPr="00F55D54">
        <w:rPr>
          <w:rFonts w:ascii="Times New Roman" w:eastAsia="Times New Roman" w:hAnsi="Times New Roman" w:cs="Times New Roman"/>
          <w:kern w:val="0"/>
          <w:sz w:val="24"/>
          <w:szCs w:val="24"/>
          <w:lang w:eastAsia="et-EE"/>
          <w14:ligatures w14:val="none"/>
        </w:rPr>
        <w:t xml:space="preserve"> </w:t>
      </w:r>
      <w:r w:rsidR="00B77713" w:rsidRPr="00F55D54">
        <w:rPr>
          <w:rFonts w:ascii="Times New Roman" w:eastAsia="Times New Roman" w:hAnsi="Times New Roman" w:cs="Times New Roman"/>
          <w:kern w:val="0"/>
          <w:sz w:val="24"/>
          <w:szCs w:val="24"/>
          <w:lang w:eastAsia="et-EE"/>
          <w14:ligatures w14:val="none"/>
        </w:rPr>
        <w:t>eluaastani, põhikoolijärgse hariduse või kutse</w:t>
      </w:r>
      <w:r w:rsidR="00A01889" w:rsidRPr="00F55D54">
        <w:rPr>
          <w:rFonts w:ascii="Times New Roman" w:eastAsia="Times New Roman" w:hAnsi="Times New Roman" w:cs="Times New Roman"/>
          <w:kern w:val="0"/>
          <w:sz w:val="24"/>
          <w:szCs w:val="24"/>
          <w:lang w:eastAsia="et-EE"/>
          <w14:ligatures w14:val="none"/>
        </w:rPr>
        <w:t xml:space="preserve"> </w:t>
      </w:r>
      <w:r w:rsidR="00B77713" w:rsidRPr="00F55D54">
        <w:rPr>
          <w:rFonts w:ascii="Times New Roman" w:eastAsia="Times New Roman" w:hAnsi="Times New Roman" w:cs="Times New Roman"/>
          <w:kern w:val="0"/>
          <w:sz w:val="24"/>
          <w:szCs w:val="24"/>
          <w:lang w:eastAsia="et-EE"/>
          <w14:ligatures w14:val="none"/>
        </w:rPr>
        <w:t>omandamiseni</w:t>
      </w:r>
      <w:r w:rsidR="00A01889" w:rsidRPr="00F55D54">
        <w:rPr>
          <w:rFonts w:ascii="Times New Roman" w:eastAsia="Times New Roman" w:hAnsi="Times New Roman" w:cs="Times New Roman"/>
          <w:kern w:val="0"/>
          <w:sz w:val="24"/>
          <w:szCs w:val="24"/>
          <w:lang w:eastAsia="et-EE"/>
          <w14:ligatures w14:val="none"/>
        </w:rPr>
        <w:t xml:space="preserve"> ning muuta </w:t>
      </w:r>
      <w:r w:rsidR="00B77713" w:rsidRPr="00F55D54">
        <w:rPr>
          <w:rFonts w:ascii="Times New Roman" w:eastAsia="Times New Roman" w:hAnsi="Times New Roman" w:cs="Times New Roman"/>
          <w:kern w:val="0"/>
          <w:sz w:val="24"/>
          <w:szCs w:val="24"/>
          <w:lang w:eastAsia="et-EE"/>
          <w14:ligatures w14:val="none"/>
        </w:rPr>
        <w:t>kutseharidus atraktiivse</w:t>
      </w:r>
      <w:r w:rsidR="00A01889" w:rsidRPr="00F55D54">
        <w:rPr>
          <w:rFonts w:ascii="Times New Roman" w:eastAsia="Times New Roman" w:hAnsi="Times New Roman" w:cs="Times New Roman"/>
          <w:kern w:val="0"/>
          <w:sz w:val="24"/>
          <w:szCs w:val="24"/>
          <w:lang w:eastAsia="et-EE"/>
          <w14:ligatures w14:val="none"/>
        </w:rPr>
        <w:t xml:space="preserve">ks põhihariduse järgseks valikuks. </w:t>
      </w:r>
      <w:r w:rsidR="00BF3C70" w:rsidRPr="00F55D54">
        <w:rPr>
          <w:rFonts w:ascii="Times New Roman" w:eastAsia="Times New Roman" w:hAnsi="Times New Roman" w:cs="Times New Roman"/>
          <w:kern w:val="0"/>
          <w:sz w:val="24"/>
          <w:szCs w:val="24"/>
          <w:lang w:eastAsia="et-EE"/>
          <w14:ligatures w14:val="none"/>
        </w:rPr>
        <w:t xml:space="preserve">Seega toetab eelnõu riigi pikaajalist strateegilist vaadet ning Vabariigi Valitsuse tegevuseesmärke. </w:t>
      </w:r>
      <w:r w:rsidR="00A01889" w:rsidRPr="00F55D54">
        <w:rPr>
          <w:rFonts w:ascii="Times New Roman" w:eastAsia="Times New Roman" w:hAnsi="Times New Roman" w:cs="Times New Roman"/>
          <w:kern w:val="0"/>
          <w:sz w:val="24"/>
          <w:szCs w:val="24"/>
          <w:lang w:eastAsia="et-EE"/>
          <w14:ligatures w14:val="none"/>
        </w:rPr>
        <w:t xml:space="preserve"> </w:t>
      </w:r>
    </w:p>
    <w:p w14:paraId="5E9CE2A1" w14:textId="77777777" w:rsidR="00941053" w:rsidRPr="00F55D54" w:rsidRDefault="00941053" w:rsidP="00F55D54">
      <w:pPr>
        <w:spacing w:after="0" w:line="240" w:lineRule="auto"/>
        <w:jc w:val="both"/>
        <w:rPr>
          <w:rFonts w:ascii="Times New Roman" w:eastAsia="Times New Roman" w:hAnsi="Times New Roman" w:cs="Times New Roman"/>
          <w:kern w:val="0"/>
          <w:sz w:val="24"/>
          <w:szCs w:val="24"/>
          <w:lang w:eastAsia="et-EE"/>
          <w14:ligatures w14:val="none"/>
        </w:rPr>
      </w:pPr>
    </w:p>
    <w:p w14:paraId="719CFA6A" w14:textId="52019FAC" w:rsidR="00C76E2C" w:rsidRPr="00F55D54" w:rsidRDefault="00941053" w:rsidP="00F55D54">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Muudatuse rakendumiseks</w:t>
      </w:r>
      <w:r w:rsidR="00757314" w:rsidRPr="00F55D54">
        <w:rPr>
          <w:rFonts w:ascii="Times New Roman" w:eastAsia="Times New Roman" w:hAnsi="Times New Roman" w:cs="Times New Roman"/>
          <w:kern w:val="0"/>
          <w:sz w:val="24"/>
          <w:szCs w:val="24"/>
          <w:lang w:eastAsia="et-EE"/>
          <w14:ligatures w14:val="none"/>
        </w:rPr>
        <w:t xml:space="preserve"> täiendatakse ja </w:t>
      </w:r>
      <w:r w:rsidR="00757314" w:rsidRPr="00F55D54">
        <w:rPr>
          <w:rFonts w:ascii="Times New Roman" w:eastAsia="Times New Roman" w:hAnsi="Times New Roman" w:cs="Times New Roman"/>
          <w:b/>
          <w:kern w:val="0"/>
          <w:sz w:val="24"/>
          <w:szCs w:val="24"/>
          <w:lang w:eastAsia="et-EE"/>
          <w14:ligatures w14:val="none"/>
        </w:rPr>
        <w:t>täpsustatakse riigi ja kohaliku omavalitsuse rolli</w:t>
      </w:r>
      <w:r w:rsidR="00757314" w:rsidRPr="00F55D54">
        <w:rPr>
          <w:rFonts w:ascii="Times New Roman" w:eastAsia="Times New Roman" w:hAnsi="Times New Roman" w:cs="Times New Roman"/>
          <w:kern w:val="0"/>
          <w:sz w:val="24"/>
          <w:szCs w:val="24"/>
          <w:lang w:eastAsia="et-EE"/>
          <w14:ligatures w14:val="none"/>
        </w:rPr>
        <w:t xml:space="preserve"> </w:t>
      </w:r>
      <w:r w:rsidR="00EE24FF" w:rsidRPr="00F55D54">
        <w:rPr>
          <w:rFonts w:ascii="Times New Roman" w:eastAsia="Times New Roman" w:hAnsi="Times New Roman" w:cs="Times New Roman"/>
          <w:kern w:val="0"/>
          <w:sz w:val="24"/>
          <w:szCs w:val="24"/>
          <w:lang w:eastAsia="et-EE"/>
          <w14:ligatures w14:val="none"/>
        </w:rPr>
        <w:t>õppimis</w:t>
      </w:r>
      <w:r w:rsidR="00757314" w:rsidRPr="00F55D54">
        <w:rPr>
          <w:rFonts w:ascii="Times New Roman" w:eastAsia="Times New Roman" w:hAnsi="Times New Roman" w:cs="Times New Roman"/>
          <w:kern w:val="0"/>
          <w:sz w:val="24"/>
          <w:szCs w:val="24"/>
          <w:lang w:eastAsia="et-EE"/>
          <w14:ligatures w14:val="none"/>
        </w:rPr>
        <w:t>kohustuse täitmise tagamisel.</w:t>
      </w:r>
      <w:r w:rsidR="00CF4EB1" w:rsidRPr="00F55D54">
        <w:rPr>
          <w:rFonts w:ascii="Times New Roman" w:eastAsia="Times New Roman" w:hAnsi="Times New Roman" w:cs="Times New Roman"/>
          <w:kern w:val="0"/>
          <w:sz w:val="24"/>
          <w:szCs w:val="24"/>
          <w:lang w:eastAsia="et-EE"/>
          <w14:ligatures w14:val="none"/>
        </w:rPr>
        <w:t xml:space="preserve"> Riik loob põhihariduse järgse </w:t>
      </w:r>
      <w:r w:rsidR="00CF4EB1" w:rsidRPr="00F55D54">
        <w:rPr>
          <w:rFonts w:ascii="Times New Roman" w:eastAsia="Times New Roman" w:hAnsi="Times New Roman" w:cs="Times New Roman"/>
          <w:b/>
          <w:kern w:val="0"/>
          <w:sz w:val="24"/>
          <w:szCs w:val="24"/>
          <w:lang w:eastAsia="et-EE"/>
          <w14:ligatures w14:val="none"/>
        </w:rPr>
        <w:t>vastuvõtuprotsessi</w:t>
      </w:r>
      <w:r w:rsidR="00CF4EB1" w:rsidRPr="00F55D54">
        <w:rPr>
          <w:rFonts w:ascii="Times New Roman" w:eastAsia="Times New Roman" w:hAnsi="Times New Roman" w:cs="Times New Roman"/>
          <w:kern w:val="0"/>
          <w:sz w:val="24"/>
          <w:szCs w:val="24"/>
          <w:lang w:eastAsia="et-EE"/>
          <w14:ligatures w14:val="none"/>
        </w:rPr>
        <w:t xml:space="preserve"> jaoks õppija ja </w:t>
      </w:r>
      <w:r w:rsidR="00EA5667" w:rsidRPr="00F55D54">
        <w:rPr>
          <w:rFonts w:ascii="Times New Roman" w:eastAsia="Times New Roman" w:hAnsi="Times New Roman" w:cs="Times New Roman"/>
          <w:kern w:val="0"/>
          <w:sz w:val="24"/>
          <w:szCs w:val="24"/>
          <w:lang w:eastAsia="et-EE"/>
          <w14:ligatures w14:val="none"/>
        </w:rPr>
        <w:t>lapse</w:t>
      </w:r>
      <w:r w:rsidR="00CF4EB1" w:rsidRPr="00F55D54">
        <w:rPr>
          <w:rFonts w:ascii="Times New Roman" w:eastAsia="Times New Roman" w:hAnsi="Times New Roman" w:cs="Times New Roman"/>
          <w:kern w:val="0"/>
          <w:sz w:val="24"/>
          <w:szCs w:val="24"/>
          <w:lang w:eastAsia="et-EE"/>
          <w14:ligatures w14:val="none"/>
        </w:rPr>
        <w:t xml:space="preserve">vanema vaates lihtsa, </w:t>
      </w:r>
      <w:r w:rsidR="00CF4EB1" w:rsidRPr="00F55D54">
        <w:rPr>
          <w:rFonts w:ascii="Times New Roman" w:eastAsia="Times New Roman" w:hAnsi="Times New Roman" w:cs="Times New Roman"/>
          <w:b/>
          <w:kern w:val="0"/>
          <w:sz w:val="24"/>
          <w:szCs w:val="24"/>
          <w:lang w:eastAsia="et-EE"/>
          <w14:ligatures w14:val="none"/>
        </w:rPr>
        <w:t>ühtse platvormi</w:t>
      </w:r>
      <w:r w:rsidR="00CF4EB1" w:rsidRPr="00F55D54">
        <w:rPr>
          <w:rFonts w:ascii="Times New Roman" w:eastAsia="Times New Roman" w:hAnsi="Times New Roman" w:cs="Times New Roman"/>
          <w:kern w:val="0"/>
          <w:sz w:val="24"/>
          <w:szCs w:val="24"/>
          <w:lang w:eastAsia="et-EE"/>
          <w14:ligatures w14:val="none"/>
        </w:rPr>
        <w:t xml:space="preserve"> ning </w:t>
      </w:r>
      <w:r w:rsidR="00C76E2C" w:rsidRPr="00F55D54">
        <w:rPr>
          <w:rFonts w:ascii="Times New Roman" w:eastAsia="Times New Roman" w:hAnsi="Times New Roman" w:cs="Times New Roman"/>
          <w:b/>
          <w:kern w:val="0"/>
          <w:sz w:val="24"/>
          <w:szCs w:val="24"/>
          <w:lang w:eastAsia="et-EE"/>
          <w14:ligatures w14:val="none"/>
        </w:rPr>
        <w:t>kohad ettevalmistavas õppes</w:t>
      </w:r>
      <w:r w:rsidR="00C76E2C" w:rsidRPr="00F55D54">
        <w:rPr>
          <w:rFonts w:ascii="Times New Roman" w:eastAsia="Times New Roman" w:hAnsi="Times New Roman" w:cs="Times New Roman"/>
          <w:kern w:val="0"/>
          <w:sz w:val="24"/>
          <w:szCs w:val="24"/>
          <w:lang w:eastAsia="et-EE"/>
          <w14:ligatures w14:val="none"/>
        </w:rPr>
        <w:t xml:space="preserve"> neile, kes </w:t>
      </w:r>
      <w:r w:rsidR="00EA5667" w:rsidRPr="00F55D54">
        <w:rPr>
          <w:rFonts w:ascii="Times New Roman" w:eastAsia="Times New Roman" w:hAnsi="Times New Roman" w:cs="Times New Roman"/>
          <w:kern w:val="0"/>
          <w:sz w:val="24"/>
          <w:szCs w:val="24"/>
          <w:lang w:eastAsia="et-EE"/>
          <w14:ligatures w14:val="none"/>
        </w:rPr>
        <w:t xml:space="preserve">pole kohe valmis jätkama õppimist </w:t>
      </w:r>
      <w:r w:rsidR="00C76E2C" w:rsidRPr="00F55D54">
        <w:rPr>
          <w:rFonts w:ascii="Times New Roman" w:eastAsia="Times New Roman" w:hAnsi="Times New Roman" w:cs="Times New Roman"/>
          <w:kern w:val="0"/>
          <w:sz w:val="24"/>
          <w:szCs w:val="24"/>
          <w:lang w:eastAsia="et-EE"/>
          <w14:ligatures w14:val="none"/>
        </w:rPr>
        <w:t xml:space="preserve">kesk- või kutsehariduses. </w:t>
      </w:r>
      <w:r w:rsidR="00AC1F49" w:rsidRPr="00F55D54">
        <w:rPr>
          <w:rFonts w:ascii="Times New Roman" w:eastAsia="Times New Roman" w:hAnsi="Times New Roman" w:cs="Times New Roman"/>
          <w:b/>
          <w:bCs/>
          <w:kern w:val="0"/>
          <w:sz w:val="24"/>
          <w:szCs w:val="24"/>
          <w:lang w:eastAsia="et-EE"/>
          <w14:ligatures w14:val="none"/>
        </w:rPr>
        <w:t xml:space="preserve">Toe vajadusega </w:t>
      </w:r>
      <w:r w:rsidR="00AC1F49" w:rsidRPr="00F55D54">
        <w:rPr>
          <w:rFonts w:ascii="Times New Roman" w:eastAsia="Times New Roman" w:hAnsi="Times New Roman" w:cs="Times New Roman"/>
          <w:kern w:val="0"/>
          <w:sz w:val="24"/>
          <w:szCs w:val="24"/>
          <w:lang w:eastAsia="et-EE"/>
          <w14:ligatures w14:val="none"/>
        </w:rPr>
        <w:t xml:space="preserve">noortele jääb võimalus peale põhikooli jätkata </w:t>
      </w:r>
      <w:r w:rsidR="00AC1F49" w:rsidRPr="00F55D54">
        <w:rPr>
          <w:rFonts w:ascii="Times New Roman" w:eastAsia="Times New Roman" w:hAnsi="Times New Roman" w:cs="Times New Roman"/>
          <w:b/>
          <w:bCs/>
          <w:kern w:val="0"/>
          <w:sz w:val="24"/>
          <w:szCs w:val="24"/>
          <w:lang w:eastAsia="et-EE"/>
          <w14:ligatures w14:val="none"/>
        </w:rPr>
        <w:t>lisaõppes</w:t>
      </w:r>
      <w:r w:rsidR="00AC1F49" w:rsidRPr="00F55D54">
        <w:rPr>
          <w:rFonts w:ascii="Times New Roman" w:eastAsia="Times New Roman" w:hAnsi="Times New Roman" w:cs="Times New Roman"/>
          <w:kern w:val="0"/>
          <w:sz w:val="24"/>
          <w:szCs w:val="24"/>
          <w:lang w:eastAsia="et-EE"/>
          <w14:ligatures w14:val="none"/>
        </w:rPr>
        <w:t xml:space="preserve">. </w:t>
      </w:r>
      <w:r w:rsidR="00C76E2C" w:rsidRPr="00F55D54">
        <w:rPr>
          <w:rFonts w:ascii="Times New Roman" w:eastAsia="Times New Roman" w:hAnsi="Times New Roman" w:cs="Times New Roman"/>
          <w:kern w:val="0"/>
          <w:sz w:val="24"/>
          <w:szCs w:val="24"/>
          <w:lang w:eastAsia="et-EE"/>
          <w14:ligatures w14:val="none"/>
        </w:rPr>
        <w:t>K</w:t>
      </w:r>
      <w:r w:rsidR="00CF4EB1" w:rsidRPr="00F55D54">
        <w:rPr>
          <w:rFonts w:ascii="Times New Roman" w:eastAsia="Times New Roman" w:hAnsi="Times New Roman" w:cs="Times New Roman"/>
          <w:kern w:val="0"/>
          <w:sz w:val="24"/>
          <w:szCs w:val="24"/>
          <w:lang w:eastAsia="et-EE"/>
          <w14:ligatures w14:val="none"/>
        </w:rPr>
        <w:t>ohalik omavalitsus jätkab senise kohustusega – seirata ning tagada vajaduspõhiselt tugi</w:t>
      </w:r>
      <w:r w:rsidR="00C76E2C" w:rsidRPr="00F55D54">
        <w:rPr>
          <w:rFonts w:ascii="Times New Roman" w:eastAsia="Times New Roman" w:hAnsi="Times New Roman" w:cs="Times New Roman"/>
          <w:kern w:val="0"/>
          <w:sz w:val="24"/>
          <w:szCs w:val="24"/>
          <w:lang w:eastAsia="et-EE"/>
          <w14:ligatures w14:val="none"/>
        </w:rPr>
        <w:t xml:space="preserve"> õppimiskohustuse täitmiseks</w:t>
      </w:r>
      <w:r w:rsidR="00CF4EB1" w:rsidRPr="00F55D54">
        <w:rPr>
          <w:rFonts w:ascii="Times New Roman" w:eastAsia="Times New Roman" w:hAnsi="Times New Roman" w:cs="Times New Roman"/>
          <w:kern w:val="0"/>
          <w:sz w:val="24"/>
          <w:szCs w:val="24"/>
          <w:lang w:eastAsia="et-EE"/>
          <w14:ligatures w14:val="none"/>
        </w:rPr>
        <w:t xml:space="preserve">. </w:t>
      </w:r>
      <w:r w:rsidR="00775C19" w:rsidRPr="00F55D54">
        <w:rPr>
          <w:rFonts w:ascii="Times New Roman" w:eastAsia="Times New Roman" w:hAnsi="Times New Roman" w:cs="Times New Roman"/>
          <w:kern w:val="0"/>
          <w:sz w:val="24"/>
          <w:szCs w:val="24"/>
          <w:lang w:eastAsia="et-EE"/>
          <w14:ligatures w14:val="none"/>
        </w:rPr>
        <w:t xml:space="preserve">Samuti </w:t>
      </w:r>
      <w:r w:rsidR="00775C19" w:rsidRPr="00F55D54">
        <w:rPr>
          <w:rFonts w:ascii="Times New Roman" w:eastAsia="Times New Roman" w:hAnsi="Times New Roman" w:cs="Times New Roman"/>
          <w:b/>
          <w:kern w:val="0"/>
          <w:sz w:val="24"/>
          <w:szCs w:val="24"/>
          <w:lang w:eastAsia="et-EE"/>
          <w14:ligatures w14:val="none"/>
        </w:rPr>
        <w:t xml:space="preserve">täpsustatakse kooli ja </w:t>
      </w:r>
      <w:r w:rsidR="00EA5667" w:rsidRPr="00F55D54">
        <w:rPr>
          <w:rFonts w:ascii="Times New Roman" w:eastAsia="Times New Roman" w:hAnsi="Times New Roman" w:cs="Times New Roman"/>
          <w:b/>
          <w:kern w:val="0"/>
          <w:sz w:val="24"/>
          <w:szCs w:val="24"/>
          <w:lang w:eastAsia="et-EE"/>
          <w14:ligatures w14:val="none"/>
        </w:rPr>
        <w:t>lapse</w:t>
      </w:r>
      <w:r w:rsidR="00775C19" w:rsidRPr="00F55D54">
        <w:rPr>
          <w:rFonts w:ascii="Times New Roman" w:eastAsia="Times New Roman" w:hAnsi="Times New Roman" w:cs="Times New Roman"/>
          <w:b/>
          <w:kern w:val="0"/>
          <w:sz w:val="24"/>
          <w:szCs w:val="24"/>
          <w:lang w:eastAsia="et-EE"/>
          <w14:ligatures w14:val="none"/>
        </w:rPr>
        <w:t>vanema kohustusi</w:t>
      </w:r>
      <w:r w:rsidR="00775C19" w:rsidRPr="00F55D54">
        <w:rPr>
          <w:rFonts w:ascii="Times New Roman" w:eastAsia="Times New Roman" w:hAnsi="Times New Roman" w:cs="Times New Roman"/>
          <w:kern w:val="0"/>
          <w:sz w:val="24"/>
          <w:szCs w:val="24"/>
          <w:lang w:eastAsia="et-EE"/>
          <w14:ligatures w14:val="none"/>
        </w:rPr>
        <w:t xml:space="preserve"> ning </w:t>
      </w:r>
      <w:r w:rsidR="00775C19" w:rsidRPr="00F55D54">
        <w:rPr>
          <w:rFonts w:ascii="Times New Roman" w:eastAsia="Times New Roman" w:hAnsi="Times New Roman" w:cs="Times New Roman"/>
          <w:b/>
          <w:kern w:val="0"/>
          <w:sz w:val="24"/>
          <w:szCs w:val="24"/>
          <w:lang w:eastAsia="et-EE"/>
          <w14:ligatures w14:val="none"/>
        </w:rPr>
        <w:t>rõhutatakse õpilase enda vastutust</w:t>
      </w:r>
      <w:r w:rsidR="00441331" w:rsidRPr="00F55D54">
        <w:rPr>
          <w:rFonts w:ascii="Times New Roman" w:eastAsia="Times New Roman" w:hAnsi="Times New Roman" w:cs="Times New Roman"/>
          <w:kern w:val="0"/>
          <w:sz w:val="24"/>
          <w:szCs w:val="24"/>
          <w:lang w:eastAsia="et-EE"/>
          <w14:ligatures w14:val="none"/>
        </w:rPr>
        <w:t xml:space="preserve"> õppimiskohustuse täitmisel</w:t>
      </w:r>
      <w:r w:rsidR="00775C19" w:rsidRPr="00F55D54">
        <w:rPr>
          <w:rFonts w:ascii="Times New Roman" w:eastAsia="Times New Roman" w:hAnsi="Times New Roman" w:cs="Times New Roman"/>
          <w:kern w:val="0"/>
          <w:sz w:val="24"/>
          <w:szCs w:val="24"/>
          <w:lang w:eastAsia="et-EE"/>
          <w14:ligatures w14:val="none"/>
        </w:rPr>
        <w:t>.</w:t>
      </w:r>
      <w:r w:rsidR="00C76E2C" w:rsidRPr="00F55D54">
        <w:rPr>
          <w:rFonts w:ascii="Times New Roman" w:eastAsia="Times New Roman" w:hAnsi="Times New Roman" w:cs="Times New Roman"/>
          <w:kern w:val="0"/>
          <w:sz w:val="24"/>
          <w:szCs w:val="24"/>
          <w:lang w:eastAsia="et-EE"/>
          <w14:ligatures w14:val="none"/>
        </w:rPr>
        <w:t xml:space="preserve"> </w:t>
      </w:r>
    </w:p>
    <w:p w14:paraId="4BAC4133" w14:textId="77777777" w:rsidR="00C76E2C" w:rsidRPr="00F55D54" w:rsidRDefault="00C76E2C" w:rsidP="00F55D54">
      <w:pPr>
        <w:spacing w:after="0" w:line="240" w:lineRule="auto"/>
        <w:jc w:val="both"/>
        <w:rPr>
          <w:rFonts w:ascii="Times New Roman" w:eastAsia="Times New Roman" w:hAnsi="Times New Roman" w:cs="Times New Roman"/>
          <w:kern w:val="0"/>
          <w:sz w:val="24"/>
          <w:szCs w:val="24"/>
          <w:lang w:eastAsia="et-EE"/>
          <w14:ligatures w14:val="none"/>
        </w:rPr>
      </w:pPr>
    </w:p>
    <w:p w14:paraId="63DD0A7F" w14:textId="0BDED02E" w:rsidR="00441331" w:rsidRPr="00F55D54" w:rsidRDefault="007F230D" w:rsidP="00F55D54">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 xml:space="preserve">Õppe paindlikkuse suurendamiseks üldhariduskoolides luuakse </w:t>
      </w:r>
      <w:r w:rsidRPr="00F55D54">
        <w:rPr>
          <w:rFonts w:ascii="Times New Roman" w:eastAsia="Times New Roman" w:hAnsi="Times New Roman" w:cs="Times New Roman"/>
          <w:b/>
          <w:kern w:val="0"/>
          <w:sz w:val="24"/>
          <w:szCs w:val="24"/>
          <w:lang w:eastAsia="et-EE"/>
          <w14:ligatures w14:val="none"/>
        </w:rPr>
        <w:t>selgem alus mitteformaalõppe arvestamiseks.</w:t>
      </w:r>
      <w:r w:rsidRPr="00F55D54">
        <w:rPr>
          <w:rFonts w:ascii="Times New Roman" w:eastAsia="Times New Roman" w:hAnsi="Times New Roman" w:cs="Times New Roman"/>
          <w:kern w:val="0"/>
          <w:sz w:val="24"/>
          <w:szCs w:val="24"/>
          <w:lang w:eastAsia="et-EE"/>
          <w14:ligatures w14:val="none"/>
        </w:rPr>
        <w:t xml:space="preserve"> Samuti kirjeldatakse seos gümnaasiumi ainekursuse ning kutse- ja kõrghariduses kasutatavate </w:t>
      </w:r>
      <w:r w:rsidRPr="00F55D54">
        <w:rPr>
          <w:rFonts w:ascii="Times New Roman" w:eastAsia="Times New Roman" w:hAnsi="Times New Roman" w:cs="Times New Roman"/>
          <w:b/>
          <w:kern w:val="0"/>
          <w:sz w:val="24"/>
          <w:szCs w:val="24"/>
          <w:lang w:eastAsia="et-EE"/>
          <w14:ligatures w14:val="none"/>
        </w:rPr>
        <w:t>arvestuspunktide</w:t>
      </w:r>
      <w:r w:rsidRPr="00F55D54">
        <w:rPr>
          <w:rFonts w:ascii="Times New Roman" w:eastAsia="Times New Roman" w:hAnsi="Times New Roman" w:cs="Times New Roman"/>
          <w:kern w:val="0"/>
          <w:sz w:val="24"/>
          <w:szCs w:val="24"/>
          <w:lang w:eastAsia="et-EE"/>
          <w14:ligatures w14:val="none"/>
        </w:rPr>
        <w:t xml:space="preserve"> vahel</w:t>
      </w:r>
      <w:r w:rsidR="00C23CA1" w:rsidRPr="00F55D54">
        <w:rPr>
          <w:rFonts w:ascii="Times New Roman" w:eastAsia="Times New Roman" w:hAnsi="Times New Roman" w:cs="Times New Roman"/>
          <w:kern w:val="0"/>
          <w:sz w:val="24"/>
          <w:szCs w:val="24"/>
          <w:lang w:eastAsia="et-EE"/>
          <w14:ligatures w14:val="none"/>
        </w:rPr>
        <w:t xml:space="preserve">. Arvestuspunkt on tööriist, mis võimaldab kombineerida nii kooli õppekavas kui ka individuaalses õppekavas õpinguid erinevates haridusliikides või </w:t>
      </w:r>
      <w:r w:rsidR="00BA502C" w:rsidRPr="00F55D54">
        <w:rPr>
          <w:rFonts w:ascii="Times New Roman" w:eastAsia="Times New Roman" w:hAnsi="Times New Roman" w:cs="Times New Roman"/>
          <w:kern w:val="0"/>
          <w:sz w:val="24"/>
          <w:szCs w:val="24"/>
          <w:lang w:eastAsia="et-EE"/>
          <w14:ligatures w14:val="none"/>
        </w:rPr>
        <w:t>-</w:t>
      </w:r>
      <w:r w:rsidR="00C23CA1" w:rsidRPr="00F55D54">
        <w:rPr>
          <w:rFonts w:ascii="Times New Roman" w:eastAsia="Times New Roman" w:hAnsi="Times New Roman" w:cs="Times New Roman"/>
          <w:kern w:val="0"/>
          <w:sz w:val="24"/>
          <w:szCs w:val="24"/>
          <w:lang w:eastAsia="et-EE"/>
          <w14:ligatures w14:val="none"/>
        </w:rPr>
        <w:t>tasemetel</w:t>
      </w:r>
      <w:r w:rsidRPr="00F55D54">
        <w:rPr>
          <w:rFonts w:ascii="Times New Roman" w:eastAsia="Times New Roman" w:hAnsi="Times New Roman" w:cs="Times New Roman"/>
          <w:kern w:val="0"/>
          <w:sz w:val="24"/>
          <w:szCs w:val="24"/>
          <w:lang w:eastAsia="et-EE"/>
          <w14:ligatures w14:val="none"/>
        </w:rPr>
        <w:t xml:space="preserve">. </w:t>
      </w:r>
      <w:r w:rsidR="00441331" w:rsidRPr="00F55D54">
        <w:rPr>
          <w:rFonts w:ascii="Times New Roman" w:eastAsia="Times New Roman" w:hAnsi="Times New Roman" w:cs="Times New Roman"/>
          <w:kern w:val="0"/>
          <w:sz w:val="24"/>
          <w:szCs w:val="24"/>
          <w:lang w:eastAsia="et-EE"/>
          <w14:ligatures w14:val="none"/>
        </w:rPr>
        <w:t xml:space="preserve">Ühtlasi võib </w:t>
      </w:r>
      <w:r w:rsidR="00441331" w:rsidRPr="00F55D54">
        <w:rPr>
          <w:rFonts w:ascii="Times New Roman" w:eastAsia="Times New Roman" w:hAnsi="Times New Roman" w:cs="Times New Roman"/>
          <w:b/>
          <w:kern w:val="0"/>
          <w:sz w:val="24"/>
          <w:szCs w:val="24"/>
          <w:lang w:eastAsia="et-EE"/>
          <w14:ligatures w14:val="none"/>
        </w:rPr>
        <w:t>kutseõppeasutustes</w:t>
      </w:r>
      <w:r w:rsidR="00441331" w:rsidRPr="00F55D54">
        <w:rPr>
          <w:rFonts w:ascii="Times New Roman" w:eastAsia="Times New Roman" w:hAnsi="Times New Roman" w:cs="Times New Roman"/>
          <w:kern w:val="0"/>
          <w:sz w:val="24"/>
          <w:szCs w:val="24"/>
          <w:lang w:eastAsia="et-EE"/>
          <w14:ligatures w14:val="none"/>
        </w:rPr>
        <w:t xml:space="preserve"> edaspidi lisaks mittestatsionaarsele üldharidusõppele viia läbi ka </w:t>
      </w:r>
      <w:r w:rsidR="00441331" w:rsidRPr="00F55D54">
        <w:rPr>
          <w:rFonts w:ascii="Times New Roman" w:eastAsia="Times New Roman" w:hAnsi="Times New Roman" w:cs="Times New Roman"/>
          <w:b/>
          <w:kern w:val="0"/>
          <w:sz w:val="24"/>
          <w:szCs w:val="24"/>
          <w:lang w:eastAsia="et-EE"/>
          <w14:ligatures w14:val="none"/>
        </w:rPr>
        <w:t xml:space="preserve">statsionaarset </w:t>
      </w:r>
      <w:r w:rsidR="008573D9" w:rsidRPr="00F55D54">
        <w:rPr>
          <w:rFonts w:ascii="Times New Roman" w:eastAsia="Times New Roman" w:hAnsi="Times New Roman" w:cs="Times New Roman"/>
          <w:b/>
          <w:kern w:val="0"/>
          <w:sz w:val="24"/>
          <w:szCs w:val="24"/>
          <w:lang w:eastAsia="et-EE"/>
          <w14:ligatures w14:val="none"/>
        </w:rPr>
        <w:t>üldharidus</w:t>
      </w:r>
      <w:r w:rsidR="00441331" w:rsidRPr="00F55D54">
        <w:rPr>
          <w:rFonts w:ascii="Times New Roman" w:eastAsia="Times New Roman" w:hAnsi="Times New Roman" w:cs="Times New Roman"/>
          <w:b/>
          <w:kern w:val="0"/>
          <w:sz w:val="24"/>
          <w:szCs w:val="24"/>
          <w:lang w:eastAsia="et-EE"/>
          <w14:ligatures w14:val="none"/>
        </w:rPr>
        <w:t>õpet</w:t>
      </w:r>
      <w:r w:rsidR="00441331" w:rsidRPr="00F55D54">
        <w:rPr>
          <w:rFonts w:ascii="Times New Roman" w:eastAsia="Times New Roman" w:hAnsi="Times New Roman" w:cs="Times New Roman"/>
          <w:kern w:val="0"/>
          <w:sz w:val="24"/>
          <w:szCs w:val="24"/>
          <w:lang w:eastAsia="et-EE"/>
          <w14:ligatures w14:val="none"/>
        </w:rPr>
        <w:t xml:space="preserve">. </w:t>
      </w:r>
      <w:r w:rsidR="00C23CA1" w:rsidRPr="00F55D54">
        <w:rPr>
          <w:rFonts w:ascii="Times New Roman" w:eastAsia="Times New Roman" w:hAnsi="Times New Roman" w:cs="Times New Roman"/>
          <w:kern w:val="0"/>
          <w:sz w:val="24"/>
          <w:szCs w:val="24"/>
          <w:lang w:eastAsia="et-EE"/>
          <w14:ligatures w14:val="none"/>
        </w:rPr>
        <w:lastRenderedPageBreak/>
        <w:t>Õ</w:t>
      </w:r>
      <w:r w:rsidR="008573D9" w:rsidRPr="00F55D54">
        <w:rPr>
          <w:rFonts w:ascii="Times New Roman" w:eastAsia="Times New Roman" w:hAnsi="Times New Roman" w:cs="Times New Roman"/>
          <w:kern w:val="0"/>
          <w:sz w:val="24"/>
          <w:szCs w:val="24"/>
          <w:lang w:eastAsia="et-EE"/>
          <w14:ligatures w14:val="none"/>
        </w:rPr>
        <w:t xml:space="preserve">pikeskkondade ristkasutuse kaudu avaneb </w:t>
      </w:r>
      <w:r w:rsidR="00C23CA1" w:rsidRPr="00F55D54">
        <w:rPr>
          <w:rFonts w:ascii="Times New Roman" w:eastAsia="Times New Roman" w:hAnsi="Times New Roman" w:cs="Times New Roman"/>
          <w:kern w:val="0"/>
          <w:sz w:val="24"/>
          <w:szCs w:val="24"/>
          <w:lang w:eastAsia="et-EE"/>
          <w14:ligatures w14:val="none"/>
        </w:rPr>
        <w:t>seeläbi võimalus</w:t>
      </w:r>
      <w:r w:rsidR="008573D9" w:rsidRPr="00F55D54">
        <w:rPr>
          <w:rFonts w:ascii="Times New Roman" w:eastAsia="Times New Roman" w:hAnsi="Times New Roman" w:cs="Times New Roman"/>
          <w:kern w:val="0"/>
          <w:sz w:val="24"/>
          <w:szCs w:val="24"/>
          <w:lang w:eastAsia="et-EE"/>
          <w14:ligatures w14:val="none"/>
        </w:rPr>
        <w:t xml:space="preserve"> õppe praktilisemaks ja oskuspõhisemaks muutmiseks, mis on </w:t>
      </w:r>
      <w:r w:rsidR="00C23CA1" w:rsidRPr="00F55D54">
        <w:rPr>
          <w:rFonts w:ascii="Times New Roman" w:eastAsia="Times New Roman" w:hAnsi="Times New Roman" w:cs="Times New Roman"/>
          <w:kern w:val="0"/>
          <w:sz w:val="24"/>
          <w:szCs w:val="24"/>
          <w:lang w:eastAsia="et-EE"/>
          <w14:ligatures w14:val="none"/>
        </w:rPr>
        <w:t xml:space="preserve">ka </w:t>
      </w:r>
      <w:r w:rsidR="008573D9" w:rsidRPr="00F55D54">
        <w:rPr>
          <w:rFonts w:ascii="Times New Roman" w:eastAsia="Times New Roman" w:hAnsi="Times New Roman" w:cs="Times New Roman"/>
          <w:kern w:val="0"/>
          <w:sz w:val="24"/>
          <w:szCs w:val="24"/>
          <w:lang w:eastAsia="et-EE"/>
          <w14:ligatures w14:val="none"/>
        </w:rPr>
        <w:t xml:space="preserve">strateegiline siht. </w:t>
      </w:r>
    </w:p>
    <w:p w14:paraId="309C3238" w14:textId="77777777" w:rsidR="00C76E2C" w:rsidRPr="00F55D54" w:rsidRDefault="00C76E2C" w:rsidP="00F55D54">
      <w:pPr>
        <w:spacing w:after="0" w:line="240" w:lineRule="auto"/>
        <w:jc w:val="both"/>
        <w:rPr>
          <w:rFonts w:ascii="Times New Roman" w:eastAsia="Times New Roman" w:hAnsi="Times New Roman" w:cs="Times New Roman"/>
          <w:kern w:val="0"/>
          <w:sz w:val="24"/>
          <w:szCs w:val="24"/>
          <w:lang w:eastAsia="et-EE"/>
          <w14:ligatures w14:val="none"/>
        </w:rPr>
      </w:pPr>
    </w:p>
    <w:p w14:paraId="48E562B3" w14:textId="11AAEB8B" w:rsidR="00AB73A8" w:rsidRPr="00F55D54" w:rsidRDefault="00997500" w:rsidP="00F55D54">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 xml:space="preserve">Nii </w:t>
      </w:r>
      <w:proofErr w:type="spellStart"/>
      <w:r w:rsidRPr="00F55D54">
        <w:rPr>
          <w:rFonts w:ascii="Times New Roman" w:eastAsia="Times New Roman" w:hAnsi="Times New Roman" w:cs="Times New Roman"/>
          <w:kern w:val="0"/>
          <w:sz w:val="24"/>
          <w:szCs w:val="24"/>
          <w:lang w:eastAsia="et-EE"/>
          <w14:ligatures w14:val="none"/>
        </w:rPr>
        <w:t>inim</w:t>
      </w:r>
      <w:proofErr w:type="spellEnd"/>
      <w:r w:rsidRPr="00F55D54">
        <w:rPr>
          <w:rFonts w:ascii="Times New Roman" w:eastAsia="Times New Roman" w:hAnsi="Times New Roman" w:cs="Times New Roman"/>
          <w:kern w:val="0"/>
          <w:sz w:val="24"/>
          <w:szCs w:val="24"/>
          <w:lang w:eastAsia="et-EE"/>
          <w14:ligatures w14:val="none"/>
        </w:rPr>
        <w:t xml:space="preserve">-, aja- kui materiaalsete ressursside </w:t>
      </w:r>
      <w:r w:rsidR="00E72059" w:rsidRPr="00F55D54">
        <w:rPr>
          <w:rFonts w:ascii="Times New Roman" w:eastAsia="Times New Roman" w:hAnsi="Times New Roman" w:cs="Times New Roman"/>
          <w:kern w:val="0"/>
          <w:sz w:val="24"/>
          <w:szCs w:val="24"/>
          <w:lang w:eastAsia="et-EE"/>
          <w14:ligatures w14:val="none"/>
        </w:rPr>
        <w:t>sihipärasemaks kasutamiseks</w:t>
      </w:r>
      <w:r w:rsidRPr="00F55D54">
        <w:rPr>
          <w:rFonts w:ascii="Times New Roman" w:eastAsia="Times New Roman" w:hAnsi="Times New Roman" w:cs="Times New Roman"/>
          <w:kern w:val="0"/>
          <w:sz w:val="24"/>
          <w:szCs w:val="24"/>
          <w:lang w:eastAsia="et-EE"/>
          <w14:ligatures w14:val="none"/>
        </w:rPr>
        <w:t xml:space="preserve"> vähendatakse </w:t>
      </w:r>
      <w:r w:rsidR="00F92DE8" w:rsidRPr="00F55D54">
        <w:rPr>
          <w:rFonts w:ascii="Times New Roman" w:eastAsia="Times New Roman" w:hAnsi="Times New Roman" w:cs="Times New Roman"/>
          <w:kern w:val="0"/>
          <w:sz w:val="24"/>
          <w:szCs w:val="24"/>
          <w:lang w:eastAsia="et-EE"/>
          <w14:ligatures w14:val="none"/>
        </w:rPr>
        <w:t xml:space="preserve">nii </w:t>
      </w:r>
      <w:r w:rsidRPr="00F55D54">
        <w:rPr>
          <w:rFonts w:ascii="Times New Roman" w:eastAsia="Times New Roman" w:hAnsi="Times New Roman" w:cs="Times New Roman"/>
          <w:kern w:val="0"/>
          <w:sz w:val="24"/>
          <w:szCs w:val="24"/>
          <w:lang w:eastAsia="et-EE"/>
          <w14:ligatures w14:val="none"/>
        </w:rPr>
        <w:t xml:space="preserve">kooli kui </w:t>
      </w:r>
      <w:r w:rsidR="00F92DE8" w:rsidRPr="00F55D54">
        <w:rPr>
          <w:rFonts w:ascii="Times New Roman" w:eastAsia="Times New Roman" w:hAnsi="Times New Roman" w:cs="Times New Roman"/>
          <w:kern w:val="0"/>
          <w:sz w:val="24"/>
          <w:szCs w:val="24"/>
          <w:lang w:eastAsia="et-EE"/>
          <w14:ligatures w14:val="none"/>
        </w:rPr>
        <w:t xml:space="preserve">ka </w:t>
      </w:r>
      <w:r w:rsidRPr="00F55D54">
        <w:rPr>
          <w:rFonts w:ascii="Times New Roman" w:eastAsia="Times New Roman" w:hAnsi="Times New Roman" w:cs="Times New Roman"/>
          <w:kern w:val="0"/>
          <w:sz w:val="24"/>
          <w:szCs w:val="24"/>
          <w:lang w:eastAsia="et-EE"/>
          <w14:ligatures w14:val="none"/>
        </w:rPr>
        <w:t xml:space="preserve">õppija koormust </w:t>
      </w:r>
      <w:r w:rsidR="00F92DE8" w:rsidRPr="00F55D54">
        <w:rPr>
          <w:rFonts w:ascii="Times New Roman" w:eastAsia="Times New Roman" w:hAnsi="Times New Roman" w:cs="Times New Roman"/>
          <w:kern w:val="0"/>
          <w:sz w:val="24"/>
          <w:szCs w:val="24"/>
          <w:lang w:eastAsia="et-EE"/>
          <w14:ligatures w14:val="none"/>
        </w:rPr>
        <w:t>kohustusliku</w:t>
      </w:r>
      <w:r w:rsidRPr="00F55D54">
        <w:rPr>
          <w:rFonts w:ascii="Times New Roman" w:eastAsia="Times New Roman" w:hAnsi="Times New Roman" w:cs="Times New Roman"/>
          <w:kern w:val="0"/>
          <w:sz w:val="24"/>
          <w:szCs w:val="24"/>
          <w:lang w:eastAsia="et-EE"/>
          <w14:ligatures w14:val="none"/>
        </w:rPr>
        <w:t xml:space="preserve"> </w:t>
      </w:r>
      <w:r w:rsidRPr="00F55D54">
        <w:rPr>
          <w:rFonts w:ascii="Times New Roman" w:eastAsia="Times New Roman" w:hAnsi="Times New Roman" w:cs="Times New Roman"/>
          <w:b/>
          <w:kern w:val="0"/>
          <w:sz w:val="24"/>
          <w:szCs w:val="24"/>
          <w:lang w:eastAsia="et-EE"/>
          <w14:ligatures w14:val="none"/>
        </w:rPr>
        <w:t xml:space="preserve">põhikooli valikeksami ja gümnaasiumi koolieksami </w:t>
      </w:r>
      <w:r w:rsidR="00D57250" w:rsidRPr="00F55D54">
        <w:rPr>
          <w:rFonts w:ascii="Times New Roman" w:eastAsia="Times New Roman" w:hAnsi="Times New Roman" w:cs="Times New Roman"/>
          <w:b/>
          <w:kern w:val="0"/>
          <w:sz w:val="24"/>
          <w:szCs w:val="24"/>
          <w:lang w:eastAsia="et-EE"/>
          <w14:ligatures w14:val="none"/>
        </w:rPr>
        <w:t>kaotamisega</w:t>
      </w:r>
      <w:r w:rsidR="00D57250" w:rsidRPr="00F55D54">
        <w:rPr>
          <w:rFonts w:ascii="Times New Roman" w:eastAsia="Times New Roman" w:hAnsi="Times New Roman" w:cs="Times New Roman"/>
          <w:kern w:val="0"/>
          <w:sz w:val="24"/>
          <w:szCs w:val="24"/>
          <w:lang w:eastAsia="et-EE"/>
          <w14:ligatures w14:val="none"/>
        </w:rPr>
        <w:t xml:space="preserve"> ning </w:t>
      </w:r>
      <w:r w:rsidR="007005FE" w:rsidRPr="00F55D54">
        <w:rPr>
          <w:rFonts w:ascii="Times New Roman" w:eastAsia="Times New Roman" w:hAnsi="Times New Roman" w:cs="Times New Roman"/>
          <w:kern w:val="0"/>
          <w:sz w:val="24"/>
          <w:szCs w:val="24"/>
          <w:lang w:eastAsia="et-EE"/>
          <w14:ligatures w14:val="none"/>
        </w:rPr>
        <w:t xml:space="preserve">kohustuslikud </w:t>
      </w:r>
      <w:r w:rsidRPr="00F55D54">
        <w:rPr>
          <w:rFonts w:ascii="Times New Roman" w:eastAsia="Times New Roman" w:hAnsi="Times New Roman" w:cs="Times New Roman"/>
          <w:b/>
          <w:kern w:val="0"/>
          <w:sz w:val="24"/>
          <w:szCs w:val="24"/>
          <w:lang w:eastAsia="et-EE"/>
          <w14:ligatures w14:val="none"/>
        </w:rPr>
        <w:t>arenguvestlused asenduvad</w:t>
      </w:r>
      <w:r w:rsidRPr="00F55D54">
        <w:rPr>
          <w:rFonts w:ascii="Times New Roman" w:eastAsia="Times New Roman" w:hAnsi="Times New Roman" w:cs="Times New Roman"/>
          <w:kern w:val="0"/>
          <w:sz w:val="24"/>
          <w:szCs w:val="24"/>
          <w:lang w:eastAsia="et-EE"/>
          <w14:ligatures w14:val="none"/>
        </w:rPr>
        <w:t xml:space="preserve"> vajaduspõhis</w:t>
      </w:r>
      <w:r w:rsidR="00D57250" w:rsidRPr="00F55D54">
        <w:rPr>
          <w:rFonts w:ascii="Times New Roman" w:eastAsia="Times New Roman" w:hAnsi="Times New Roman" w:cs="Times New Roman"/>
          <w:kern w:val="0"/>
          <w:sz w:val="24"/>
          <w:szCs w:val="24"/>
          <w:lang w:eastAsia="et-EE"/>
          <w14:ligatures w14:val="none"/>
        </w:rPr>
        <w:t>te</w:t>
      </w:r>
      <w:r w:rsidRPr="00F55D54">
        <w:rPr>
          <w:rFonts w:ascii="Times New Roman" w:eastAsia="Times New Roman" w:hAnsi="Times New Roman" w:cs="Times New Roman"/>
          <w:kern w:val="0"/>
          <w:sz w:val="24"/>
          <w:szCs w:val="24"/>
          <w:lang w:eastAsia="et-EE"/>
          <w14:ligatures w14:val="none"/>
        </w:rPr>
        <w:t xml:space="preserve"> arengut toetavate vestlustega. </w:t>
      </w:r>
      <w:r w:rsidR="00320E53" w:rsidRPr="00F55D54">
        <w:rPr>
          <w:rFonts w:ascii="Times New Roman" w:eastAsia="Times New Roman" w:hAnsi="Times New Roman" w:cs="Times New Roman"/>
          <w:kern w:val="0"/>
          <w:sz w:val="24"/>
          <w:szCs w:val="24"/>
          <w:lang w:eastAsia="et-EE"/>
          <w14:ligatures w14:val="none"/>
        </w:rPr>
        <w:t xml:space="preserve">Bürokraatia vähendamiseks </w:t>
      </w:r>
      <w:r w:rsidR="00383B5B" w:rsidRPr="00F55D54">
        <w:rPr>
          <w:rFonts w:ascii="Times New Roman" w:eastAsia="Times New Roman" w:hAnsi="Times New Roman" w:cs="Times New Roman"/>
          <w:b/>
          <w:kern w:val="0"/>
          <w:sz w:val="24"/>
          <w:szCs w:val="24"/>
          <w:lang w:eastAsia="et-EE"/>
          <w14:ligatures w14:val="none"/>
        </w:rPr>
        <w:t xml:space="preserve">asendatakse </w:t>
      </w:r>
      <w:r w:rsidR="00320E53" w:rsidRPr="00F55D54">
        <w:rPr>
          <w:rFonts w:ascii="Times New Roman" w:eastAsia="Times New Roman" w:hAnsi="Times New Roman" w:cs="Times New Roman"/>
          <w:b/>
          <w:kern w:val="0"/>
          <w:sz w:val="24"/>
          <w:szCs w:val="24"/>
          <w:lang w:eastAsia="et-EE"/>
          <w14:ligatures w14:val="none"/>
        </w:rPr>
        <w:t>kohustuslike dokumentide</w:t>
      </w:r>
      <w:r w:rsidR="00320E53" w:rsidRPr="00F55D54">
        <w:rPr>
          <w:rFonts w:ascii="Times New Roman" w:eastAsia="Times New Roman" w:hAnsi="Times New Roman" w:cs="Times New Roman"/>
          <w:kern w:val="0"/>
          <w:sz w:val="24"/>
          <w:szCs w:val="24"/>
          <w:lang w:eastAsia="et-EE"/>
          <w14:ligatures w14:val="none"/>
        </w:rPr>
        <w:t xml:space="preserve"> loend põhikooli- ja gümnaasiumiseaduses</w:t>
      </w:r>
      <w:r w:rsidR="0031612C" w:rsidRPr="00F55D54">
        <w:rPr>
          <w:rFonts w:ascii="Times New Roman" w:eastAsia="Times New Roman" w:hAnsi="Times New Roman" w:cs="Times New Roman"/>
          <w:kern w:val="0"/>
          <w:sz w:val="24"/>
          <w:szCs w:val="24"/>
          <w:lang w:eastAsia="et-EE"/>
          <w14:ligatures w14:val="none"/>
        </w:rPr>
        <w:t xml:space="preserve"> õppe läbiviimiseks </w:t>
      </w:r>
      <w:r w:rsidR="00877103" w:rsidRPr="00F55D54">
        <w:rPr>
          <w:rFonts w:ascii="Times New Roman" w:eastAsia="Times New Roman" w:hAnsi="Times New Roman" w:cs="Times New Roman"/>
          <w:b/>
          <w:kern w:val="0"/>
          <w:sz w:val="24"/>
          <w:szCs w:val="24"/>
          <w:lang w:eastAsia="et-EE"/>
          <w14:ligatures w14:val="none"/>
        </w:rPr>
        <w:t>vajalike</w:t>
      </w:r>
      <w:r w:rsidR="0031612C" w:rsidRPr="00F55D54">
        <w:rPr>
          <w:rFonts w:ascii="Times New Roman" w:eastAsia="Times New Roman" w:hAnsi="Times New Roman" w:cs="Times New Roman"/>
          <w:b/>
          <w:kern w:val="0"/>
          <w:sz w:val="24"/>
          <w:szCs w:val="24"/>
          <w:lang w:eastAsia="et-EE"/>
          <w14:ligatures w14:val="none"/>
        </w:rPr>
        <w:t xml:space="preserve"> andmete määratlemisega</w:t>
      </w:r>
      <w:r w:rsidR="00320E53" w:rsidRPr="00F55D54">
        <w:rPr>
          <w:rFonts w:ascii="Times New Roman" w:eastAsia="Times New Roman" w:hAnsi="Times New Roman" w:cs="Times New Roman"/>
          <w:kern w:val="0"/>
          <w:sz w:val="24"/>
          <w:szCs w:val="24"/>
          <w:lang w:eastAsia="et-EE"/>
          <w14:ligatures w14:val="none"/>
        </w:rPr>
        <w:t xml:space="preserve">. </w:t>
      </w:r>
      <w:r w:rsidR="003254B8" w:rsidRPr="00F55D54">
        <w:rPr>
          <w:rFonts w:ascii="Times New Roman" w:eastAsia="Times New Roman" w:hAnsi="Times New Roman" w:cs="Times New Roman"/>
          <w:kern w:val="0"/>
          <w:sz w:val="24"/>
          <w:szCs w:val="24"/>
          <w:lang w:eastAsia="et-EE"/>
          <w14:ligatures w14:val="none"/>
        </w:rPr>
        <w:t>Ajakohastatud k</w:t>
      </w:r>
      <w:r w:rsidR="00320E53" w:rsidRPr="00F55D54">
        <w:rPr>
          <w:rFonts w:ascii="Times New Roman" w:eastAsia="Times New Roman" w:hAnsi="Times New Roman" w:cs="Times New Roman"/>
          <w:kern w:val="0"/>
          <w:sz w:val="24"/>
          <w:szCs w:val="24"/>
          <w:lang w:eastAsia="et-EE"/>
          <w14:ligatures w14:val="none"/>
        </w:rPr>
        <w:t xml:space="preserve">utsekeskhariduse õppekavadele vastuvõtu suurendamiseks </w:t>
      </w:r>
      <w:r w:rsidR="00320E53" w:rsidRPr="00F55D54">
        <w:rPr>
          <w:rFonts w:ascii="Times New Roman" w:eastAsia="Times New Roman" w:hAnsi="Times New Roman" w:cs="Times New Roman"/>
          <w:b/>
          <w:kern w:val="0"/>
          <w:sz w:val="24"/>
          <w:szCs w:val="24"/>
          <w:lang w:eastAsia="et-EE"/>
          <w14:ligatures w14:val="none"/>
        </w:rPr>
        <w:t>piiratakse</w:t>
      </w:r>
      <w:r w:rsidR="00486095" w:rsidRPr="00F55D54">
        <w:rPr>
          <w:rFonts w:ascii="Times New Roman" w:eastAsia="Times New Roman" w:hAnsi="Times New Roman" w:cs="Times New Roman"/>
          <w:b/>
          <w:kern w:val="0"/>
          <w:sz w:val="24"/>
          <w:szCs w:val="24"/>
          <w:lang w:eastAsia="et-EE"/>
          <w14:ligatures w14:val="none"/>
        </w:rPr>
        <w:t xml:space="preserve"> </w:t>
      </w:r>
      <w:r w:rsidR="00320E53" w:rsidRPr="00F55D54">
        <w:rPr>
          <w:rFonts w:ascii="Times New Roman" w:eastAsia="Times New Roman" w:hAnsi="Times New Roman" w:cs="Times New Roman"/>
          <w:b/>
          <w:kern w:val="0"/>
          <w:sz w:val="24"/>
          <w:szCs w:val="24"/>
          <w:lang w:eastAsia="et-EE"/>
          <w14:ligatures w14:val="none"/>
        </w:rPr>
        <w:t>täiskasvanute tasuta korduvõpet kutseõppe tasemeõppes</w:t>
      </w:r>
      <w:r w:rsidR="00320E53" w:rsidRPr="00F55D54">
        <w:rPr>
          <w:rFonts w:ascii="Times New Roman" w:eastAsia="Times New Roman" w:hAnsi="Times New Roman" w:cs="Times New Roman"/>
          <w:kern w:val="0"/>
          <w:sz w:val="24"/>
          <w:szCs w:val="24"/>
          <w:lang w:eastAsia="et-EE"/>
          <w14:ligatures w14:val="none"/>
        </w:rPr>
        <w:t xml:space="preserve">. </w:t>
      </w:r>
    </w:p>
    <w:p w14:paraId="5D04BC32" w14:textId="77777777" w:rsidR="00997500" w:rsidRPr="00F55D54" w:rsidRDefault="00997500" w:rsidP="00F55D54">
      <w:pPr>
        <w:spacing w:after="0" w:line="240" w:lineRule="auto"/>
        <w:jc w:val="both"/>
        <w:rPr>
          <w:rFonts w:ascii="Times New Roman" w:eastAsia="Times New Roman" w:hAnsi="Times New Roman" w:cs="Times New Roman"/>
          <w:kern w:val="0"/>
          <w:sz w:val="24"/>
          <w:szCs w:val="24"/>
          <w:lang w:eastAsia="et-EE"/>
          <w14:ligatures w14:val="none"/>
        </w:rPr>
      </w:pPr>
    </w:p>
    <w:p w14:paraId="23085242" w14:textId="77777777" w:rsidR="00AB73A8" w:rsidRPr="00F55D54" w:rsidRDefault="00AB73A8" w:rsidP="00F55D54">
      <w:pPr>
        <w:numPr>
          <w:ilvl w:val="1"/>
          <w:numId w:val="1"/>
        </w:numPr>
        <w:pBdr>
          <w:top w:val="nil"/>
          <w:left w:val="nil"/>
          <w:bottom w:val="nil"/>
          <w:right w:val="nil"/>
          <w:between w:val="nil"/>
        </w:pBdr>
        <w:spacing w:after="0" w:line="240" w:lineRule="auto"/>
        <w:jc w:val="both"/>
        <w:rPr>
          <w:rFonts w:ascii="Times New Roman" w:eastAsia="Times New Roman" w:hAnsi="Times New Roman" w:cs="Times New Roman"/>
          <w:b/>
          <w:color w:val="000000"/>
          <w:kern w:val="0"/>
          <w:sz w:val="24"/>
          <w:szCs w:val="24"/>
          <w:lang w:eastAsia="et-EE"/>
          <w14:ligatures w14:val="none"/>
        </w:rPr>
      </w:pPr>
      <w:r w:rsidRPr="00F55D54">
        <w:rPr>
          <w:rFonts w:ascii="Times New Roman" w:eastAsia="Times New Roman" w:hAnsi="Times New Roman" w:cs="Times New Roman"/>
          <w:b/>
          <w:color w:val="000000"/>
          <w:kern w:val="0"/>
          <w:sz w:val="24"/>
          <w:szCs w:val="24"/>
          <w:lang w:eastAsia="et-EE"/>
          <w14:ligatures w14:val="none"/>
        </w:rPr>
        <w:t xml:space="preserve"> Eelnõu ettevalmistaja</w:t>
      </w:r>
    </w:p>
    <w:p w14:paraId="114870AA" w14:textId="77777777" w:rsidR="00AB73A8" w:rsidRPr="00F55D54" w:rsidRDefault="00AB73A8" w:rsidP="00F55D54">
      <w:pPr>
        <w:spacing w:after="0" w:line="240" w:lineRule="auto"/>
        <w:jc w:val="both"/>
        <w:rPr>
          <w:rFonts w:ascii="Times New Roman" w:eastAsia="Times New Roman" w:hAnsi="Times New Roman" w:cs="Times New Roman"/>
          <w:kern w:val="0"/>
          <w:sz w:val="24"/>
          <w:szCs w:val="24"/>
          <w:lang w:eastAsia="et-EE"/>
          <w14:ligatures w14:val="none"/>
        </w:rPr>
      </w:pPr>
    </w:p>
    <w:p w14:paraId="2316F690" w14:textId="3D4DF63B" w:rsidR="00AB73A8" w:rsidRPr="00F55D54" w:rsidRDefault="00AB73A8" w:rsidP="00F55D54">
      <w:pPr>
        <w:spacing w:after="0" w:line="240" w:lineRule="auto"/>
        <w:jc w:val="both"/>
        <w:rPr>
          <w:rFonts w:ascii="Times New Roman" w:eastAsia="Times New Roman" w:hAnsi="Times New Roman" w:cs="Times New Roman"/>
          <w:sz w:val="24"/>
          <w:szCs w:val="24"/>
          <w:lang w:eastAsia="et-EE"/>
        </w:rPr>
      </w:pPr>
      <w:r w:rsidRPr="00F55D54">
        <w:rPr>
          <w:rFonts w:ascii="Times New Roman" w:eastAsia="Times New Roman" w:hAnsi="Times New Roman" w:cs="Times New Roman"/>
          <w:kern w:val="0"/>
          <w:sz w:val="24"/>
          <w:szCs w:val="24"/>
          <w:lang w:eastAsia="et-EE"/>
          <w14:ligatures w14:val="none"/>
        </w:rPr>
        <w:t xml:space="preserve">Eelnõu on ette valmistanud Haridus- ja Teadusministeeriumi üldhariduspoliitika osakonna juhataja Ülle Matsin (tel 735 0149; </w:t>
      </w:r>
      <w:hyperlink r:id="rId15">
        <w:r w:rsidRPr="00F55D54">
          <w:rPr>
            <w:rFonts w:ascii="Times New Roman" w:eastAsia="Times New Roman" w:hAnsi="Times New Roman" w:cs="Times New Roman"/>
            <w:color w:val="0563C1"/>
            <w:kern w:val="0"/>
            <w:sz w:val="24"/>
            <w:szCs w:val="24"/>
            <w:u w:val="single"/>
            <w:lang w:eastAsia="et-EE"/>
            <w14:ligatures w14:val="none"/>
          </w:rPr>
          <w:t>ulle.matsin@hm.ee</w:t>
        </w:r>
      </w:hyperlink>
      <w:r w:rsidRPr="00F55D54">
        <w:rPr>
          <w:rFonts w:ascii="Times New Roman" w:eastAsia="Times New Roman" w:hAnsi="Times New Roman" w:cs="Times New Roman"/>
          <w:kern w:val="0"/>
          <w:sz w:val="24"/>
          <w:szCs w:val="24"/>
          <w:lang w:eastAsia="et-EE"/>
          <w14:ligatures w14:val="none"/>
        </w:rPr>
        <w:t xml:space="preserve">), üldhariduspoliitika osakonna üldhariduse valdkonna keskhariduse arendusjuht Mari Tikerpuu (tel 735 0126; </w:t>
      </w:r>
      <w:hyperlink r:id="rId16" w:history="1">
        <w:r w:rsidRPr="00F55D54">
          <w:rPr>
            <w:rStyle w:val="Hperlink"/>
            <w:rFonts w:ascii="Times New Roman" w:eastAsia="Times New Roman" w:hAnsi="Times New Roman" w:cs="Times New Roman"/>
            <w:kern w:val="0"/>
            <w:sz w:val="24"/>
            <w:szCs w:val="24"/>
            <w:lang w:eastAsia="et-EE"/>
            <w14:ligatures w14:val="none"/>
          </w:rPr>
          <w:t>mari.tikerpuu@hm.ee</w:t>
        </w:r>
      </w:hyperlink>
      <w:r w:rsidRPr="00F55D54">
        <w:rPr>
          <w:rFonts w:ascii="Times New Roman" w:eastAsia="Times New Roman" w:hAnsi="Times New Roman" w:cs="Times New Roman"/>
          <w:kern w:val="0"/>
          <w:sz w:val="24"/>
          <w:szCs w:val="24"/>
          <w:lang w:eastAsia="et-EE"/>
          <w14:ligatures w14:val="none"/>
        </w:rPr>
        <w:t>)</w:t>
      </w:r>
      <w:r w:rsidR="00A91C34" w:rsidRPr="00F55D54">
        <w:rPr>
          <w:rFonts w:ascii="Times New Roman" w:eastAsia="Times New Roman" w:hAnsi="Times New Roman" w:cs="Times New Roman"/>
          <w:kern w:val="0"/>
          <w:sz w:val="24"/>
          <w:szCs w:val="24"/>
          <w:lang w:eastAsia="et-EE"/>
          <w14:ligatures w14:val="none"/>
        </w:rPr>
        <w:t xml:space="preserve">, </w:t>
      </w:r>
      <w:r w:rsidR="00700F5A" w:rsidRPr="00F55D54">
        <w:rPr>
          <w:rFonts w:ascii="Times New Roman" w:eastAsia="Times New Roman" w:hAnsi="Times New Roman" w:cs="Times New Roman"/>
          <w:kern w:val="0"/>
          <w:sz w:val="24"/>
          <w:szCs w:val="24"/>
          <w:lang w:eastAsia="et-EE"/>
          <w14:ligatures w14:val="none"/>
        </w:rPr>
        <w:t xml:space="preserve">kutsehariduse reformi juht Triin Laasi-Õige (tel 735 1850; </w:t>
      </w:r>
      <w:hyperlink r:id="rId17" w:history="1">
        <w:r w:rsidR="00700F5A" w:rsidRPr="00F55D54">
          <w:rPr>
            <w:rStyle w:val="Hperlink"/>
            <w:rFonts w:ascii="Times New Roman" w:eastAsia="Times New Roman" w:hAnsi="Times New Roman" w:cs="Times New Roman"/>
            <w:kern w:val="0"/>
            <w:sz w:val="24"/>
            <w:szCs w:val="24"/>
            <w:lang w:eastAsia="et-EE"/>
            <w14:ligatures w14:val="none"/>
          </w:rPr>
          <w:t>triin.laasi-oige@hm.ee</w:t>
        </w:r>
      </w:hyperlink>
      <w:r w:rsidR="00700F5A" w:rsidRPr="00F55D54">
        <w:rPr>
          <w:rFonts w:ascii="Times New Roman" w:eastAsia="Times New Roman" w:hAnsi="Times New Roman" w:cs="Times New Roman"/>
          <w:kern w:val="0"/>
          <w:sz w:val="24"/>
          <w:szCs w:val="24"/>
          <w:lang w:eastAsia="et-EE"/>
          <w14:ligatures w14:val="none"/>
        </w:rPr>
        <w:t xml:space="preserve">), </w:t>
      </w:r>
      <w:r w:rsidR="00A91C34" w:rsidRPr="00F55D54">
        <w:rPr>
          <w:rFonts w:ascii="Times New Roman" w:eastAsia="Times New Roman" w:hAnsi="Times New Roman" w:cs="Times New Roman"/>
          <w:kern w:val="0"/>
          <w:sz w:val="24"/>
          <w:szCs w:val="24"/>
          <w:lang w:eastAsia="et-EE"/>
          <w14:ligatures w14:val="none"/>
        </w:rPr>
        <w:t xml:space="preserve">üldhariduspoliitika osakonna üldharidusvaldkonna nõunik Valdek </w:t>
      </w:r>
      <w:proofErr w:type="spellStart"/>
      <w:r w:rsidR="00A91C34" w:rsidRPr="00F55D54">
        <w:rPr>
          <w:rFonts w:ascii="Times New Roman" w:eastAsia="Times New Roman" w:hAnsi="Times New Roman" w:cs="Times New Roman"/>
          <w:kern w:val="0"/>
          <w:sz w:val="24"/>
          <w:szCs w:val="24"/>
          <w:lang w:eastAsia="et-EE"/>
          <w14:ligatures w14:val="none"/>
        </w:rPr>
        <w:t>Rohtma</w:t>
      </w:r>
      <w:proofErr w:type="spellEnd"/>
      <w:r w:rsidR="00A91C34" w:rsidRPr="00F55D54">
        <w:rPr>
          <w:rFonts w:ascii="Times New Roman" w:eastAsia="Times New Roman" w:hAnsi="Times New Roman" w:cs="Times New Roman"/>
          <w:kern w:val="0"/>
          <w:sz w:val="24"/>
          <w:szCs w:val="24"/>
          <w:lang w:eastAsia="et-EE"/>
          <w14:ligatures w14:val="none"/>
        </w:rPr>
        <w:t xml:space="preserve"> (tel 735 1365; </w:t>
      </w:r>
      <w:hyperlink r:id="rId18" w:history="1">
        <w:r w:rsidR="00A91C34" w:rsidRPr="00F55D54">
          <w:rPr>
            <w:rStyle w:val="Hperlink"/>
            <w:rFonts w:ascii="Times New Roman" w:eastAsia="Times New Roman" w:hAnsi="Times New Roman" w:cs="Times New Roman"/>
            <w:kern w:val="0"/>
            <w:sz w:val="24"/>
            <w:szCs w:val="24"/>
            <w:lang w:eastAsia="et-EE"/>
            <w14:ligatures w14:val="none"/>
          </w:rPr>
          <w:t>valdek.rohtma@hm.ee</w:t>
        </w:r>
      </w:hyperlink>
      <w:r w:rsidR="00A91C34" w:rsidRPr="00F55D54">
        <w:rPr>
          <w:rFonts w:ascii="Times New Roman" w:eastAsia="Times New Roman" w:hAnsi="Times New Roman" w:cs="Times New Roman"/>
          <w:kern w:val="0"/>
          <w:sz w:val="24"/>
          <w:szCs w:val="24"/>
          <w:lang w:eastAsia="et-EE"/>
          <w14:ligatures w14:val="none"/>
        </w:rPr>
        <w:t xml:space="preserve">), sama valdkonna peaeksperdid Marika </w:t>
      </w:r>
      <w:proofErr w:type="spellStart"/>
      <w:r w:rsidR="00A91C34" w:rsidRPr="00F55D54">
        <w:rPr>
          <w:rFonts w:ascii="Times New Roman" w:eastAsia="Times New Roman" w:hAnsi="Times New Roman" w:cs="Times New Roman"/>
          <w:kern w:val="0"/>
          <w:sz w:val="24"/>
          <w:szCs w:val="24"/>
          <w:lang w:eastAsia="et-EE"/>
          <w14:ligatures w14:val="none"/>
        </w:rPr>
        <w:t>Peekmann</w:t>
      </w:r>
      <w:proofErr w:type="spellEnd"/>
      <w:r w:rsidR="00A91C34" w:rsidRPr="00F55D54">
        <w:rPr>
          <w:rFonts w:ascii="Times New Roman" w:eastAsia="Times New Roman" w:hAnsi="Times New Roman" w:cs="Times New Roman"/>
          <w:kern w:val="0"/>
          <w:sz w:val="24"/>
          <w:szCs w:val="24"/>
          <w:lang w:eastAsia="et-EE"/>
          <w14:ligatures w14:val="none"/>
        </w:rPr>
        <w:t xml:space="preserve"> (tel 735 4051; </w:t>
      </w:r>
      <w:hyperlink r:id="rId19" w:history="1">
        <w:r w:rsidR="00A91C34" w:rsidRPr="00F55D54">
          <w:rPr>
            <w:rStyle w:val="Hperlink"/>
            <w:rFonts w:ascii="Times New Roman" w:eastAsia="Times New Roman" w:hAnsi="Times New Roman" w:cs="Times New Roman"/>
            <w:kern w:val="0"/>
            <w:sz w:val="24"/>
            <w:szCs w:val="24"/>
            <w:lang w:eastAsia="et-EE"/>
            <w14:ligatures w14:val="none"/>
          </w:rPr>
          <w:t>marika.peekmann@hm.ee</w:t>
        </w:r>
      </w:hyperlink>
      <w:r w:rsidR="00A91C34" w:rsidRPr="00F55D54">
        <w:rPr>
          <w:rFonts w:ascii="Times New Roman" w:eastAsia="Times New Roman" w:hAnsi="Times New Roman" w:cs="Times New Roman"/>
          <w:kern w:val="0"/>
          <w:sz w:val="24"/>
          <w:szCs w:val="24"/>
          <w:lang w:eastAsia="et-EE"/>
          <w14:ligatures w14:val="none"/>
        </w:rPr>
        <w:t xml:space="preserve">), Hele Liiv-Tellmann (tel 735 0674; </w:t>
      </w:r>
      <w:hyperlink r:id="rId20" w:history="1">
        <w:r w:rsidR="00A91C34" w:rsidRPr="00F55D54">
          <w:rPr>
            <w:rStyle w:val="Hperlink"/>
            <w:rFonts w:ascii="Times New Roman" w:eastAsia="Times New Roman" w:hAnsi="Times New Roman" w:cs="Times New Roman"/>
            <w:kern w:val="0"/>
            <w:sz w:val="24"/>
            <w:szCs w:val="24"/>
            <w:lang w:eastAsia="et-EE"/>
            <w14:ligatures w14:val="none"/>
          </w:rPr>
          <w:t>hele.liiv-tellmann@hm.ee</w:t>
        </w:r>
      </w:hyperlink>
      <w:r w:rsidR="00A91C34" w:rsidRPr="00F55D54">
        <w:rPr>
          <w:rFonts w:ascii="Times New Roman" w:eastAsia="Times New Roman" w:hAnsi="Times New Roman" w:cs="Times New Roman"/>
          <w:kern w:val="0"/>
          <w:sz w:val="24"/>
          <w:szCs w:val="24"/>
          <w:lang w:eastAsia="et-EE"/>
          <w14:ligatures w14:val="none"/>
        </w:rPr>
        <w:t>)</w:t>
      </w:r>
      <w:r w:rsidR="00690224" w:rsidRPr="00F55D54">
        <w:rPr>
          <w:rFonts w:ascii="Times New Roman" w:eastAsia="Times New Roman" w:hAnsi="Times New Roman" w:cs="Times New Roman"/>
          <w:kern w:val="0"/>
          <w:sz w:val="24"/>
          <w:szCs w:val="24"/>
          <w:lang w:eastAsia="et-EE"/>
          <w14:ligatures w14:val="none"/>
        </w:rPr>
        <w:t xml:space="preserve"> ja Kristiina Paist (tel 735 0242; </w:t>
      </w:r>
      <w:hyperlink r:id="rId21" w:history="1">
        <w:r w:rsidR="00864F3C" w:rsidRPr="00F55D54">
          <w:rPr>
            <w:rStyle w:val="Hperlink"/>
            <w:rFonts w:ascii="Times New Roman" w:eastAsia="Times New Roman" w:hAnsi="Times New Roman" w:cs="Times New Roman"/>
            <w:kern w:val="0"/>
            <w:sz w:val="24"/>
            <w:szCs w:val="24"/>
            <w:lang w:eastAsia="et-EE"/>
            <w14:ligatures w14:val="none"/>
          </w:rPr>
          <w:t>kristiina.paist@hm.ee</w:t>
        </w:r>
      </w:hyperlink>
      <w:r w:rsidR="00690224" w:rsidRPr="00F55D54">
        <w:rPr>
          <w:rFonts w:ascii="Times New Roman" w:eastAsia="Times New Roman" w:hAnsi="Times New Roman" w:cs="Times New Roman"/>
          <w:kern w:val="0"/>
          <w:sz w:val="24"/>
          <w:szCs w:val="24"/>
          <w:lang w:eastAsia="et-EE"/>
          <w14:ligatures w14:val="none"/>
        </w:rPr>
        <w:t>)</w:t>
      </w:r>
      <w:r w:rsidR="00A91C34" w:rsidRPr="00F55D54">
        <w:rPr>
          <w:rFonts w:ascii="Times New Roman" w:eastAsia="Times New Roman" w:hAnsi="Times New Roman" w:cs="Times New Roman"/>
          <w:kern w:val="0"/>
          <w:sz w:val="24"/>
          <w:szCs w:val="24"/>
          <w:lang w:eastAsia="et-EE"/>
          <w14:ligatures w14:val="none"/>
        </w:rPr>
        <w:t xml:space="preserve">, </w:t>
      </w:r>
      <w:r w:rsidR="00506D46" w:rsidRPr="00F55D54">
        <w:rPr>
          <w:rFonts w:ascii="Times New Roman" w:eastAsia="Times New Roman" w:hAnsi="Times New Roman" w:cs="Times New Roman"/>
          <w:kern w:val="0"/>
          <w:sz w:val="24"/>
          <w:szCs w:val="24"/>
          <w:lang w:eastAsia="et-EE"/>
          <w14:ligatures w14:val="none"/>
        </w:rPr>
        <w:t xml:space="preserve">kõrg- ja kutsehariduspoliitika ning elukestva õppe osakonna kutsehariduspoliitika ja oskuste poliitika valdkonna peaekspert Marit Kuusk (tel 735 0274; </w:t>
      </w:r>
      <w:hyperlink r:id="rId22" w:history="1">
        <w:r w:rsidR="00506D46" w:rsidRPr="00F55D54">
          <w:rPr>
            <w:rStyle w:val="Hperlink"/>
            <w:rFonts w:ascii="Times New Roman" w:eastAsia="Times New Roman" w:hAnsi="Times New Roman" w:cs="Times New Roman"/>
            <w:color w:val="4472C4" w:themeColor="accent1"/>
            <w:kern w:val="0"/>
            <w:sz w:val="24"/>
            <w:szCs w:val="24"/>
            <w:lang w:eastAsia="et-EE"/>
            <w14:ligatures w14:val="none"/>
          </w:rPr>
          <w:t>marit.kuusk@hm.ee</w:t>
        </w:r>
      </w:hyperlink>
      <w:r w:rsidR="00506D46" w:rsidRPr="00F55D54">
        <w:rPr>
          <w:rFonts w:ascii="Times New Roman" w:eastAsia="Times New Roman" w:hAnsi="Times New Roman" w:cs="Times New Roman"/>
          <w:color w:val="4472C4" w:themeColor="accent1"/>
          <w:kern w:val="0"/>
          <w:sz w:val="24"/>
          <w:szCs w:val="24"/>
          <w:lang w:eastAsia="et-EE"/>
          <w14:ligatures w14:val="none"/>
        </w:rPr>
        <w:t xml:space="preserve">), </w:t>
      </w:r>
      <w:r w:rsidR="00A91310" w:rsidRPr="00F55D54">
        <w:rPr>
          <w:rFonts w:ascii="Times New Roman" w:eastAsia="Times New Roman" w:hAnsi="Times New Roman" w:cs="Times New Roman"/>
          <w:kern w:val="0"/>
          <w:sz w:val="24"/>
          <w:szCs w:val="24"/>
          <w:lang w:eastAsia="et-EE"/>
          <w14:ligatures w14:val="none"/>
        </w:rPr>
        <w:t xml:space="preserve">üldhariduse osakonna kaasava hariduse valdkonna projektijuht Gerttu Aavik (735 0154; </w:t>
      </w:r>
      <w:hyperlink r:id="rId23" w:history="1">
        <w:r w:rsidR="00A91310" w:rsidRPr="00F55D54">
          <w:rPr>
            <w:rStyle w:val="Hperlink"/>
            <w:rFonts w:ascii="Times New Roman" w:eastAsia="Times New Roman" w:hAnsi="Times New Roman" w:cs="Times New Roman"/>
            <w:kern w:val="0"/>
            <w:sz w:val="24"/>
            <w:szCs w:val="24"/>
            <w:lang w:eastAsia="et-EE"/>
            <w14:ligatures w14:val="none"/>
          </w:rPr>
          <w:t>gerttu.aavik@hm.ee</w:t>
        </w:r>
      </w:hyperlink>
      <w:r w:rsidR="00A91310" w:rsidRPr="00F55D54">
        <w:rPr>
          <w:rFonts w:ascii="Times New Roman" w:eastAsia="Times New Roman" w:hAnsi="Times New Roman" w:cs="Times New Roman"/>
          <w:color w:val="4472C4" w:themeColor="accent1"/>
          <w:kern w:val="0"/>
          <w:sz w:val="24"/>
          <w:szCs w:val="24"/>
          <w:lang w:eastAsia="et-EE"/>
          <w14:ligatures w14:val="none"/>
        </w:rPr>
        <w:t>)</w:t>
      </w:r>
      <w:r w:rsidR="00A91310" w:rsidRPr="00F55D54">
        <w:rPr>
          <w:rFonts w:ascii="Times New Roman" w:eastAsia="Times New Roman" w:hAnsi="Times New Roman" w:cs="Times New Roman"/>
          <w:kern w:val="0"/>
          <w:sz w:val="24"/>
          <w:szCs w:val="24"/>
          <w:lang w:eastAsia="et-EE"/>
          <w14:ligatures w14:val="none"/>
        </w:rPr>
        <w:t>,</w:t>
      </w:r>
      <w:r w:rsidR="00F12361" w:rsidRPr="00F55D54">
        <w:rPr>
          <w:rFonts w:ascii="Times New Roman" w:eastAsia="Times New Roman" w:hAnsi="Times New Roman" w:cs="Times New Roman"/>
          <w:color w:val="4472C4" w:themeColor="accent1"/>
          <w:kern w:val="0"/>
          <w:sz w:val="24"/>
          <w:szCs w:val="24"/>
          <w:lang w:eastAsia="et-EE"/>
          <w14:ligatures w14:val="none"/>
        </w:rPr>
        <w:t xml:space="preserve"> </w:t>
      </w:r>
      <w:r w:rsidR="00F12361" w:rsidRPr="00F55D54">
        <w:rPr>
          <w:rFonts w:ascii="Times New Roman" w:eastAsia="Times New Roman" w:hAnsi="Times New Roman" w:cs="Times New Roman"/>
          <w:kern w:val="0"/>
          <w:sz w:val="24"/>
          <w:szCs w:val="24"/>
          <w:lang w:eastAsia="et-EE"/>
          <w14:ligatures w14:val="none"/>
        </w:rPr>
        <w:t xml:space="preserve">õigusloome valdkonna õigusnõunik Armani </w:t>
      </w:r>
      <w:proofErr w:type="spellStart"/>
      <w:r w:rsidR="00F12361" w:rsidRPr="00F55D54">
        <w:rPr>
          <w:rFonts w:ascii="Times New Roman" w:eastAsia="Times New Roman" w:hAnsi="Times New Roman" w:cs="Times New Roman"/>
          <w:kern w:val="0"/>
          <w:sz w:val="24"/>
          <w:szCs w:val="24"/>
          <w:lang w:eastAsia="et-EE"/>
          <w14:ligatures w14:val="none"/>
        </w:rPr>
        <w:t>Pogosjan</w:t>
      </w:r>
      <w:proofErr w:type="spellEnd"/>
      <w:r w:rsidR="00F12361" w:rsidRPr="00F55D54">
        <w:rPr>
          <w:rFonts w:ascii="Times New Roman" w:eastAsia="Times New Roman" w:hAnsi="Times New Roman" w:cs="Times New Roman"/>
          <w:kern w:val="0"/>
          <w:sz w:val="24"/>
          <w:szCs w:val="24"/>
          <w:lang w:eastAsia="et-EE"/>
          <w14:ligatures w14:val="none"/>
        </w:rPr>
        <w:t xml:space="preserve"> (735 1115; </w:t>
      </w:r>
      <w:hyperlink r:id="rId24" w:history="1">
        <w:r w:rsidR="00F12361" w:rsidRPr="00F55D54">
          <w:rPr>
            <w:rStyle w:val="Hperlink"/>
            <w:rFonts w:ascii="Times New Roman" w:eastAsia="Times New Roman" w:hAnsi="Times New Roman" w:cs="Times New Roman"/>
            <w:kern w:val="0"/>
            <w:sz w:val="24"/>
            <w:szCs w:val="24"/>
            <w:lang w:eastAsia="et-EE"/>
            <w14:ligatures w14:val="none"/>
          </w:rPr>
          <w:t>armani.pogosjan@hm.ee</w:t>
        </w:r>
      </w:hyperlink>
      <w:r w:rsidR="00F12361" w:rsidRPr="00F55D54">
        <w:rPr>
          <w:rFonts w:ascii="Times New Roman" w:eastAsia="Times New Roman" w:hAnsi="Times New Roman" w:cs="Times New Roman"/>
          <w:kern w:val="0"/>
          <w:sz w:val="24"/>
          <w:szCs w:val="24"/>
          <w:lang w:eastAsia="et-EE"/>
          <w14:ligatures w14:val="none"/>
        </w:rPr>
        <w:t>),</w:t>
      </w:r>
      <w:r w:rsidR="00A91310" w:rsidRPr="00F55D54">
        <w:rPr>
          <w:rFonts w:ascii="Times New Roman" w:eastAsia="Times New Roman" w:hAnsi="Times New Roman" w:cs="Times New Roman"/>
          <w:color w:val="4472C4" w:themeColor="accent1"/>
          <w:kern w:val="0"/>
          <w:sz w:val="24"/>
          <w:szCs w:val="24"/>
          <w:lang w:eastAsia="et-EE"/>
          <w14:ligatures w14:val="none"/>
        </w:rPr>
        <w:t xml:space="preserve"> </w:t>
      </w:r>
      <w:r w:rsidR="002464F9" w:rsidRPr="00F55D54">
        <w:rPr>
          <w:rFonts w:ascii="Times New Roman" w:eastAsia="Times New Roman" w:hAnsi="Times New Roman" w:cs="Times New Roman"/>
          <w:kern w:val="0"/>
          <w:sz w:val="24"/>
          <w:szCs w:val="24"/>
          <w:lang w:eastAsia="et-EE"/>
          <w14:ligatures w14:val="none"/>
        </w:rPr>
        <w:t>õigus- ja personalipoliitika osakonna õigusnõunik</w:t>
      </w:r>
      <w:r w:rsidRPr="00F55D54">
        <w:rPr>
          <w:rFonts w:ascii="Times New Roman" w:eastAsia="Times New Roman" w:hAnsi="Times New Roman" w:cs="Times New Roman"/>
          <w:kern w:val="0"/>
          <w:sz w:val="24"/>
          <w:szCs w:val="24"/>
          <w:lang w:eastAsia="et-EE"/>
          <w14:ligatures w14:val="none"/>
        </w:rPr>
        <w:t xml:space="preserve"> </w:t>
      </w:r>
      <w:r w:rsidR="002464F9" w:rsidRPr="00F55D54">
        <w:rPr>
          <w:rFonts w:ascii="Times New Roman" w:eastAsia="Times New Roman" w:hAnsi="Times New Roman" w:cs="Times New Roman"/>
          <w:kern w:val="0"/>
          <w:sz w:val="24"/>
          <w:szCs w:val="24"/>
          <w:lang w:eastAsia="et-EE"/>
          <w14:ligatures w14:val="none"/>
        </w:rPr>
        <w:t xml:space="preserve">Marili Lehtmets </w:t>
      </w:r>
      <w:r w:rsidRPr="00F55D54">
        <w:rPr>
          <w:rFonts w:ascii="Times New Roman" w:eastAsia="Times New Roman" w:hAnsi="Times New Roman" w:cs="Times New Roman"/>
          <w:kern w:val="0"/>
          <w:sz w:val="24"/>
          <w:szCs w:val="24"/>
          <w:lang w:eastAsia="et-EE"/>
          <w14:ligatures w14:val="none"/>
        </w:rPr>
        <w:t>(tel 735 02</w:t>
      </w:r>
      <w:r w:rsidR="002464F9" w:rsidRPr="00F55D54">
        <w:rPr>
          <w:rFonts w:ascii="Times New Roman" w:eastAsia="Times New Roman" w:hAnsi="Times New Roman" w:cs="Times New Roman"/>
          <w:kern w:val="0"/>
          <w:sz w:val="24"/>
          <w:szCs w:val="24"/>
          <w:lang w:eastAsia="et-EE"/>
          <w14:ligatures w14:val="none"/>
        </w:rPr>
        <w:t>89</w:t>
      </w:r>
      <w:r w:rsidRPr="00F55D54">
        <w:rPr>
          <w:rFonts w:ascii="Times New Roman" w:eastAsia="Times New Roman" w:hAnsi="Times New Roman" w:cs="Times New Roman"/>
          <w:kern w:val="0"/>
          <w:sz w:val="24"/>
          <w:szCs w:val="24"/>
          <w:lang w:eastAsia="et-EE"/>
          <w14:ligatures w14:val="none"/>
        </w:rPr>
        <w:t xml:space="preserve">; </w:t>
      </w:r>
      <w:hyperlink r:id="rId25" w:history="1">
        <w:r w:rsidR="002464F9" w:rsidRPr="00F55D54">
          <w:rPr>
            <w:rStyle w:val="Hperlink"/>
            <w:rFonts w:ascii="Times New Roman" w:eastAsia="Times New Roman" w:hAnsi="Times New Roman" w:cs="Times New Roman"/>
            <w:kern w:val="0"/>
            <w:sz w:val="24"/>
            <w:szCs w:val="24"/>
            <w:lang w:eastAsia="et-EE"/>
            <w14:ligatures w14:val="none"/>
          </w:rPr>
          <w:t>marili.lehtmets@hm.ee</w:t>
        </w:r>
      </w:hyperlink>
      <w:r w:rsidRPr="00F55D54">
        <w:rPr>
          <w:rFonts w:ascii="Times New Roman" w:eastAsia="Times New Roman" w:hAnsi="Times New Roman" w:cs="Times New Roman"/>
          <w:kern w:val="0"/>
          <w:sz w:val="24"/>
          <w:szCs w:val="24"/>
          <w:lang w:eastAsia="et-EE"/>
          <w14:ligatures w14:val="none"/>
        </w:rPr>
        <w:t>)</w:t>
      </w:r>
      <w:r w:rsidR="00700F5A" w:rsidRPr="00F55D54">
        <w:rPr>
          <w:rFonts w:ascii="Times New Roman" w:eastAsia="Times New Roman" w:hAnsi="Times New Roman" w:cs="Times New Roman"/>
          <w:kern w:val="0"/>
          <w:sz w:val="24"/>
          <w:szCs w:val="24"/>
          <w:lang w:eastAsia="et-EE"/>
          <w14:ligatures w14:val="none"/>
        </w:rPr>
        <w:t xml:space="preserve"> </w:t>
      </w:r>
      <w:r w:rsidRPr="00F55D54">
        <w:rPr>
          <w:rFonts w:ascii="Times New Roman" w:eastAsia="Times New Roman" w:hAnsi="Times New Roman" w:cs="Times New Roman"/>
          <w:kern w:val="0"/>
          <w:sz w:val="24"/>
          <w:szCs w:val="24"/>
          <w:lang w:eastAsia="et-EE"/>
          <w14:ligatures w14:val="none"/>
        </w:rPr>
        <w:t xml:space="preserve">ja </w:t>
      </w:r>
      <w:r w:rsidR="00A4760B" w:rsidRPr="00F55D54">
        <w:rPr>
          <w:rFonts w:ascii="Times New Roman" w:eastAsia="Times New Roman" w:hAnsi="Times New Roman" w:cs="Times New Roman"/>
          <w:kern w:val="0"/>
          <w:sz w:val="24"/>
          <w:szCs w:val="24"/>
          <w:lang w:eastAsia="et-EE"/>
          <w14:ligatures w14:val="none"/>
        </w:rPr>
        <w:t xml:space="preserve">õigus- ja personalipoliitika osakonna </w:t>
      </w:r>
      <w:r w:rsidRPr="00F55D54">
        <w:rPr>
          <w:rFonts w:ascii="Times New Roman" w:eastAsia="Times New Roman" w:hAnsi="Times New Roman" w:cs="Times New Roman"/>
          <w:kern w:val="0"/>
          <w:sz w:val="24"/>
          <w:szCs w:val="24"/>
          <w:lang w:eastAsia="et-EE"/>
          <w14:ligatures w14:val="none"/>
        </w:rPr>
        <w:t xml:space="preserve">õigusloome valdkonna juht Indrek Kilk (tel 735 0144; </w:t>
      </w:r>
      <w:hyperlink r:id="rId26" w:history="1">
        <w:r w:rsidRPr="00F55D54">
          <w:rPr>
            <w:rFonts w:ascii="Times New Roman" w:eastAsia="Times New Roman" w:hAnsi="Times New Roman" w:cs="Times New Roman"/>
            <w:color w:val="0563C1" w:themeColor="hyperlink"/>
            <w:kern w:val="0"/>
            <w:sz w:val="24"/>
            <w:szCs w:val="24"/>
            <w:u w:val="single"/>
            <w:lang w:eastAsia="et-EE"/>
            <w14:ligatures w14:val="none"/>
          </w:rPr>
          <w:t>indrek.kilk@hm.ee</w:t>
        </w:r>
      </w:hyperlink>
      <w:r w:rsidRPr="00F55D54">
        <w:rPr>
          <w:rFonts w:ascii="Times New Roman" w:eastAsia="Times New Roman" w:hAnsi="Times New Roman" w:cs="Times New Roman"/>
          <w:kern w:val="0"/>
          <w:sz w:val="24"/>
          <w:szCs w:val="24"/>
          <w:lang w:eastAsia="et-EE"/>
          <w14:ligatures w14:val="none"/>
        </w:rPr>
        <w:t xml:space="preserve">). </w:t>
      </w:r>
    </w:p>
    <w:p w14:paraId="42FDACC2" w14:textId="77777777" w:rsidR="00AB73A8" w:rsidRPr="00F55D54" w:rsidRDefault="00AB73A8" w:rsidP="00F55D54">
      <w:pPr>
        <w:spacing w:after="0" w:line="240" w:lineRule="auto"/>
        <w:jc w:val="both"/>
        <w:rPr>
          <w:rFonts w:ascii="Times New Roman" w:eastAsia="Times New Roman" w:hAnsi="Times New Roman" w:cs="Times New Roman"/>
          <w:kern w:val="0"/>
          <w:sz w:val="24"/>
          <w:szCs w:val="24"/>
          <w:lang w:eastAsia="et-EE"/>
          <w14:ligatures w14:val="none"/>
        </w:rPr>
      </w:pPr>
    </w:p>
    <w:p w14:paraId="45796799" w14:textId="10B49523" w:rsidR="00A91310" w:rsidRPr="00F55D54" w:rsidRDefault="00A91310" w:rsidP="00F55D54">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 xml:space="preserve">Eelnõu koostamisse on panustanud riigikoolide pidamise valdkonna juht Raivo </w:t>
      </w:r>
      <w:proofErr w:type="spellStart"/>
      <w:r w:rsidRPr="00F55D54">
        <w:rPr>
          <w:rFonts w:ascii="Times New Roman" w:eastAsia="Times New Roman" w:hAnsi="Times New Roman" w:cs="Times New Roman"/>
          <w:kern w:val="0"/>
          <w:sz w:val="24"/>
          <w:szCs w:val="24"/>
          <w:lang w:eastAsia="et-EE"/>
          <w14:ligatures w14:val="none"/>
        </w:rPr>
        <w:t>Trummal</w:t>
      </w:r>
      <w:proofErr w:type="spellEnd"/>
      <w:r w:rsidRPr="00F55D54">
        <w:rPr>
          <w:rFonts w:ascii="Times New Roman" w:eastAsia="Times New Roman" w:hAnsi="Times New Roman" w:cs="Times New Roman"/>
          <w:kern w:val="0"/>
          <w:sz w:val="24"/>
          <w:szCs w:val="24"/>
          <w:lang w:eastAsia="et-EE"/>
          <w14:ligatures w14:val="none"/>
        </w:rPr>
        <w:t xml:space="preserve">, </w:t>
      </w:r>
      <w:r w:rsidR="008D332F" w:rsidRPr="00F55D54">
        <w:rPr>
          <w:rFonts w:ascii="Times New Roman" w:eastAsia="Times New Roman" w:hAnsi="Times New Roman" w:cs="Times New Roman"/>
          <w:kern w:val="0"/>
          <w:sz w:val="24"/>
          <w:szCs w:val="24"/>
          <w:lang w:eastAsia="et-EE"/>
          <w14:ligatures w14:val="none"/>
        </w:rPr>
        <w:t xml:space="preserve">riigivara valitsemise valdkonna juht </w:t>
      </w:r>
      <w:r w:rsidRPr="00F55D54">
        <w:rPr>
          <w:rFonts w:ascii="Times New Roman" w:eastAsia="Times New Roman" w:hAnsi="Times New Roman" w:cs="Times New Roman"/>
          <w:kern w:val="0"/>
          <w:sz w:val="24"/>
          <w:szCs w:val="24"/>
          <w:lang w:eastAsia="et-EE"/>
          <w14:ligatures w14:val="none"/>
        </w:rPr>
        <w:t xml:space="preserve">Indrek Riisaar, </w:t>
      </w:r>
      <w:r w:rsidR="008D332F" w:rsidRPr="00F55D54">
        <w:rPr>
          <w:rFonts w:ascii="Times New Roman" w:eastAsia="Times New Roman" w:hAnsi="Times New Roman" w:cs="Times New Roman"/>
          <w:kern w:val="0"/>
          <w:sz w:val="24"/>
          <w:szCs w:val="24"/>
          <w:lang w:eastAsia="et-EE"/>
          <w14:ligatures w14:val="none"/>
        </w:rPr>
        <w:t xml:space="preserve">haridusjuhtimise ja õpetajapoliitika valdkonna nõunik </w:t>
      </w:r>
      <w:r w:rsidRPr="00F55D54">
        <w:rPr>
          <w:rFonts w:ascii="Times New Roman" w:eastAsia="Times New Roman" w:hAnsi="Times New Roman" w:cs="Times New Roman"/>
          <w:kern w:val="0"/>
          <w:sz w:val="24"/>
          <w:szCs w:val="24"/>
          <w:lang w:eastAsia="et-EE"/>
          <w14:ligatures w14:val="none"/>
        </w:rPr>
        <w:t xml:space="preserve">Kadi </w:t>
      </w:r>
      <w:proofErr w:type="spellStart"/>
      <w:r w:rsidRPr="00F55D54">
        <w:rPr>
          <w:rFonts w:ascii="Times New Roman" w:eastAsia="Times New Roman" w:hAnsi="Times New Roman" w:cs="Times New Roman"/>
          <w:kern w:val="0"/>
          <w:sz w:val="24"/>
          <w:szCs w:val="24"/>
          <w:lang w:eastAsia="et-EE"/>
          <w14:ligatures w14:val="none"/>
        </w:rPr>
        <w:t>Serbak</w:t>
      </w:r>
      <w:proofErr w:type="spellEnd"/>
      <w:r w:rsidRPr="00F55D54">
        <w:rPr>
          <w:rFonts w:ascii="Times New Roman" w:eastAsia="Times New Roman" w:hAnsi="Times New Roman" w:cs="Times New Roman"/>
          <w:kern w:val="0"/>
          <w:sz w:val="24"/>
          <w:szCs w:val="24"/>
          <w:lang w:eastAsia="et-EE"/>
          <w14:ligatures w14:val="none"/>
        </w:rPr>
        <w:t xml:space="preserve">, </w:t>
      </w:r>
      <w:r w:rsidR="008D332F" w:rsidRPr="00F55D54">
        <w:rPr>
          <w:rFonts w:ascii="Times New Roman" w:eastAsia="Times New Roman" w:hAnsi="Times New Roman" w:cs="Times New Roman"/>
          <w:kern w:val="0"/>
          <w:sz w:val="24"/>
          <w:szCs w:val="24"/>
          <w:lang w:eastAsia="et-EE"/>
          <w14:ligatures w14:val="none"/>
        </w:rPr>
        <w:t xml:space="preserve">tootejuht-analüütik </w:t>
      </w:r>
      <w:r w:rsidRPr="00F55D54">
        <w:rPr>
          <w:rFonts w:ascii="Times New Roman" w:eastAsia="Times New Roman" w:hAnsi="Times New Roman" w:cs="Times New Roman"/>
          <w:kern w:val="0"/>
          <w:sz w:val="24"/>
          <w:szCs w:val="24"/>
          <w:lang w:eastAsia="et-EE"/>
          <w14:ligatures w14:val="none"/>
        </w:rPr>
        <w:t xml:space="preserve">Tiina Talts, </w:t>
      </w:r>
      <w:r w:rsidR="008D332F" w:rsidRPr="00F55D54">
        <w:rPr>
          <w:rFonts w:ascii="Times New Roman" w:eastAsia="Times New Roman" w:hAnsi="Times New Roman" w:cs="Times New Roman"/>
          <w:kern w:val="0"/>
          <w:sz w:val="24"/>
          <w:szCs w:val="24"/>
          <w:lang w:eastAsia="et-EE"/>
          <w14:ligatures w14:val="none"/>
        </w:rPr>
        <w:t xml:space="preserve">kaasava hariduse valdkonna peaekspert </w:t>
      </w:r>
      <w:r w:rsidRPr="00F55D54">
        <w:rPr>
          <w:rFonts w:ascii="Times New Roman" w:eastAsia="Times New Roman" w:hAnsi="Times New Roman" w:cs="Times New Roman"/>
          <w:kern w:val="0"/>
          <w:sz w:val="24"/>
          <w:szCs w:val="24"/>
          <w:lang w:eastAsia="et-EE"/>
          <w14:ligatures w14:val="none"/>
        </w:rPr>
        <w:t xml:space="preserve">Ave </w:t>
      </w:r>
      <w:proofErr w:type="spellStart"/>
      <w:r w:rsidRPr="00F55D54">
        <w:rPr>
          <w:rFonts w:ascii="Times New Roman" w:eastAsia="Times New Roman" w:hAnsi="Times New Roman" w:cs="Times New Roman"/>
          <w:kern w:val="0"/>
          <w:sz w:val="24"/>
          <w:szCs w:val="24"/>
          <w:lang w:eastAsia="et-EE"/>
          <w14:ligatures w14:val="none"/>
        </w:rPr>
        <w:t>Szymanel</w:t>
      </w:r>
      <w:proofErr w:type="spellEnd"/>
      <w:r w:rsidRPr="00F55D54">
        <w:rPr>
          <w:rFonts w:ascii="Times New Roman" w:eastAsia="Times New Roman" w:hAnsi="Times New Roman" w:cs="Times New Roman"/>
          <w:kern w:val="0"/>
          <w:sz w:val="24"/>
          <w:szCs w:val="24"/>
          <w:lang w:eastAsia="et-EE"/>
          <w14:ligatures w14:val="none"/>
        </w:rPr>
        <w:t xml:space="preserve">, </w:t>
      </w:r>
      <w:r w:rsidR="008D332F" w:rsidRPr="00F55D54">
        <w:rPr>
          <w:rFonts w:ascii="Times New Roman" w:eastAsia="Times New Roman" w:hAnsi="Times New Roman" w:cs="Times New Roman"/>
          <w:kern w:val="0"/>
          <w:sz w:val="24"/>
          <w:szCs w:val="24"/>
          <w:lang w:eastAsia="et-EE"/>
          <w14:ligatures w14:val="none"/>
        </w:rPr>
        <w:t xml:space="preserve">kaasava hariduse valdkonna nõunik </w:t>
      </w:r>
      <w:r w:rsidRPr="00F55D54">
        <w:rPr>
          <w:rFonts w:ascii="Times New Roman" w:eastAsia="Times New Roman" w:hAnsi="Times New Roman" w:cs="Times New Roman"/>
          <w:kern w:val="0"/>
          <w:sz w:val="24"/>
          <w:szCs w:val="24"/>
          <w:lang w:eastAsia="et-EE"/>
          <w14:ligatures w14:val="none"/>
        </w:rPr>
        <w:t xml:space="preserve">Piret Liba, </w:t>
      </w:r>
      <w:r w:rsidR="00390A5E" w:rsidRPr="00F55D54">
        <w:rPr>
          <w:rFonts w:ascii="Times New Roman" w:eastAsia="Times New Roman" w:hAnsi="Times New Roman" w:cs="Times New Roman"/>
          <w:kern w:val="0"/>
          <w:sz w:val="24"/>
          <w:szCs w:val="24"/>
          <w:lang w:eastAsia="et-EE"/>
          <w14:ligatures w14:val="none"/>
        </w:rPr>
        <w:t xml:space="preserve">huvihariduse valdkonna peaekspert </w:t>
      </w:r>
      <w:r w:rsidRPr="00F55D54">
        <w:rPr>
          <w:rFonts w:ascii="Times New Roman" w:eastAsia="Times New Roman" w:hAnsi="Times New Roman" w:cs="Times New Roman"/>
          <w:kern w:val="0"/>
          <w:sz w:val="24"/>
          <w:szCs w:val="24"/>
          <w:lang w:eastAsia="et-EE"/>
          <w14:ligatures w14:val="none"/>
        </w:rPr>
        <w:t xml:space="preserve">Annika </w:t>
      </w:r>
      <w:proofErr w:type="spellStart"/>
      <w:r w:rsidRPr="00F55D54">
        <w:rPr>
          <w:rFonts w:ascii="Times New Roman" w:eastAsia="Times New Roman" w:hAnsi="Times New Roman" w:cs="Times New Roman"/>
          <w:kern w:val="0"/>
          <w:sz w:val="24"/>
          <w:szCs w:val="24"/>
          <w:lang w:eastAsia="et-EE"/>
          <w14:ligatures w14:val="none"/>
        </w:rPr>
        <w:t>Viibus</w:t>
      </w:r>
      <w:proofErr w:type="spellEnd"/>
      <w:r w:rsidRPr="00F55D54">
        <w:rPr>
          <w:rFonts w:ascii="Times New Roman" w:eastAsia="Times New Roman" w:hAnsi="Times New Roman" w:cs="Times New Roman"/>
          <w:kern w:val="0"/>
          <w:sz w:val="24"/>
          <w:szCs w:val="24"/>
          <w:lang w:eastAsia="et-EE"/>
          <w14:ligatures w14:val="none"/>
        </w:rPr>
        <w:t xml:space="preserve">, </w:t>
      </w:r>
      <w:r w:rsidR="00390A5E" w:rsidRPr="00F55D54">
        <w:rPr>
          <w:rFonts w:ascii="Times New Roman" w:eastAsia="Times New Roman" w:hAnsi="Times New Roman" w:cs="Times New Roman"/>
          <w:kern w:val="0"/>
          <w:sz w:val="24"/>
          <w:szCs w:val="24"/>
          <w:lang w:eastAsia="et-EE"/>
          <w14:ligatures w14:val="none"/>
        </w:rPr>
        <w:t xml:space="preserve">huvihariduse valdkonna peaekspert </w:t>
      </w:r>
      <w:r w:rsidRPr="00F55D54">
        <w:rPr>
          <w:rFonts w:ascii="Times New Roman" w:eastAsia="Times New Roman" w:hAnsi="Times New Roman" w:cs="Times New Roman"/>
          <w:kern w:val="0"/>
          <w:sz w:val="24"/>
          <w:szCs w:val="24"/>
          <w:lang w:eastAsia="et-EE"/>
          <w14:ligatures w14:val="none"/>
        </w:rPr>
        <w:t>Airi Park,</w:t>
      </w:r>
      <w:r w:rsidR="008D332F" w:rsidRPr="00F55D54">
        <w:rPr>
          <w:rFonts w:ascii="Times New Roman" w:eastAsia="Times New Roman" w:hAnsi="Times New Roman" w:cs="Times New Roman"/>
          <w:kern w:val="0"/>
          <w:sz w:val="24"/>
          <w:szCs w:val="24"/>
          <w:lang w:eastAsia="et-EE"/>
          <w14:ligatures w14:val="none"/>
        </w:rPr>
        <w:t xml:space="preserve"> üldhariduse valdkonna peaekspert</w:t>
      </w:r>
      <w:r w:rsidRPr="00F55D54">
        <w:rPr>
          <w:rFonts w:ascii="Times New Roman" w:eastAsia="Times New Roman" w:hAnsi="Times New Roman" w:cs="Times New Roman"/>
          <w:kern w:val="0"/>
          <w:sz w:val="24"/>
          <w:szCs w:val="24"/>
          <w:lang w:eastAsia="et-EE"/>
          <w14:ligatures w14:val="none"/>
        </w:rPr>
        <w:t xml:space="preserve"> Helle Hallik, </w:t>
      </w:r>
      <w:r w:rsidR="008D332F" w:rsidRPr="00F55D54">
        <w:rPr>
          <w:rFonts w:ascii="Times New Roman" w:eastAsia="Times New Roman" w:hAnsi="Times New Roman" w:cs="Times New Roman"/>
          <w:kern w:val="0"/>
          <w:sz w:val="24"/>
          <w:szCs w:val="24"/>
          <w:lang w:eastAsia="et-EE"/>
          <w14:ligatures w14:val="none"/>
        </w:rPr>
        <w:t xml:space="preserve">üldhariduse valdkonna nõunik </w:t>
      </w:r>
      <w:r w:rsidRPr="00F55D54">
        <w:rPr>
          <w:rFonts w:ascii="Times New Roman" w:eastAsia="Times New Roman" w:hAnsi="Times New Roman" w:cs="Times New Roman"/>
          <w:kern w:val="0"/>
          <w:sz w:val="24"/>
          <w:szCs w:val="24"/>
          <w:lang w:eastAsia="et-EE"/>
          <w14:ligatures w14:val="none"/>
        </w:rPr>
        <w:t xml:space="preserve">Marge Varma, </w:t>
      </w:r>
      <w:r w:rsidR="008D332F" w:rsidRPr="00F55D54">
        <w:rPr>
          <w:rFonts w:ascii="Times New Roman" w:eastAsia="Times New Roman" w:hAnsi="Times New Roman" w:cs="Times New Roman"/>
          <w:kern w:val="0"/>
          <w:sz w:val="24"/>
          <w:szCs w:val="24"/>
          <w:lang w:eastAsia="et-EE"/>
          <w14:ligatures w14:val="none"/>
        </w:rPr>
        <w:t xml:space="preserve">üldhariduse valdkonna juht </w:t>
      </w:r>
      <w:r w:rsidRPr="00F55D54">
        <w:rPr>
          <w:rFonts w:ascii="Times New Roman" w:eastAsia="Times New Roman" w:hAnsi="Times New Roman" w:cs="Times New Roman"/>
          <w:kern w:val="0"/>
          <w:sz w:val="24"/>
          <w:szCs w:val="24"/>
          <w:lang w:eastAsia="et-EE"/>
          <w14:ligatures w14:val="none"/>
        </w:rPr>
        <w:t xml:space="preserve">Annika Räim, </w:t>
      </w:r>
      <w:r w:rsidR="008D332F" w:rsidRPr="00F55D54">
        <w:rPr>
          <w:rFonts w:ascii="Times New Roman" w:eastAsia="Times New Roman" w:hAnsi="Times New Roman" w:cs="Times New Roman"/>
          <w:kern w:val="0"/>
          <w:sz w:val="24"/>
          <w:szCs w:val="24"/>
          <w:lang w:eastAsia="et-EE"/>
          <w14:ligatures w14:val="none"/>
        </w:rPr>
        <w:t xml:space="preserve">kutsehariduse ja oskuste poliitika valdkonna peaekspert </w:t>
      </w:r>
      <w:proofErr w:type="spellStart"/>
      <w:r w:rsidRPr="00F55D54">
        <w:rPr>
          <w:rFonts w:ascii="Times New Roman" w:eastAsia="Times New Roman" w:hAnsi="Times New Roman" w:cs="Times New Roman"/>
          <w:kern w:val="0"/>
          <w:sz w:val="24"/>
          <w:szCs w:val="24"/>
          <w:lang w:eastAsia="et-EE"/>
          <w14:ligatures w14:val="none"/>
        </w:rPr>
        <w:t>Aulika</w:t>
      </w:r>
      <w:proofErr w:type="spellEnd"/>
      <w:r w:rsidRPr="00F55D54">
        <w:rPr>
          <w:rFonts w:ascii="Times New Roman" w:eastAsia="Times New Roman" w:hAnsi="Times New Roman" w:cs="Times New Roman"/>
          <w:kern w:val="0"/>
          <w:sz w:val="24"/>
          <w:szCs w:val="24"/>
          <w:lang w:eastAsia="et-EE"/>
          <w14:ligatures w14:val="none"/>
        </w:rPr>
        <w:t xml:space="preserve"> </w:t>
      </w:r>
      <w:proofErr w:type="spellStart"/>
      <w:r w:rsidRPr="00F55D54">
        <w:rPr>
          <w:rFonts w:ascii="Times New Roman" w:eastAsia="Times New Roman" w:hAnsi="Times New Roman" w:cs="Times New Roman"/>
          <w:kern w:val="0"/>
          <w:sz w:val="24"/>
          <w:szCs w:val="24"/>
          <w:lang w:eastAsia="et-EE"/>
          <w14:ligatures w14:val="none"/>
        </w:rPr>
        <w:t>Riisenberg</w:t>
      </w:r>
      <w:proofErr w:type="spellEnd"/>
      <w:r w:rsidRPr="00F55D54">
        <w:rPr>
          <w:rFonts w:ascii="Times New Roman" w:eastAsia="Times New Roman" w:hAnsi="Times New Roman" w:cs="Times New Roman"/>
          <w:kern w:val="0"/>
          <w:sz w:val="24"/>
          <w:szCs w:val="24"/>
          <w:lang w:eastAsia="et-EE"/>
          <w14:ligatures w14:val="none"/>
        </w:rPr>
        <w:t xml:space="preserve">, </w:t>
      </w:r>
      <w:r w:rsidR="008D332F" w:rsidRPr="00F55D54">
        <w:rPr>
          <w:rFonts w:ascii="Times New Roman" w:eastAsia="Times New Roman" w:hAnsi="Times New Roman" w:cs="Times New Roman"/>
          <w:kern w:val="0"/>
          <w:sz w:val="24"/>
          <w:szCs w:val="24"/>
          <w:lang w:eastAsia="et-EE"/>
          <w14:ligatures w14:val="none"/>
        </w:rPr>
        <w:t xml:space="preserve">riigigümnaasiumide rajamise koordinaator </w:t>
      </w:r>
      <w:r w:rsidRPr="00F55D54">
        <w:rPr>
          <w:rFonts w:ascii="Times New Roman" w:eastAsia="Times New Roman" w:hAnsi="Times New Roman" w:cs="Times New Roman"/>
          <w:kern w:val="0"/>
          <w:sz w:val="24"/>
          <w:szCs w:val="24"/>
          <w:lang w:eastAsia="et-EE"/>
          <w14:ligatures w14:val="none"/>
        </w:rPr>
        <w:t xml:space="preserve">Triin Käpp, </w:t>
      </w:r>
      <w:r w:rsidR="008D332F" w:rsidRPr="00F55D54">
        <w:rPr>
          <w:rFonts w:ascii="Times New Roman" w:eastAsia="Times New Roman" w:hAnsi="Times New Roman" w:cs="Times New Roman"/>
          <w:kern w:val="0"/>
          <w:sz w:val="24"/>
          <w:szCs w:val="24"/>
          <w:lang w:eastAsia="et-EE"/>
          <w14:ligatures w14:val="none"/>
        </w:rPr>
        <w:t xml:space="preserve">riigikoolide pidamise valdkonna peaekspert </w:t>
      </w:r>
      <w:r w:rsidRPr="00F55D54">
        <w:rPr>
          <w:rFonts w:ascii="Times New Roman" w:eastAsia="Times New Roman" w:hAnsi="Times New Roman" w:cs="Times New Roman"/>
          <w:kern w:val="0"/>
          <w:sz w:val="24"/>
          <w:szCs w:val="24"/>
          <w:lang w:eastAsia="et-EE"/>
          <w14:ligatures w14:val="none"/>
        </w:rPr>
        <w:t xml:space="preserve">Anti Alasi, </w:t>
      </w:r>
      <w:r w:rsidR="00EC16D5" w:rsidRPr="00F55D54">
        <w:rPr>
          <w:rFonts w:ascii="Times New Roman" w:eastAsia="Times New Roman" w:hAnsi="Times New Roman" w:cs="Times New Roman"/>
          <w:kern w:val="0"/>
          <w:sz w:val="24"/>
          <w:szCs w:val="24"/>
          <w:lang w:eastAsia="et-EE"/>
          <w14:ligatures w14:val="none"/>
        </w:rPr>
        <w:t>finantsala peaekspert</w:t>
      </w:r>
      <w:r w:rsidR="008D332F" w:rsidRPr="00F55D54">
        <w:rPr>
          <w:rFonts w:ascii="Times New Roman" w:eastAsia="Times New Roman" w:hAnsi="Times New Roman" w:cs="Times New Roman"/>
          <w:kern w:val="0"/>
          <w:sz w:val="24"/>
          <w:szCs w:val="24"/>
          <w:lang w:eastAsia="et-EE"/>
          <w14:ligatures w14:val="none"/>
        </w:rPr>
        <w:t xml:space="preserve"> </w:t>
      </w:r>
      <w:r w:rsidRPr="00F55D54">
        <w:rPr>
          <w:rFonts w:ascii="Times New Roman" w:eastAsia="Times New Roman" w:hAnsi="Times New Roman" w:cs="Times New Roman"/>
          <w:kern w:val="0"/>
          <w:sz w:val="24"/>
          <w:szCs w:val="24"/>
          <w:lang w:eastAsia="et-EE"/>
          <w14:ligatures w14:val="none"/>
        </w:rPr>
        <w:t xml:space="preserve">Tiina </w:t>
      </w:r>
      <w:proofErr w:type="spellStart"/>
      <w:r w:rsidRPr="00F55D54">
        <w:rPr>
          <w:rFonts w:ascii="Times New Roman" w:eastAsia="Times New Roman" w:hAnsi="Times New Roman" w:cs="Times New Roman"/>
          <w:kern w:val="0"/>
          <w:sz w:val="24"/>
          <w:szCs w:val="24"/>
          <w:lang w:eastAsia="et-EE"/>
          <w14:ligatures w14:val="none"/>
        </w:rPr>
        <w:t>Kõllamaa</w:t>
      </w:r>
      <w:proofErr w:type="spellEnd"/>
      <w:r w:rsidRPr="00F55D54">
        <w:rPr>
          <w:rFonts w:ascii="Times New Roman" w:eastAsia="Times New Roman" w:hAnsi="Times New Roman" w:cs="Times New Roman"/>
          <w:kern w:val="0"/>
          <w:sz w:val="24"/>
          <w:szCs w:val="24"/>
          <w:lang w:eastAsia="et-EE"/>
          <w14:ligatures w14:val="none"/>
        </w:rPr>
        <w:t xml:space="preserve">, </w:t>
      </w:r>
      <w:r w:rsidR="008D332F" w:rsidRPr="00F55D54">
        <w:rPr>
          <w:rFonts w:ascii="Times New Roman" w:eastAsia="Times New Roman" w:hAnsi="Times New Roman" w:cs="Times New Roman"/>
          <w:kern w:val="0"/>
          <w:sz w:val="24"/>
          <w:szCs w:val="24"/>
          <w:lang w:eastAsia="et-EE"/>
          <w14:ligatures w14:val="none"/>
        </w:rPr>
        <w:t xml:space="preserve">haridusjuhtimise ja õpetajapoliitika valdkonna peaekspert </w:t>
      </w:r>
      <w:r w:rsidRPr="00F55D54">
        <w:rPr>
          <w:rFonts w:ascii="Times New Roman" w:eastAsia="Times New Roman" w:hAnsi="Times New Roman" w:cs="Times New Roman"/>
          <w:kern w:val="0"/>
          <w:sz w:val="24"/>
          <w:szCs w:val="24"/>
          <w:lang w:eastAsia="et-EE"/>
          <w14:ligatures w14:val="none"/>
        </w:rPr>
        <w:t xml:space="preserve">Salle </w:t>
      </w:r>
      <w:proofErr w:type="spellStart"/>
      <w:r w:rsidRPr="00F55D54">
        <w:rPr>
          <w:rFonts w:ascii="Times New Roman" w:eastAsia="Times New Roman" w:hAnsi="Times New Roman" w:cs="Times New Roman"/>
          <w:kern w:val="0"/>
          <w:sz w:val="24"/>
          <w:szCs w:val="24"/>
          <w:lang w:eastAsia="et-EE"/>
          <w14:ligatures w14:val="none"/>
        </w:rPr>
        <w:t>Andresson</w:t>
      </w:r>
      <w:proofErr w:type="spellEnd"/>
      <w:r w:rsidRPr="00F55D54">
        <w:rPr>
          <w:rFonts w:ascii="Times New Roman" w:eastAsia="Times New Roman" w:hAnsi="Times New Roman" w:cs="Times New Roman"/>
          <w:kern w:val="0"/>
          <w:sz w:val="24"/>
          <w:szCs w:val="24"/>
          <w:lang w:eastAsia="et-EE"/>
          <w14:ligatures w14:val="none"/>
        </w:rPr>
        <w:t xml:space="preserve">, </w:t>
      </w:r>
      <w:r w:rsidR="008D332F" w:rsidRPr="00F55D54">
        <w:rPr>
          <w:rFonts w:ascii="Times New Roman" w:eastAsia="Times New Roman" w:hAnsi="Times New Roman" w:cs="Times New Roman"/>
          <w:kern w:val="0"/>
          <w:sz w:val="24"/>
          <w:szCs w:val="24"/>
          <w:lang w:eastAsia="et-EE"/>
          <w14:ligatures w14:val="none"/>
        </w:rPr>
        <w:t xml:space="preserve">riigikoolide pidamise valdkonna nõunik </w:t>
      </w:r>
      <w:r w:rsidRPr="00F55D54">
        <w:rPr>
          <w:rFonts w:ascii="Times New Roman" w:eastAsia="Times New Roman" w:hAnsi="Times New Roman" w:cs="Times New Roman"/>
          <w:kern w:val="0"/>
          <w:sz w:val="24"/>
          <w:szCs w:val="24"/>
          <w:lang w:eastAsia="et-EE"/>
          <w14:ligatures w14:val="none"/>
        </w:rPr>
        <w:t>Tiiu Rahuoja,</w:t>
      </w:r>
      <w:r w:rsidR="008D332F" w:rsidRPr="00F55D54">
        <w:rPr>
          <w:rFonts w:ascii="Times New Roman" w:eastAsia="Times New Roman" w:hAnsi="Times New Roman" w:cs="Times New Roman"/>
          <w:kern w:val="0"/>
          <w:sz w:val="24"/>
          <w:szCs w:val="24"/>
          <w:lang w:eastAsia="et-EE"/>
          <w14:ligatures w14:val="none"/>
        </w:rPr>
        <w:t xml:space="preserve"> finantsala peaekspert</w:t>
      </w:r>
      <w:r w:rsidRPr="00F55D54">
        <w:rPr>
          <w:rFonts w:ascii="Times New Roman" w:eastAsia="Times New Roman" w:hAnsi="Times New Roman" w:cs="Times New Roman"/>
          <w:kern w:val="0"/>
          <w:sz w:val="24"/>
          <w:szCs w:val="24"/>
          <w:lang w:eastAsia="et-EE"/>
          <w14:ligatures w14:val="none"/>
        </w:rPr>
        <w:t xml:space="preserve"> Kristel Mägi, </w:t>
      </w:r>
      <w:r w:rsidR="008D332F" w:rsidRPr="00F55D54">
        <w:rPr>
          <w:rFonts w:ascii="Times New Roman" w:eastAsia="Times New Roman" w:hAnsi="Times New Roman" w:cs="Times New Roman"/>
          <w:kern w:val="0"/>
          <w:sz w:val="24"/>
          <w:szCs w:val="24"/>
          <w:lang w:eastAsia="et-EE"/>
          <w14:ligatures w14:val="none"/>
        </w:rPr>
        <w:t xml:space="preserve">täiskasvanuhariduse poliitika valdkonna peaekspert </w:t>
      </w:r>
      <w:proofErr w:type="spellStart"/>
      <w:r w:rsidRPr="00F55D54">
        <w:rPr>
          <w:rFonts w:ascii="Times New Roman" w:eastAsia="Times New Roman" w:hAnsi="Times New Roman" w:cs="Times New Roman"/>
          <w:kern w:val="0"/>
          <w:sz w:val="24"/>
          <w:szCs w:val="24"/>
          <w:lang w:eastAsia="et-EE"/>
          <w14:ligatures w14:val="none"/>
        </w:rPr>
        <w:t>Annaliisa</w:t>
      </w:r>
      <w:proofErr w:type="spellEnd"/>
      <w:r w:rsidRPr="00F55D54">
        <w:rPr>
          <w:rFonts w:ascii="Times New Roman" w:eastAsia="Times New Roman" w:hAnsi="Times New Roman" w:cs="Times New Roman"/>
          <w:kern w:val="0"/>
          <w:sz w:val="24"/>
          <w:szCs w:val="24"/>
          <w:lang w:eastAsia="et-EE"/>
          <w14:ligatures w14:val="none"/>
        </w:rPr>
        <w:t xml:space="preserve"> Toom, </w:t>
      </w:r>
      <w:r w:rsidR="008D332F" w:rsidRPr="00F55D54">
        <w:rPr>
          <w:rFonts w:ascii="Times New Roman" w:eastAsia="Times New Roman" w:hAnsi="Times New Roman" w:cs="Times New Roman"/>
          <w:kern w:val="0"/>
          <w:sz w:val="24"/>
          <w:szCs w:val="24"/>
          <w:lang w:eastAsia="et-EE"/>
          <w14:ligatures w14:val="none"/>
        </w:rPr>
        <w:t xml:space="preserve">täiskasvanuhariduse poliitika valdkonna peaekspert </w:t>
      </w:r>
      <w:r w:rsidRPr="00F55D54">
        <w:rPr>
          <w:rFonts w:ascii="Times New Roman" w:eastAsia="Times New Roman" w:hAnsi="Times New Roman" w:cs="Times New Roman"/>
          <w:kern w:val="0"/>
          <w:sz w:val="24"/>
          <w:szCs w:val="24"/>
          <w:lang w:eastAsia="et-EE"/>
          <w14:ligatures w14:val="none"/>
        </w:rPr>
        <w:t xml:space="preserve">Ena </w:t>
      </w:r>
      <w:proofErr w:type="spellStart"/>
      <w:r w:rsidRPr="00F55D54">
        <w:rPr>
          <w:rFonts w:ascii="Times New Roman" w:eastAsia="Times New Roman" w:hAnsi="Times New Roman" w:cs="Times New Roman"/>
          <w:kern w:val="0"/>
          <w:sz w:val="24"/>
          <w:szCs w:val="24"/>
          <w:lang w:eastAsia="et-EE"/>
          <w14:ligatures w14:val="none"/>
        </w:rPr>
        <w:t>Drenkhan</w:t>
      </w:r>
      <w:proofErr w:type="spellEnd"/>
      <w:r w:rsidRPr="00F55D54">
        <w:rPr>
          <w:rFonts w:ascii="Times New Roman" w:eastAsia="Times New Roman" w:hAnsi="Times New Roman" w:cs="Times New Roman"/>
          <w:kern w:val="0"/>
          <w:sz w:val="24"/>
          <w:szCs w:val="24"/>
          <w:lang w:eastAsia="et-EE"/>
          <w14:ligatures w14:val="none"/>
        </w:rPr>
        <w:t xml:space="preserve">, </w:t>
      </w:r>
      <w:r w:rsidR="008D332F" w:rsidRPr="00F55D54">
        <w:rPr>
          <w:rFonts w:ascii="Times New Roman" w:eastAsia="Times New Roman" w:hAnsi="Times New Roman" w:cs="Times New Roman"/>
          <w:kern w:val="0"/>
          <w:sz w:val="24"/>
          <w:szCs w:val="24"/>
          <w:lang w:eastAsia="et-EE"/>
          <w14:ligatures w14:val="none"/>
        </w:rPr>
        <w:t xml:space="preserve">andmeteenuste tiimi peaekspert </w:t>
      </w:r>
      <w:r w:rsidRPr="00F55D54">
        <w:rPr>
          <w:rFonts w:ascii="Times New Roman" w:eastAsia="Times New Roman" w:hAnsi="Times New Roman" w:cs="Times New Roman"/>
          <w:kern w:val="0"/>
          <w:sz w:val="24"/>
          <w:szCs w:val="24"/>
          <w:lang w:eastAsia="et-EE"/>
          <w14:ligatures w14:val="none"/>
        </w:rPr>
        <w:t>Marko Mölder,</w:t>
      </w:r>
      <w:r w:rsidR="008D332F" w:rsidRPr="00F55D54">
        <w:rPr>
          <w:rFonts w:ascii="Times New Roman" w:eastAsia="Times New Roman" w:hAnsi="Times New Roman" w:cs="Times New Roman"/>
          <w:kern w:val="0"/>
          <w:sz w:val="24"/>
          <w:szCs w:val="24"/>
          <w:lang w:eastAsia="et-EE"/>
          <w14:ligatures w14:val="none"/>
        </w:rPr>
        <w:t xml:space="preserve"> andmeteenuste juht </w:t>
      </w:r>
      <w:r w:rsidRPr="00F55D54">
        <w:rPr>
          <w:rFonts w:ascii="Times New Roman" w:eastAsia="Times New Roman" w:hAnsi="Times New Roman" w:cs="Times New Roman"/>
          <w:kern w:val="0"/>
          <w:sz w:val="24"/>
          <w:szCs w:val="24"/>
          <w:lang w:eastAsia="et-EE"/>
          <w14:ligatures w14:val="none"/>
        </w:rPr>
        <w:t>Margus Kärner</w:t>
      </w:r>
      <w:r w:rsidR="00BF36BC" w:rsidRPr="00F55D54">
        <w:rPr>
          <w:rFonts w:ascii="Times New Roman" w:eastAsia="Times New Roman" w:hAnsi="Times New Roman" w:cs="Times New Roman"/>
          <w:kern w:val="0"/>
          <w:sz w:val="24"/>
          <w:szCs w:val="24"/>
          <w:lang w:eastAsia="et-EE"/>
          <w14:ligatures w14:val="none"/>
        </w:rPr>
        <w:t xml:space="preserve">, analüüsivaldkonna juhtivanalüütikud Sandra </w:t>
      </w:r>
      <w:proofErr w:type="spellStart"/>
      <w:r w:rsidR="00BF36BC" w:rsidRPr="00F55D54">
        <w:rPr>
          <w:rFonts w:ascii="Times New Roman" w:eastAsia="Times New Roman" w:hAnsi="Times New Roman" w:cs="Times New Roman"/>
          <w:kern w:val="0"/>
          <w:sz w:val="24"/>
          <w:szCs w:val="24"/>
          <w:lang w:eastAsia="et-EE"/>
          <w14:ligatures w14:val="none"/>
        </w:rPr>
        <w:t>Fomotškin</w:t>
      </w:r>
      <w:proofErr w:type="spellEnd"/>
      <w:r w:rsidR="00BF36BC" w:rsidRPr="00F55D54">
        <w:rPr>
          <w:rFonts w:ascii="Times New Roman" w:eastAsia="Times New Roman" w:hAnsi="Times New Roman" w:cs="Times New Roman"/>
          <w:kern w:val="0"/>
          <w:sz w:val="24"/>
          <w:szCs w:val="24"/>
          <w:lang w:eastAsia="et-EE"/>
          <w14:ligatures w14:val="none"/>
        </w:rPr>
        <w:t xml:space="preserve"> </w:t>
      </w:r>
      <w:r w:rsidR="00F92DE8" w:rsidRPr="00F55D54">
        <w:rPr>
          <w:rFonts w:ascii="Times New Roman" w:eastAsia="Times New Roman" w:hAnsi="Times New Roman" w:cs="Times New Roman"/>
          <w:kern w:val="0"/>
          <w:sz w:val="24"/>
          <w:szCs w:val="24"/>
          <w:lang w:eastAsia="et-EE"/>
          <w14:ligatures w14:val="none"/>
        </w:rPr>
        <w:t>ja</w:t>
      </w:r>
      <w:r w:rsidR="00BF36BC" w:rsidRPr="00F55D54">
        <w:rPr>
          <w:rFonts w:ascii="Times New Roman" w:eastAsia="Times New Roman" w:hAnsi="Times New Roman" w:cs="Times New Roman"/>
          <w:kern w:val="0"/>
          <w:sz w:val="24"/>
          <w:szCs w:val="24"/>
          <w:lang w:eastAsia="et-EE"/>
          <w14:ligatures w14:val="none"/>
        </w:rPr>
        <w:t xml:space="preserve"> Meeli </w:t>
      </w:r>
      <w:proofErr w:type="spellStart"/>
      <w:r w:rsidR="00BF36BC" w:rsidRPr="00F55D54">
        <w:rPr>
          <w:rFonts w:ascii="Times New Roman" w:eastAsia="Times New Roman" w:hAnsi="Times New Roman" w:cs="Times New Roman"/>
          <w:kern w:val="0"/>
          <w:sz w:val="24"/>
          <w:szCs w:val="24"/>
          <w:lang w:eastAsia="et-EE"/>
          <w14:ligatures w14:val="none"/>
        </w:rPr>
        <w:t>Murasov</w:t>
      </w:r>
      <w:proofErr w:type="spellEnd"/>
      <w:r w:rsidR="00BF36BC" w:rsidRPr="00F55D54">
        <w:rPr>
          <w:rFonts w:ascii="Times New Roman" w:eastAsia="Times New Roman" w:hAnsi="Times New Roman" w:cs="Times New Roman"/>
          <w:kern w:val="0"/>
          <w:sz w:val="24"/>
          <w:szCs w:val="24"/>
          <w:lang w:eastAsia="et-EE"/>
          <w14:ligatures w14:val="none"/>
        </w:rPr>
        <w:t xml:space="preserve"> ning analüüsivaldkonna nõunik Inga Kukk</w:t>
      </w:r>
      <w:r w:rsidR="00E43271" w:rsidRPr="00F55D54">
        <w:rPr>
          <w:rFonts w:ascii="Times New Roman" w:eastAsia="Times New Roman" w:hAnsi="Times New Roman" w:cs="Times New Roman"/>
          <w:kern w:val="0"/>
          <w:sz w:val="24"/>
          <w:szCs w:val="24"/>
          <w:lang w:eastAsia="et-EE"/>
          <w14:ligatures w14:val="none"/>
        </w:rPr>
        <w:t>.</w:t>
      </w:r>
      <w:r w:rsidRPr="00F55D54">
        <w:rPr>
          <w:rFonts w:ascii="Times New Roman" w:eastAsia="Times New Roman" w:hAnsi="Times New Roman" w:cs="Times New Roman"/>
          <w:kern w:val="0"/>
          <w:sz w:val="24"/>
          <w:szCs w:val="24"/>
          <w:lang w:eastAsia="et-EE"/>
          <w14:ligatures w14:val="none"/>
        </w:rPr>
        <w:t xml:space="preserve"> </w:t>
      </w:r>
    </w:p>
    <w:p w14:paraId="727F4C7A" w14:textId="65BC09F7" w:rsidR="00A91310" w:rsidRPr="00F55D54" w:rsidRDefault="00A91310" w:rsidP="00F55D54">
      <w:pPr>
        <w:spacing w:after="0" w:line="240" w:lineRule="auto"/>
        <w:jc w:val="both"/>
        <w:rPr>
          <w:rFonts w:ascii="Times New Roman" w:eastAsia="Times New Roman" w:hAnsi="Times New Roman" w:cs="Times New Roman"/>
          <w:sz w:val="24"/>
          <w:szCs w:val="24"/>
          <w:lang w:eastAsia="et-EE"/>
        </w:rPr>
      </w:pPr>
    </w:p>
    <w:p w14:paraId="18D95C08" w14:textId="6A4A1897" w:rsidR="00AB73A8" w:rsidRPr="00F55D54" w:rsidRDefault="00AB73A8" w:rsidP="00F55D54">
      <w:pPr>
        <w:spacing w:after="0" w:line="240" w:lineRule="auto"/>
        <w:jc w:val="both"/>
        <w:rPr>
          <w:rFonts w:ascii="Times New Roman" w:eastAsia="Times New Roman" w:hAnsi="Times New Roman" w:cs="Times New Roman"/>
          <w:sz w:val="24"/>
          <w:szCs w:val="24"/>
          <w:lang w:eastAsia="et-EE"/>
        </w:rPr>
      </w:pPr>
      <w:r w:rsidRPr="00F55D54">
        <w:rPr>
          <w:rFonts w:ascii="Times New Roman" w:eastAsia="Times New Roman" w:hAnsi="Times New Roman" w:cs="Times New Roman"/>
          <w:kern w:val="0"/>
          <w:sz w:val="24"/>
          <w:szCs w:val="24"/>
          <w:lang w:eastAsia="et-EE"/>
          <w14:ligatures w14:val="none"/>
        </w:rPr>
        <w:t xml:space="preserve">Eelnõule on juriidilise ekspertiisi teinud Haridus- ja Teadusministeeriumi õigus- ja personalipoliitika osakonna juhataja Raina Loom (tel 735 0187; </w:t>
      </w:r>
      <w:hyperlink r:id="rId27">
        <w:r w:rsidRPr="00F55D54">
          <w:rPr>
            <w:rFonts w:ascii="Times New Roman" w:eastAsia="Times New Roman" w:hAnsi="Times New Roman" w:cs="Times New Roman"/>
            <w:color w:val="0563C1"/>
            <w:kern w:val="0"/>
            <w:sz w:val="24"/>
            <w:szCs w:val="24"/>
            <w:u w:val="single"/>
            <w:lang w:eastAsia="et-EE"/>
            <w14:ligatures w14:val="none"/>
          </w:rPr>
          <w:t>raina.loom@hm.ee</w:t>
        </w:r>
      </w:hyperlink>
      <w:r w:rsidRPr="00F55D54">
        <w:rPr>
          <w:rFonts w:ascii="Times New Roman" w:eastAsia="Times New Roman" w:hAnsi="Times New Roman" w:cs="Times New Roman"/>
          <w:kern w:val="0"/>
          <w:sz w:val="24"/>
          <w:szCs w:val="24"/>
          <w:lang w:eastAsia="et-EE"/>
          <w14:ligatures w14:val="none"/>
        </w:rPr>
        <w:t>). Eelnõu on keeleliselt toimet</w:t>
      </w:r>
      <w:r w:rsidR="00F55D54">
        <w:rPr>
          <w:rFonts w:ascii="Times New Roman" w:eastAsia="Times New Roman" w:hAnsi="Times New Roman" w:cs="Times New Roman"/>
          <w:kern w:val="0"/>
          <w:sz w:val="24"/>
          <w:szCs w:val="24"/>
          <w:lang w:eastAsia="et-EE"/>
          <w14:ligatures w14:val="none"/>
        </w:rPr>
        <w:t xml:space="preserve">atud Wiedemanni Tõlkebüroo poolt. </w:t>
      </w:r>
    </w:p>
    <w:p w14:paraId="65AC524E" w14:textId="77777777" w:rsidR="00AB73A8" w:rsidRDefault="00AB73A8" w:rsidP="00F55D54">
      <w:pPr>
        <w:spacing w:after="0" w:line="240" w:lineRule="auto"/>
        <w:jc w:val="both"/>
        <w:rPr>
          <w:rFonts w:ascii="Times New Roman" w:eastAsia="Times New Roman" w:hAnsi="Times New Roman" w:cs="Times New Roman"/>
          <w:kern w:val="0"/>
          <w:sz w:val="24"/>
          <w:szCs w:val="24"/>
          <w:lang w:eastAsia="et-EE"/>
          <w14:ligatures w14:val="none"/>
        </w:rPr>
      </w:pPr>
    </w:p>
    <w:p w14:paraId="298ED1A1" w14:textId="670CE96C" w:rsidR="00D81595" w:rsidRDefault="00D81595" w:rsidP="00F55D54">
      <w:pPr>
        <w:spacing w:after="0" w:line="240" w:lineRule="auto"/>
        <w:jc w:val="both"/>
        <w:rPr>
          <w:rFonts w:ascii="Times New Roman" w:eastAsia="Times New Roman" w:hAnsi="Times New Roman" w:cs="Times New Roman"/>
          <w:kern w:val="0"/>
          <w:sz w:val="24"/>
          <w:szCs w:val="24"/>
          <w:lang w:eastAsia="et-EE"/>
          <w14:ligatures w14:val="none"/>
        </w:rPr>
      </w:pPr>
    </w:p>
    <w:p w14:paraId="7563CF90" w14:textId="111EC6C5" w:rsidR="00D81595" w:rsidRDefault="00D81595" w:rsidP="00F55D54">
      <w:pPr>
        <w:spacing w:after="0" w:line="240" w:lineRule="auto"/>
        <w:jc w:val="both"/>
        <w:rPr>
          <w:rFonts w:ascii="Times New Roman" w:eastAsia="Times New Roman" w:hAnsi="Times New Roman" w:cs="Times New Roman"/>
          <w:kern w:val="0"/>
          <w:sz w:val="24"/>
          <w:szCs w:val="24"/>
          <w:lang w:eastAsia="et-EE"/>
          <w14:ligatures w14:val="none"/>
        </w:rPr>
      </w:pPr>
    </w:p>
    <w:p w14:paraId="64BC25FE" w14:textId="77777777" w:rsidR="00D81595" w:rsidRPr="00F55D54" w:rsidRDefault="00D81595" w:rsidP="00F55D54">
      <w:pPr>
        <w:spacing w:after="0" w:line="240" w:lineRule="auto"/>
        <w:jc w:val="both"/>
        <w:rPr>
          <w:rFonts w:ascii="Times New Roman" w:eastAsia="Times New Roman" w:hAnsi="Times New Roman" w:cs="Times New Roman"/>
          <w:kern w:val="0"/>
          <w:sz w:val="24"/>
          <w:szCs w:val="24"/>
          <w:lang w:eastAsia="et-EE"/>
          <w14:ligatures w14:val="none"/>
        </w:rPr>
      </w:pPr>
    </w:p>
    <w:p w14:paraId="1EDE6B68" w14:textId="77777777" w:rsidR="00AB73A8" w:rsidRPr="00F55D54" w:rsidRDefault="00AB73A8" w:rsidP="00F55D54">
      <w:pPr>
        <w:numPr>
          <w:ilvl w:val="1"/>
          <w:numId w:val="1"/>
        </w:numPr>
        <w:pBdr>
          <w:top w:val="nil"/>
          <w:left w:val="nil"/>
          <w:bottom w:val="nil"/>
          <w:right w:val="nil"/>
          <w:between w:val="nil"/>
        </w:pBdr>
        <w:spacing w:after="0" w:line="240" w:lineRule="auto"/>
        <w:jc w:val="both"/>
        <w:rPr>
          <w:rFonts w:ascii="Times New Roman" w:eastAsia="Times New Roman" w:hAnsi="Times New Roman" w:cs="Times New Roman"/>
          <w:b/>
          <w:color w:val="000000"/>
          <w:kern w:val="0"/>
          <w:sz w:val="24"/>
          <w:szCs w:val="24"/>
          <w:lang w:eastAsia="et-EE"/>
          <w14:ligatures w14:val="none"/>
        </w:rPr>
      </w:pPr>
      <w:commentRangeStart w:id="6"/>
      <w:r w:rsidRPr="00F55D54">
        <w:rPr>
          <w:rFonts w:ascii="Times New Roman" w:eastAsia="Times New Roman" w:hAnsi="Times New Roman" w:cs="Times New Roman"/>
          <w:b/>
          <w:color w:val="000000"/>
          <w:kern w:val="0"/>
          <w:sz w:val="24"/>
          <w:szCs w:val="24"/>
          <w:lang w:eastAsia="et-EE"/>
          <w14:ligatures w14:val="none"/>
        </w:rPr>
        <w:t xml:space="preserve"> Märkused</w:t>
      </w:r>
      <w:commentRangeEnd w:id="6"/>
      <w:r w:rsidR="00C71693">
        <w:rPr>
          <w:rStyle w:val="Kommentaariviide"/>
          <w:rFonts w:ascii="Calibri" w:eastAsia="Calibri" w:hAnsi="Calibri" w:cs="Calibri"/>
          <w:kern w:val="0"/>
          <w:lang w:eastAsia="et-EE"/>
          <w14:ligatures w14:val="none"/>
        </w:rPr>
        <w:commentReference w:id="6"/>
      </w:r>
    </w:p>
    <w:p w14:paraId="55CB2BED" w14:textId="77777777" w:rsidR="00AB73A8" w:rsidRPr="00F55D54" w:rsidRDefault="00AB73A8" w:rsidP="00F55D54">
      <w:pPr>
        <w:spacing w:after="0" w:line="240" w:lineRule="auto"/>
        <w:jc w:val="both"/>
        <w:rPr>
          <w:rFonts w:ascii="Times New Roman" w:eastAsia="Times New Roman" w:hAnsi="Times New Roman" w:cs="Times New Roman"/>
          <w:kern w:val="0"/>
          <w:sz w:val="24"/>
          <w:szCs w:val="24"/>
          <w:lang w:eastAsia="et-EE"/>
          <w14:ligatures w14:val="none"/>
        </w:rPr>
      </w:pPr>
    </w:p>
    <w:p w14:paraId="6E61174F" w14:textId="7B8103DC" w:rsidR="00AB73A8" w:rsidRPr="00F55D54" w:rsidRDefault="00AB73A8" w:rsidP="00F55D54">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 xml:space="preserve">Eelnõuga muudetakse </w:t>
      </w:r>
      <w:r w:rsidR="00A4760B" w:rsidRPr="00F55D54">
        <w:rPr>
          <w:rFonts w:ascii="Times New Roman" w:eastAsia="Times New Roman" w:hAnsi="Times New Roman" w:cs="Times New Roman"/>
          <w:kern w:val="0"/>
          <w:sz w:val="24"/>
          <w:szCs w:val="24"/>
          <w:lang w:eastAsia="et-EE"/>
          <w14:ligatures w14:val="none"/>
        </w:rPr>
        <w:t xml:space="preserve">Eesti Vabariigi haridusseadust (RT I, 15.03.2022, 4), </w:t>
      </w:r>
      <w:r w:rsidRPr="00F55D54">
        <w:rPr>
          <w:rFonts w:ascii="Times New Roman" w:eastAsia="Times New Roman" w:hAnsi="Times New Roman" w:cs="Times New Roman"/>
          <w:kern w:val="0"/>
          <w:sz w:val="24"/>
          <w:szCs w:val="24"/>
          <w:lang w:eastAsia="et-EE"/>
          <w14:ligatures w14:val="none"/>
        </w:rPr>
        <w:t xml:space="preserve">põhikooli- ja gümnaasiumiseadust (RT I, 11.03.2023, 74), kutseõppeasutuse seadust (RT I, </w:t>
      </w:r>
      <w:r w:rsidR="00302E52" w:rsidRPr="00F55D54">
        <w:rPr>
          <w:rFonts w:ascii="Times New Roman" w:eastAsia="Times New Roman" w:hAnsi="Times New Roman" w:cs="Times New Roman"/>
          <w:kern w:val="0"/>
          <w:sz w:val="24"/>
          <w:szCs w:val="24"/>
          <w:lang w:eastAsia="et-EE"/>
          <w14:ligatures w14:val="none"/>
        </w:rPr>
        <w:t>28</w:t>
      </w:r>
      <w:r w:rsidRPr="00F55D54">
        <w:rPr>
          <w:rFonts w:ascii="Times New Roman" w:eastAsia="Times New Roman" w:hAnsi="Times New Roman" w:cs="Times New Roman"/>
          <w:kern w:val="0"/>
          <w:sz w:val="24"/>
          <w:szCs w:val="24"/>
          <w:lang w:eastAsia="et-EE"/>
          <w14:ligatures w14:val="none"/>
        </w:rPr>
        <w:t>.</w:t>
      </w:r>
      <w:r w:rsidR="00302E52" w:rsidRPr="00F55D54">
        <w:rPr>
          <w:rFonts w:ascii="Times New Roman" w:eastAsia="Times New Roman" w:hAnsi="Times New Roman" w:cs="Times New Roman"/>
          <w:kern w:val="0"/>
          <w:sz w:val="24"/>
          <w:szCs w:val="24"/>
          <w:lang w:eastAsia="et-EE"/>
          <w14:ligatures w14:val="none"/>
        </w:rPr>
        <w:t>12</w:t>
      </w:r>
      <w:r w:rsidRPr="00F55D54">
        <w:rPr>
          <w:rFonts w:ascii="Times New Roman" w:eastAsia="Times New Roman" w:hAnsi="Times New Roman" w:cs="Times New Roman"/>
          <w:kern w:val="0"/>
          <w:sz w:val="24"/>
          <w:szCs w:val="24"/>
          <w:lang w:eastAsia="et-EE"/>
          <w14:ligatures w14:val="none"/>
        </w:rPr>
        <w:t>.202</w:t>
      </w:r>
      <w:r w:rsidR="00302E52" w:rsidRPr="00F55D54">
        <w:rPr>
          <w:rFonts w:ascii="Times New Roman" w:eastAsia="Times New Roman" w:hAnsi="Times New Roman" w:cs="Times New Roman"/>
          <w:kern w:val="0"/>
          <w:sz w:val="24"/>
          <w:szCs w:val="24"/>
          <w:lang w:eastAsia="et-EE"/>
          <w14:ligatures w14:val="none"/>
        </w:rPr>
        <w:t>2</w:t>
      </w:r>
      <w:r w:rsidRPr="00F55D54">
        <w:rPr>
          <w:rFonts w:ascii="Times New Roman" w:eastAsia="Times New Roman" w:hAnsi="Times New Roman" w:cs="Times New Roman"/>
          <w:kern w:val="0"/>
          <w:sz w:val="24"/>
          <w:szCs w:val="24"/>
          <w:lang w:eastAsia="et-EE"/>
          <w14:ligatures w14:val="none"/>
        </w:rPr>
        <w:t>, 8)</w:t>
      </w:r>
      <w:r w:rsidR="00302E52" w:rsidRPr="00F55D54">
        <w:rPr>
          <w:rFonts w:ascii="Times New Roman" w:eastAsia="Times New Roman" w:hAnsi="Times New Roman" w:cs="Times New Roman"/>
          <w:kern w:val="0"/>
          <w:sz w:val="24"/>
          <w:szCs w:val="24"/>
          <w:lang w:eastAsia="et-EE"/>
          <w14:ligatures w14:val="none"/>
        </w:rPr>
        <w:t xml:space="preserve">, töölepingu seadust (RT I, 06.07.2023, 107), ühistranspordiseadust (RT I, 30.06.2023, 104), koolieelse lasteasutuse seadust (RT I, 28.12.2022, 45), tööturumeetmete seadust (RT I, 06.07.2023, 110), </w:t>
      </w:r>
      <w:r w:rsidR="00153625" w:rsidRPr="00F55D54">
        <w:rPr>
          <w:rFonts w:ascii="Times New Roman" w:eastAsia="Times New Roman" w:hAnsi="Times New Roman" w:cs="Times New Roman"/>
          <w:kern w:val="0"/>
          <w:sz w:val="24"/>
          <w:szCs w:val="24"/>
          <w:lang w:eastAsia="et-EE"/>
          <w14:ligatures w14:val="none"/>
        </w:rPr>
        <w:t>õppetoetuste ja õppelaenuseadust (RT I, 06.07.2023)</w:t>
      </w:r>
      <w:r w:rsidR="007BC0DB" w:rsidRPr="00F55D54">
        <w:rPr>
          <w:rFonts w:ascii="Times New Roman" w:eastAsia="Times New Roman" w:hAnsi="Times New Roman" w:cs="Times New Roman"/>
          <w:kern w:val="0"/>
          <w:sz w:val="24"/>
          <w:szCs w:val="24"/>
          <w:lang w:eastAsia="et-EE"/>
          <w14:ligatures w14:val="none"/>
        </w:rPr>
        <w:t xml:space="preserve">, kõrgharidusseadust (RT I, 11.03.2023, </w:t>
      </w:r>
      <w:r w:rsidR="36062C1B" w:rsidRPr="00F55D54">
        <w:rPr>
          <w:rFonts w:ascii="Times New Roman" w:eastAsia="Times New Roman" w:hAnsi="Times New Roman" w:cs="Times New Roman"/>
          <w:sz w:val="24"/>
          <w:szCs w:val="24"/>
          <w:lang w:eastAsia="et-EE"/>
        </w:rPr>
        <w:t>5</w:t>
      </w:r>
      <w:r w:rsidR="00A9214D" w:rsidRPr="00F55D54">
        <w:rPr>
          <w:rFonts w:ascii="Times New Roman" w:eastAsia="Times New Roman" w:hAnsi="Times New Roman" w:cs="Times New Roman"/>
          <w:sz w:val="24"/>
          <w:szCs w:val="24"/>
          <w:lang w:eastAsia="et-EE"/>
        </w:rPr>
        <w:t>4</w:t>
      </w:r>
      <w:r w:rsidR="36062C1B" w:rsidRPr="00F55D54">
        <w:rPr>
          <w:rFonts w:ascii="Times New Roman" w:eastAsia="Times New Roman" w:hAnsi="Times New Roman" w:cs="Times New Roman"/>
          <w:sz w:val="24"/>
          <w:szCs w:val="24"/>
          <w:lang w:eastAsia="et-EE"/>
        </w:rPr>
        <w:t>)</w:t>
      </w:r>
      <w:r w:rsidR="00153625" w:rsidRPr="00F55D54">
        <w:rPr>
          <w:rFonts w:ascii="Times New Roman" w:eastAsia="Times New Roman" w:hAnsi="Times New Roman" w:cs="Times New Roman"/>
          <w:kern w:val="0"/>
          <w:sz w:val="24"/>
          <w:szCs w:val="24"/>
          <w:lang w:eastAsia="et-EE"/>
          <w14:ligatures w14:val="none"/>
        </w:rPr>
        <w:t xml:space="preserve">. </w:t>
      </w:r>
    </w:p>
    <w:p w14:paraId="1DC82757" w14:textId="77777777" w:rsidR="00AB73A8" w:rsidRPr="00F55D54" w:rsidRDefault="00AB73A8" w:rsidP="00F55D54">
      <w:pPr>
        <w:spacing w:after="0" w:line="240" w:lineRule="auto"/>
        <w:jc w:val="both"/>
        <w:rPr>
          <w:rFonts w:ascii="Times New Roman" w:eastAsia="Times New Roman" w:hAnsi="Times New Roman" w:cs="Times New Roman"/>
          <w:kern w:val="0"/>
          <w:sz w:val="24"/>
          <w:szCs w:val="24"/>
          <w:lang w:eastAsia="et-EE"/>
          <w14:ligatures w14:val="none"/>
        </w:rPr>
      </w:pPr>
    </w:p>
    <w:p w14:paraId="2299EEFA" w14:textId="77777777" w:rsidR="00AB73A8" w:rsidRPr="00F55D54" w:rsidRDefault="00AB73A8" w:rsidP="00F55D54">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 xml:space="preserve">Eelnõu seadusena vastuvõtmiseks on vajalik Riigikogu poolthäälte enamus. </w:t>
      </w:r>
    </w:p>
    <w:p w14:paraId="0671B368" w14:textId="77777777" w:rsidR="00AB73A8" w:rsidRPr="00F55D54" w:rsidRDefault="00AB73A8" w:rsidP="00F55D54">
      <w:pPr>
        <w:spacing w:after="0" w:line="240" w:lineRule="auto"/>
        <w:jc w:val="both"/>
        <w:rPr>
          <w:rFonts w:ascii="Times New Roman" w:eastAsia="Times New Roman" w:hAnsi="Times New Roman" w:cs="Times New Roman"/>
          <w:kern w:val="0"/>
          <w:sz w:val="24"/>
          <w:szCs w:val="24"/>
          <w:lang w:eastAsia="et-EE"/>
          <w14:ligatures w14:val="none"/>
        </w:rPr>
      </w:pPr>
    </w:p>
    <w:p w14:paraId="52FC544D" w14:textId="33189256" w:rsidR="00AB73A8" w:rsidRPr="00F55D54" w:rsidRDefault="00AB73A8" w:rsidP="00F55D54">
      <w:pPr>
        <w:numPr>
          <w:ilvl w:val="0"/>
          <w:numId w:val="1"/>
        </w:numPr>
        <w:pBdr>
          <w:top w:val="nil"/>
          <w:left w:val="nil"/>
          <w:bottom w:val="nil"/>
          <w:right w:val="nil"/>
          <w:between w:val="nil"/>
        </w:pBdr>
        <w:spacing w:after="0" w:line="240" w:lineRule="auto"/>
        <w:jc w:val="both"/>
        <w:rPr>
          <w:rFonts w:ascii="Times New Roman" w:eastAsia="Times New Roman" w:hAnsi="Times New Roman" w:cs="Times New Roman"/>
          <w:b/>
          <w:color w:val="000000"/>
          <w:kern w:val="0"/>
          <w:sz w:val="24"/>
          <w:szCs w:val="24"/>
          <w:lang w:eastAsia="et-EE"/>
          <w14:ligatures w14:val="none"/>
        </w:rPr>
      </w:pPr>
      <w:r w:rsidRPr="00F55D54">
        <w:rPr>
          <w:rFonts w:ascii="Times New Roman" w:eastAsia="Times New Roman" w:hAnsi="Times New Roman" w:cs="Times New Roman"/>
          <w:b/>
          <w:color w:val="000000"/>
          <w:kern w:val="0"/>
          <w:sz w:val="24"/>
          <w:szCs w:val="24"/>
          <w:lang w:eastAsia="et-EE"/>
          <w14:ligatures w14:val="none"/>
        </w:rPr>
        <w:t>Seaduse eesmärk</w:t>
      </w:r>
    </w:p>
    <w:p w14:paraId="353AFEAA" w14:textId="77777777" w:rsidR="00AB73A8" w:rsidRPr="00F55D54" w:rsidRDefault="00AB73A8" w:rsidP="00F55D54">
      <w:pPr>
        <w:spacing w:after="0" w:line="240" w:lineRule="auto"/>
        <w:jc w:val="both"/>
        <w:rPr>
          <w:rFonts w:ascii="Times New Roman" w:eastAsia="Times New Roman" w:hAnsi="Times New Roman" w:cs="Times New Roman"/>
          <w:b/>
          <w:kern w:val="0"/>
          <w:sz w:val="24"/>
          <w:szCs w:val="24"/>
          <w:lang w:eastAsia="et-EE"/>
          <w14:ligatures w14:val="none"/>
        </w:rPr>
      </w:pPr>
    </w:p>
    <w:p w14:paraId="3348A0CB" w14:textId="7BB1E106" w:rsidR="00AB73A8" w:rsidRPr="00F55D54" w:rsidRDefault="00AB73A8" w:rsidP="00F55D54">
      <w:pPr>
        <w:numPr>
          <w:ilvl w:val="1"/>
          <w:numId w:val="1"/>
        </w:numPr>
        <w:pBdr>
          <w:top w:val="nil"/>
          <w:left w:val="nil"/>
          <w:bottom w:val="nil"/>
          <w:right w:val="nil"/>
          <w:between w:val="nil"/>
        </w:pBdr>
        <w:spacing w:after="0" w:line="240" w:lineRule="auto"/>
        <w:jc w:val="both"/>
        <w:rPr>
          <w:rFonts w:ascii="Times New Roman" w:eastAsia="Times New Roman" w:hAnsi="Times New Roman" w:cs="Times New Roman"/>
          <w:b/>
          <w:color w:val="000000" w:themeColor="text1"/>
          <w:sz w:val="24"/>
          <w:szCs w:val="24"/>
          <w:lang w:eastAsia="et-EE"/>
        </w:rPr>
      </w:pPr>
      <w:r w:rsidRPr="00F55D54">
        <w:rPr>
          <w:rFonts w:ascii="Times New Roman" w:eastAsia="Times New Roman" w:hAnsi="Times New Roman" w:cs="Times New Roman"/>
          <w:b/>
          <w:color w:val="000000"/>
          <w:kern w:val="0"/>
          <w:sz w:val="24"/>
          <w:szCs w:val="24"/>
          <w:lang w:eastAsia="et-EE"/>
          <w14:ligatures w14:val="none"/>
        </w:rPr>
        <w:t xml:space="preserve"> Eelnõu algatamise vajalikkus</w:t>
      </w:r>
    </w:p>
    <w:p w14:paraId="4F1959A6" w14:textId="77777777" w:rsidR="00F55D54" w:rsidRDefault="00F55D54" w:rsidP="00F55D54">
      <w:pPr>
        <w:shd w:val="clear" w:color="auto" w:fill="FFFFFF" w:themeFill="background1"/>
        <w:spacing w:after="0" w:line="240" w:lineRule="auto"/>
        <w:jc w:val="both"/>
        <w:rPr>
          <w:rFonts w:ascii="Times New Roman" w:eastAsia="Times New Roman" w:hAnsi="Times New Roman" w:cs="Times New Roman"/>
          <w:kern w:val="0"/>
          <w:sz w:val="24"/>
          <w:szCs w:val="24"/>
          <w:lang w:eastAsia="et-EE"/>
          <w14:ligatures w14:val="none"/>
        </w:rPr>
      </w:pPr>
    </w:p>
    <w:p w14:paraId="0CA1DFEB" w14:textId="379E4DBF" w:rsidR="004B75FD" w:rsidRDefault="00EE53C9" w:rsidP="00F55D54">
      <w:pPr>
        <w:shd w:val="clear" w:color="auto" w:fill="FFFFFF" w:themeFill="background1"/>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Üksnes põhihariduse omandamisest enam ei piisa tööturul ega ka eraelus edukaks toimetulekuks. Tänased põhikooli lõpetajad jäävad hõivesse veel vähemalt 50–60 aastaks. Mida paremad on üldpädevused, seda parem on suutlikkus nii muudatustega kohaneda kui neid ise juhtida ja algatada. Tööturg on püsivas muutuses, vajatavate oskuste profiilid uuenevad ajas kiiresti. Teadlik muutuste juhtimine eeldab ka väga head enesetundmist, oma tugevuste rakendamist ning eneseusku. Tänane koolikohustus lõpeb orienteeruvalt 15-aastaselt. Oleme seni riigina otsustanud, et põhiharidus on piisav haridussüsteemist väljumiseks ja tööturule siirdumiseks. Samas  on  noor sel ajal oma arengus etapis, kus pikaajaliste otsuste tegemine on kognitiivselt väga nõudlik. Nõudlik on ka keskkond, mis ei soosi edukat iseseisvalt toimetulekut üksnes põhiharidusega. Suur keskharidusõppe katkestamise protsent ning selgelt kahanev trend õpingute jätkamisel peale keskharidusõpinguid viitavad, et valikuid tuleb täna teha liiga vara. Samuti on selge, et suur osa põhihariduse järel haridussüsteemi katkestajaid jäävad elukestvast õppest püsivalt eemale. Väikese riigina peame tagama, et iga Eesti noor saaks edasi õppimise võimaluse. Seda oma potentsiaali rakendamiseks täisväärtusliku inimese ja kodanikuna, mis tagab omakorda riigi püsimise.</w:t>
      </w:r>
    </w:p>
    <w:p w14:paraId="4B326246" w14:textId="77777777" w:rsidR="00F55D54" w:rsidRPr="00F55D54" w:rsidRDefault="00F55D54" w:rsidP="00F55D54">
      <w:pPr>
        <w:shd w:val="clear" w:color="auto" w:fill="FFFFFF" w:themeFill="background1"/>
        <w:spacing w:after="0" w:line="240" w:lineRule="auto"/>
        <w:jc w:val="both"/>
        <w:rPr>
          <w:rFonts w:ascii="Times New Roman" w:eastAsia="Times New Roman" w:hAnsi="Times New Roman" w:cs="Times New Roman"/>
          <w:sz w:val="24"/>
          <w:szCs w:val="24"/>
          <w:lang w:eastAsia="et-EE"/>
        </w:rPr>
      </w:pPr>
    </w:p>
    <w:p w14:paraId="101EDC5F" w14:textId="6C29C75D" w:rsidR="00AC0922" w:rsidRDefault="00AC0922" w:rsidP="00F55D54">
      <w:pPr>
        <w:shd w:val="clear" w:color="auto" w:fill="FFFFFF" w:themeFill="background1"/>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 xml:space="preserve">2022. aastal </w:t>
      </w:r>
      <w:r w:rsidR="006A13DD" w:rsidRPr="00F55D54">
        <w:rPr>
          <w:rFonts w:ascii="Times New Roman" w:eastAsia="Times New Roman" w:hAnsi="Times New Roman" w:cs="Times New Roman"/>
          <w:kern w:val="0"/>
          <w:sz w:val="24"/>
          <w:szCs w:val="24"/>
          <w:lang w:eastAsia="et-EE"/>
          <w14:ligatures w14:val="none"/>
        </w:rPr>
        <w:t xml:space="preserve">langes </w:t>
      </w:r>
      <w:r w:rsidR="0061068B" w:rsidRPr="00F55D54">
        <w:rPr>
          <w:rFonts w:ascii="Times New Roman" w:eastAsia="Times New Roman" w:hAnsi="Times New Roman" w:cs="Times New Roman"/>
          <w:kern w:val="0"/>
          <w:sz w:val="24"/>
          <w:szCs w:val="24"/>
          <w:lang w:eastAsia="et-EE"/>
          <w14:ligatures w14:val="none"/>
        </w:rPr>
        <w:t xml:space="preserve">7.–9. klassis koolist välja </w:t>
      </w:r>
      <w:r w:rsidR="006A13DD" w:rsidRPr="00F55D54">
        <w:rPr>
          <w:rFonts w:ascii="Times New Roman" w:eastAsia="Times New Roman" w:hAnsi="Times New Roman" w:cs="Times New Roman"/>
          <w:kern w:val="0"/>
          <w:sz w:val="24"/>
          <w:szCs w:val="24"/>
          <w:lang w:eastAsia="et-EE"/>
          <w14:ligatures w14:val="none"/>
        </w:rPr>
        <w:t xml:space="preserve">0,3% kõigist </w:t>
      </w:r>
      <w:r w:rsidR="0061068B" w:rsidRPr="00F55D54">
        <w:rPr>
          <w:rFonts w:ascii="Times New Roman" w:eastAsia="Times New Roman" w:hAnsi="Times New Roman" w:cs="Times New Roman"/>
          <w:kern w:val="0"/>
          <w:sz w:val="24"/>
          <w:szCs w:val="24"/>
          <w:lang w:eastAsia="et-EE"/>
          <w14:ligatures w14:val="none"/>
        </w:rPr>
        <w:t xml:space="preserve">vastava vanuseastme </w:t>
      </w:r>
      <w:r w:rsidR="006A13DD" w:rsidRPr="00F55D54">
        <w:rPr>
          <w:rFonts w:ascii="Times New Roman" w:eastAsia="Times New Roman" w:hAnsi="Times New Roman" w:cs="Times New Roman"/>
          <w:kern w:val="0"/>
          <w:sz w:val="24"/>
          <w:szCs w:val="24"/>
          <w:lang w:eastAsia="et-EE"/>
          <w14:ligatures w14:val="none"/>
        </w:rPr>
        <w:t>statsionaarse õppe</w:t>
      </w:r>
      <w:r w:rsidR="0061068B" w:rsidRPr="00F55D54">
        <w:rPr>
          <w:rFonts w:ascii="Times New Roman" w:eastAsia="Times New Roman" w:hAnsi="Times New Roman" w:cs="Times New Roman"/>
          <w:kern w:val="0"/>
          <w:sz w:val="24"/>
          <w:szCs w:val="24"/>
          <w:lang w:eastAsia="et-EE"/>
          <w14:ligatures w14:val="none"/>
        </w:rPr>
        <w:t xml:space="preserve"> õpilastest. </w:t>
      </w:r>
      <w:r w:rsidR="006A13DD" w:rsidRPr="00F55D54">
        <w:rPr>
          <w:rFonts w:ascii="Times New Roman" w:eastAsia="Times New Roman" w:hAnsi="Times New Roman" w:cs="Times New Roman"/>
          <w:kern w:val="0"/>
          <w:sz w:val="24"/>
          <w:szCs w:val="24"/>
          <w:lang w:eastAsia="et-EE"/>
          <w14:ligatures w14:val="none"/>
        </w:rPr>
        <w:t xml:space="preserve"> </w:t>
      </w:r>
      <w:r w:rsidR="0061068B" w:rsidRPr="00F55D54">
        <w:rPr>
          <w:rFonts w:ascii="Times New Roman" w:eastAsia="Times New Roman" w:hAnsi="Times New Roman" w:cs="Times New Roman"/>
          <w:kern w:val="0"/>
          <w:sz w:val="24"/>
          <w:szCs w:val="24"/>
          <w:lang w:eastAsia="et-EE"/>
          <w14:ligatures w14:val="none"/>
        </w:rPr>
        <w:t xml:space="preserve">Põhikoolilõpetajatest </w:t>
      </w:r>
      <w:r w:rsidR="006906A4" w:rsidRPr="00F55D54">
        <w:rPr>
          <w:rFonts w:ascii="Times New Roman" w:eastAsia="Times New Roman" w:hAnsi="Times New Roman" w:cs="Times New Roman"/>
          <w:kern w:val="0"/>
          <w:sz w:val="24"/>
          <w:szCs w:val="24"/>
          <w:lang w:eastAsia="et-EE"/>
          <w14:ligatures w14:val="none"/>
        </w:rPr>
        <w:t xml:space="preserve">654 </w:t>
      </w:r>
      <w:r w:rsidRPr="00F55D54">
        <w:rPr>
          <w:rFonts w:ascii="Times New Roman" w:eastAsia="Times New Roman" w:hAnsi="Times New Roman" w:cs="Times New Roman"/>
          <w:kern w:val="0"/>
          <w:sz w:val="24"/>
          <w:szCs w:val="24"/>
          <w:lang w:eastAsia="et-EE"/>
          <w14:ligatures w14:val="none"/>
        </w:rPr>
        <w:t>ei jätkanud oma haridusteed</w:t>
      </w:r>
      <w:r w:rsidR="00045AE3" w:rsidRPr="00F55D54">
        <w:rPr>
          <w:rFonts w:ascii="Times New Roman" w:eastAsia="Times New Roman" w:hAnsi="Times New Roman" w:cs="Times New Roman"/>
          <w:kern w:val="0"/>
          <w:sz w:val="24"/>
          <w:szCs w:val="24"/>
          <w:lang w:eastAsia="et-EE"/>
          <w14:ligatures w14:val="none"/>
        </w:rPr>
        <w:t>, mis moodusta</w:t>
      </w:r>
      <w:r w:rsidR="00A30D19" w:rsidRPr="00F55D54">
        <w:rPr>
          <w:rFonts w:ascii="Times New Roman" w:eastAsia="Times New Roman" w:hAnsi="Times New Roman" w:cs="Times New Roman"/>
          <w:kern w:val="0"/>
          <w:sz w:val="24"/>
          <w:szCs w:val="24"/>
          <w:lang w:eastAsia="et-EE"/>
          <w14:ligatures w14:val="none"/>
        </w:rPr>
        <w:t>s</w:t>
      </w:r>
      <w:r w:rsidR="00045AE3" w:rsidRPr="00F55D54">
        <w:rPr>
          <w:rFonts w:ascii="Times New Roman" w:eastAsia="Times New Roman" w:hAnsi="Times New Roman" w:cs="Times New Roman"/>
          <w:kern w:val="0"/>
          <w:sz w:val="24"/>
          <w:szCs w:val="24"/>
          <w:lang w:eastAsia="et-EE"/>
          <w14:ligatures w14:val="none"/>
        </w:rPr>
        <w:t xml:space="preserve"> 4,2% kõigist lõpetajatest</w:t>
      </w:r>
      <w:r w:rsidRPr="00F55D54">
        <w:rPr>
          <w:rFonts w:ascii="Times New Roman" w:eastAsia="Times New Roman" w:hAnsi="Times New Roman" w:cs="Times New Roman"/>
          <w:kern w:val="0"/>
          <w:sz w:val="24"/>
          <w:szCs w:val="24"/>
          <w:lang w:eastAsia="et-EE"/>
          <w14:ligatures w14:val="none"/>
        </w:rPr>
        <w:t>, sealhulgas umbes 100 põhikooli lihtsustatud riikliku õppekava järgi lõpetanut</w:t>
      </w:r>
      <w:r w:rsidR="00A30D19" w:rsidRPr="00F55D54">
        <w:rPr>
          <w:rFonts w:ascii="Times New Roman" w:eastAsia="Times New Roman" w:hAnsi="Times New Roman" w:cs="Times New Roman"/>
          <w:kern w:val="0"/>
          <w:sz w:val="24"/>
          <w:szCs w:val="24"/>
          <w:lang w:eastAsia="et-EE"/>
          <w14:ligatures w14:val="none"/>
        </w:rPr>
        <w:t>.</w:t>
      </w:r>
      <w:r w:rsidRPr="00F55D54">
        <w:rPr>
          <w:rFonts w:ascii="Times New Roman" w:eastAsia="Times New Roman" w:hAnsi="Times New Roman" w:cs="Times New Roman"/>
          <w:kern w:val="0"/>
          <w:sz w:val="24"/>
          <w:szCs w:val="24"/>
          <w:lang w:eastAsia="et-EE"/>
          <w14:ligatures w14:val="none"/>
        </w:rPr>
        <w:t xml:space="preserve"> </w:t>
      </w:r>
      <w:r w:rsidR="00A30D19" w:rsidRPr="00F55D54">
        <w:rPr>
          <w:rFonts w:ascii="Times New Roman" w:eastAsia="Times New Roman" w:hAnsi="Times New Roman" w:cs="Times New Roman"/>
          <w:kern w:val="0"/>
          <w:sz w:val="24"/>
          <w:szCs w:val="24"/>
          <w:lang w:eastAsia="et-EE"/>
          <w14:ligatures w14:val="none"/>
        </w:rPr>
        <w:t>V</w:t>
      </w:r>
      <w:r w:rsidR="00B43312" w:rsidRPr="00F55D54">
        <w:rPr>
          <w:rFonts w:ascii="Times New Roman" w:eastAsia="Times New Roman" w:hAnsi="Times New Roman" w:cs="Times New Roman"/>
          <w:kern w:val="0"/>
          <w:sz w:val="24"/>
          <w:szCs w:val="24"/>
          <w:lang w:eastAsia="et-EE"/>
          <w14:ligatures w14:val="none"/>
        </w:rPr>
        <w:t>iimastel aastatel</w:t>
      </w:r>
      <w:r w:rsidRPr="00F55D54">
        <w:rPr>
          <w:rFonts w:ascii="Times New Roman" w:eastAsia="Times New Roman" w:hAnsi="Times New Roman" w:cs="Times New Roman"/>
          <w:kern w:val="0"/>
          <w:sz w:val="24"/>
          <w:szCs w:val="24"/>
          <w:lang w:eastAsia="et-EE"/>
          <w14:ligatures w14:val="none"/>
        </w:rPr>
        <w:t xml:space="preserve"> on </w:t>
      </w:r>
      <w:r w:rsidR="00A30D19" w:rsidRPr="00F55D54">
        <w:rPr>
          <w:rFonts w:ascii="Times New Roman" w:eastAsia="Times New Roman" w:hAnsi="Times New Roman" w:cs="Times New Roman"/>
          <w:kern w:val="0"/>
          <w:sz w:val="24"/>
          <w:szCs w:val="24"/>
          <w:lang w:eastAsia="et-EE"/>
          <w14:ligatures w14:val="none"/>
        </w:rPr>
        <w:t xml:space="preserve">põhikooli järgselt õpingute </w:t>
      </w:r>
      <w:r w:rsidR="00B43312" w:rsidRPr="00F55D54">
        <w:rPr>
          <w:rFonts w:ascii="Times New Roman" w:eastAsia="Times New Roman" w:hAnsi="Times New Roman" w:cs="Times New Roman"/>
          <w:kern w:val="0"/>
          <w:sz w:val="24"/>
          <w:szCs w:val="24"/>
          <w:lang w:eastAsia="et-EE"/>
          <w14:ligatures w14:val="none"/>
        </w:rPr>
        <w:t>mittejätkajate osakaal</w:t>
      </w:r>
      <w:r w:rsidRPr="00F55D54">
        <w:rPr>
          <w:rFonts w:ascii="Times New Roman" w:eastAsia="Times New Roman" w:hAnsi="Times New Roman" w:cs="Times New Roman"/>
          <w:kern w:val="0"/>
          <w:sz w:val="24"/>
          <w:szCs w:val="24"/>
          <w:lang w:eastAsia="et-EE"/>
          <w14:ligatures w14:val="none"/>
        </w:rPr>
        <w:t xml:space="preserve"> </w:t>
      </w:r>
      <w:r w:rsidR="00470EEC" w:rsidRPr="00F55D54">
        <w:rPr>
          <w:rFonts w:ascii="Times New Roman" w:eastAsia="Times New Roman" w:hAnsi="Times New Roman" w:cs="Times New Roman"/>
          <w:kern w:val="0"/>
          <w:sz w:val="24"/>
          <w:szCs w:val="24"/>
          <w:lang w:eastAsia="et-EE"/>
          <w14:ligatures w14:val="none"/>
        </w:rPr>
        <w:t>hakanud oluliselt suurenema</w:t>
      </w:r>
      <w:r w:rsidRPr="00F55D54">
        <w:rPr>
          <w:rFonts w:ascii="Times New Roman" w:eastAsia="Times New Roman" w:hAnsi="Times New Roman" w:cs="Times New Roman"/>
          <w:kern w:val="0"/>
          <w:sz w:val="24"/>
          <w:szCs w:val="24"/>
          <w:lang w:eastAsia="et-EE"/>
          <w14:ligatures w14:val="none"/>
        </w:rPr>
        <w:t>. Samuti ei ole kahanenud kutsekeskhariduse katkestajate osakaal (ca 20</w:t>
      </w:r>
      <w:r w:rsidR="00470EEC" w:rsidRPr="00F55D54">
        <w:rPr>
          <w:rFonts w:ascii="Times New Roman" w:eastAsia="Times New Roman" w:hAnsi="Times New Roman" w:cs="Times New Roman"/>
          <w:kern w:val="0"/>
          <w:sz w:val="24"/>
          <w:szCs w:val="24"/>
          <w:lang w:eastAsia="et-EE"/>
          <w14:ligatures w14:val="none"/>
        </w:rPr>
        <w:t>%</w:t>
      </w:r>
      <w:r w:rsidRPr="00F55D54">
        <w:rPr>
          <w:rFonts w:ascii="Times New Roman" w:eastAsia="Times New Roman" w:hAnsi="Times New Roman" w:cs="Times New Roman"/>
          <w:kern w:val="0"/>
          <w:sz w:val="24"/>
          <w:szCs w:val="24"/>
          <w:lang w:eastAsia="et-EE"/>
          <w14:ligatures w14:val="none"/>
        </w:rPr>
        <w:t>), ega suurenenud gümnaasiumi lõpetajate osakaal (ca 80</w:t>
      </w:r>
      <w:r w:rsidR="00470EEC" w:rsidRPr="00F55D54">
        <w:rPr>
          <w:rFonts w:ascii="Times New Roman" w:eastAsia="Times New Roman" w:hAnsi="Times New Roman" w:cs="Times New Roman"/>
          <w:kern w:val="0"/>
          <w:sz w:val="24"/>
          <w:szCs w:val="24"/>
          <w:lang w:eastAsia="et-EE"/>
          <w14:ligatures w14:val="none"/>
        </w:rPr>
        <w:t>%</w:t>
      </w:r>
      <w:r w:rsidRPr="00F55D54">
        <w:rPr>
          <w:rFonts w:ascii="Times New Roman" w:eastAsia="Times New Roman" w:hAnsi="Times New Roman" w:cs="Times New Roman"/>
          <w:kern w:val="0"/>
          <w:sz w:val="24"/>
          <w:szCs w:val="24"/>
          <w:lang w:eastAsia="et-EE"/>
          <w14:ligatures w14:val="none"/>
        </w:rPr>
        <w:t xml:space="preserve">). </w:t>
      </w:r>
      <w:r w:rsidR="00EE53C9" w:rsidRPr="00F55D54">
        <w:rPr>
          <w:rFonts w:ascii="Times New Roman" w:eastAsia="Times New Roman" w:hAnsi="Times New Roman" w:cs="Times New Roman"/>
          <w:kern w:val="0"/>
          <w:sz w:val="24"/>
          <w:szCs w:val="24"/>
          <w:lang w:eastAsia="et-EE"/>
          <w14:ligatures w14:val="none"/>
        </w:rPr>
        <w:t>Seega Eestis on peaaegu iga viies noor ilma keskhariduse või kutsekvalifikatsioonita ning keskhariduseta noorte osakaal on hakanud tõusma.</w:t>
      </w:r>
    </w:p>
    <w:p w14:paraId="473BF505" w14:textId="77777777" w:rsidR="00F55D54" w:rsidRPr="00F55D54" w:rsidRDefault="00F55D54" w:rsidP="00F55D54">
      <w:pPr>
        <w:shd w:val="clear" w:color="auto" w:fill="FFFFFF" w:themeFill="background1"/>
        <w:spacing w:after="0" w:line="240" w:lineRule="auto"/>
        <w:jc w:val="both"/>
        <w:rPr>
          <w:rFonts w:ascii="Times New Roman" w:eastAsia="Times New Roman" w:hAnsi="Times New Roman" w:cs="Times New Roman"/>
          <w:sz w:val="24"/>
          <w:szCs w:val="24"/>
          <w:lang w:eastAsia="et-EE"/>
        </w:rPr>
      </w:pPr>
    </w:p>
    <w:p w14:paraId="567ABFA2" w14:textId="6AFB1B74" w:rsidR="00BE686A" w:rsidRDefault="0061068B" w:rsidP="00F55D54">
      <w:pPr>
        <w:shd w:val="clear" w:color="auto" w:fill="FFFFFF" w:themeFill="background1"/>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 xml:space="preserve">Koolist väljalangemise peamisi põhjuseid </w:t>
      </w:r>
      <w:r w:rsidR="006278F5" w:rsidRPr="00F55D54">
        <w:rPr>
          <w:rFonts w:ascii="Times New Roman" w:eastAsia="Times New Roman" w:hAnsi="Times New Roman" w:cs="Times New Roman"/>
          <w:kern w:val="0"/>
          <w:sz w:val="24"/>
          <w:szCs w:val="24"/>
          <w:lang w:eastAsia="et-EE"/>
          <w14:ligatures w14:val="none"/>
        </w:rPr>
        <w:t>on teaduskirjanduse põhjal võimalik liigitada erinevalt, üks võimalik on järgmine</w:t>
      </w:r>
      <w:r w:rsidRPr="00F55D54">
        <w:rPr>
          <w:rFonts w:ascii="Times New Roman" w:eastAsia="Times New Roman" w:hAnsi="Times New Roman" w:cs="Times New Roman"/>
          <w:kern w:val="0"/>
          <w:sz w:val="24"/>
          <w:szCs w:val="24"/>
          <w:lang w:eastAsia="et-EE"/>
          <w14:ligatures w14:val="none"/>
        </w:rPr>
        <w:t>: individuaalse</w:t>
      </w:r>
      <w:r w:rsidR="005A454A" w:rsidRPr="00F55D54">
        <w:rPr>
          <w:rFonts w:ascii="Times New Roman" w:eastAsia="Times New Roman" w:hAnsi="Times New Roman" w:cs="Times New Roman"/>
          <w:kern w:val="0"/>
          <w:sz w:val="24"/>
          <w:szCs w:val="24"/>
          <w:lang w:eastAsia="et-EE"/>
          <w14:ligatures w14:val="none"/>
        </w:rPr>
        <w:t>d</w:t>
      </w:r>
      <w:r w:rsidRPr="00F55D54">
        <w:rPr>
          <w:rFonts w:ascii="Times New Roman" w:eastAsia="Times New Roman" w:hAnsi="Times New Roman" w:cs="Times New Roman"/>
          <w:kern w:val="0"/>
          <w:sz w:val="24"/>
          <w:szCs w:val="24"/>
          <w:lang w:eastAsia="et-EE"/>
          <w14:ligatures w14:val="none"/>
        </w:rPr>
        <w:t xml:space="preserve"> põhjus</w:t>
      </w:r>
      <w:r w:rsidR="005A454A" w:rsidRPr="00F55D54">
        <w:rPr>
          <w:rFonts w:ascii="Times New Roman" w:eastAsia="Times New Roman" w:hAnsi="Times New Roman" w:cs="Times New Roman"/>
          <w:kern w:val="0"/>
          <w:sz w:val="24"/>
          <w:szCs w:val="24"/>
          <w:lang w:eastAsia="et-EE"/>
          <w14:ligatures w14:val="none"/>
        </w:rPr>
        <w:t>ed</w:t>
      </w:r>
      <w:r w:rsidRPr="00F55D54">
        <w:rPr>
          <w:rFonts w:ascii="Times New Roman" w:eastAsia="Times New Roman" w:hAnsi="Times New Roman" w:cs="Times New Roman"/>
          <w:kern w:val="0"/>
          <w:sz w:val="24"/>
          <w:szCs w:val="24"/>
          <w:lang w:eastAsia="et-EE"/>
          <w14:ligatures w14:val="none"/>
        </w:rPr>
        <w:t>, perega seotud põhjus</w:t>
      </w:r>
      <w:r w:rsidR="005A454A" w:rsidRPr="00F55D54">
        <w:rPr>
          <w:rFonts w:ascii="Times New Roman" w:eastAsia="Times New Roman" w:hAnsi="Times New Roman" w:cs="Times New Roman"/>
          <w:kern w:val="0"/>
          <w:sz w:val="24"/>
          <w:szCs w:val="24"/>
          <w:lang w:eastAsia="et-EE"/>
          <w14:ligatures w14:val="none"/>
        </w:rPr>
        <w:t>ed</w:t>
      </w:r>
      <w:r w:rsidRPr="00F55D54">
        <w:rPr>
          <w:rFonts w:ascii="Times New Roman" w:eastAsia="Times New Roman" w:hAnsi="Times New Roman" w:cs="Times New Roman"/>
          <w:kern w:val="0"/>
          <w:sz w:val="24"/>
          <w:szCs w:val="24"/>
          <w:lang w:eastAsia="et-EE"/>
          <w14:ligatures w14:val="none"/>
        </w:rPr>
        <w:t>, kooliga seotud põhjus</w:t>
      </w:r>
      <w:r w:rsidR="005A454A" w:rsidRPr="00F55D54">
        <w:rPr>
          <w:rFonts w:ascii="Times New Roman" w:eastAsia="Times New Roman" w:hAnsi="Times New Roman" w:cs="Times New Roman"/>
          <w:kern w:val="0"/>
          <w:sz w:val="24"/>
          <w:szCs w:val="24"/>
          <w:lang w:eastAsia="et-EE"/>
          <w14:ligatures w14:val="none"/>
        </w:rPr>
        <w:t>ed</w:t>
      </w:r>
      <w:r w:rsidRPr="00F55D54">
        <w:rPr>
          <w:rFonts w:ascii="Times New Roman" w:eastAsia="Times New Roman" w:hAnsi="Times New Roman" w:cs="Times New Roman"/>
          <w:kern w:val="0"/>
          <w:sz w:val="24"/>
          <w:szCs w:val="24"/>
          <w:lang w:eastAsia="et-EE"/>
          <w14:ligatures w14:val="none"/>
        </w:rPr>
        <w:t xml:space="preserve"> ja kogukonna või sõprade ja eakaaslastega seotud põhjus</w:t>
      </w:r>
      <w:r w:rsidR="005A454A" w:rsidRPr="00F55D54">
        <w:rPr>
          <w:rFonts w:ascii="Times New Roman" w:eastAsia="Times New Roman" w:hAnsi="Times New Roman" w:cs="Times New Roman"/>
          <w:kern w:val="0"/>
          <w:sz w:val="24"/>
          <w:szCs w:val="24"/>
          <w:lang w:eastAsia="et-EE"/>
          <w14:ligatures w14:val="none"/>
        </w:rPr>
        <w:t>ed</w:t>
      </w:r>
      <w:r w:rsidR="006278F5" w:rsidRPr="00F55D54">
        <w:rPr>
          <w:rStyle w:val="Allmrkuseviide"/>
          <w:rFonts w:ascii="Times New Roman" w:eastAsia="Times New Roman" w:hAnsi="Times New Roman" w:cs="Times New Roman"/>
          <w:kern w:val="0"/>
          <w:sz w:val="24"/>
          <w:szCs w:val="24"/>
          <w:lang w:eastAsia="et-EE"/>
          <w14:ligatures w14:val="none"/>
        </w:rPr>
        <w:footnoteReference w:id="4"/>
      </w:r>
      <w:r w:rsidRPr="00F55D54">
        <w:rPr>
          <w:rFonts w:ascii="Times New Roman" w:eastAsia="Times New Roman" w:hAnsi="Times New Roman" w:cs="Times New Roman"/>
          <w:kern w:val="0"/>
          <w:sz w:val="24"/>
          <w:szCs w:val="24"/>
          <w:lang w:eastAsia="et-EE"/>
          <w14:ligatures w14:val="none"/>
        </w:rPr>
        <w:t xml:space="preserve">. </w:t>
      </w:r>
      <w:r w:rsidR="004D5526" w:rsidRPr="00F55D54">
        <w:rPr>
          <w:rFonts w:ascii="Times New Roman" w:eastAsia="Times New Roman" w:hAnsi="Times New Roman" w:cs="Times New Roman"/>
          <w:kern w:val="0"/>
          <w:sz w:val="24"/>
          <w:szCs w:val="24"/>
          <w:lang w:eastAsia="et-EE"/>
          <w14:ligatures w14:val="none"/>
        </w:rPr>
        <w:t xml:space="preserve">Põhjused esinevad sageli koosmõjus. </w:t>
      </w:r>
      <w:r w:rsidRPr="00F55D54">
        <w:rPr>
          <w:rFonts w:ascii="Times New Roman" w:eastAsia="Times New Roman" w:hAnsi="Times New Roman" w:cs="Times New Roman"/>
          <w:kern w:val="0"/>
          <w:sz w:val="24"/>
          <w:szCs w:val="24"/>
          <w:lang w:eastAsia="et-EE"/>
          <w14:ligatures w14:val="none"/>
        </w:rPr>
        <w:t xml:space="preserve">Individuaalseteks põhjusteks </w:t>
      </w:r>
      <w:r w:rsidR="001856CF" w:rsidRPr="00F55D54">
        <w:rPr>
          <w:rFonts w:ascii="Times New Roman" w:eastAsia="Times New Roman" w:hAnsi="Times New Roman" w:cs="Times New Roman"/>
          <w:kern w:val="0"/>
          <w:sz w:val="24"/>
          <w:szCs w:val="24"/>
          <w:lang w:eastAsia="et-EE"/>
          <w14:ligatures w14:val="none"/>
        </w:rPr>
        <w:t>võivad liigituda</w:t>
      </w:r>
      <w:r w:rsidRPr="00F55D54">
        <w:rPr>
          <w:rFonts w:ascii="Times New Roman" w:eastAsia="Times New Roman" w:hAnsi="Times New Roman" w:cs="Times New Roman"/>
          <w:kern w:val="0"/>
          <w:sz w:val="24"/>
          <w:szCs w:val="24"/>
          <w:lang w:eastAsia="et-EE"/>
          <w14:ligatures w14:val="none"/>
        </w:rPr>
        <w:t xml:space="preserve"> õpioskuste ja -harjumuste puudumine (mis tuleneb enamasti varasemast hariduskogemusest), personaalsed suhtumised ja väärtused, madal enesehinnang ning mittekohane käitumine koolis, huvi- ja </w:t>
      </w:r>
      <w:r w:rsidRPr="00F55D54">
        <w:rPr>
          <w:rFonts w:ascii="Times New Roman" w:eastAsia="Times New Roman" w:hAnsi="Times New Roman" w:cs="Times New Roman"/>
          <w:kern w:val="0"/>
          <w:sz w:val="24"/>
          <w:szCs w:val="24"/>
          <w:lang w:eastAsia="et-EE"/>
          <w14:ligatures w14:val="none"/>
        </w:rPr>
        <w:lastRenderedPageBreak/>
        <w:t>motivatsioonipuudus, kooliväsimus</w:t>
      </w:r>
      <w:r w:rsidR="00F14BC0" w:rsidRPr="00F55D54">
        <w:rPr>
          <w:rFonts w:ascii="Times New Roman" w:eastAsia="Times New Roman" w:hAnsi="Times New Roman" w:cs="Times New Roman"/>
          <w:kern w:val="0"/>
          <w:sz w:val="24"/>
          <w:szCs w:val="24"/>
          <w:lang w:eastAsia="et-EE"/>
          <w14:ligatures w14:val="none"/>
        </w:rPr>
        <w:t>. Lisaks mõjutavad</w:t>
      </w:r>
      <w:r w:rsidRPr="00F55D54">
        <w:rPr>
          <w:rFonts w:ascii="Times New Roman" w:eastAsia="Times New Roman" w:hAnsi="Times New Roman" w:cs="Times New Roman"/>
          <w:kern w:val="0"/>
          <w:sz w:val="24"/>
          <w:szCs w:val="24"/>
          <w:lang w:eastAsia="et-EE"/>
          <w14:ligatures w14:val="none"/>
        </w:rPr>
        <w:t xml:space="preserve"> </w:t>
      </w:r>
      <w:r w:rsidR="004425FA" w:rsidRPr="00F55D54">
        <w:rPr>
          <w:rFonts w:ascii="Times New Roman" w:eastAsia="Times New Roman" w:hAnsi="Times New Roman" w:cs="Times New Roman"/>
          <w:kern w:val="0"/>
          <w:sz w:val="24"/>
          <w:szCs w:val="24"/>
          <w:lang w:eastAsia="et-EE"/>
          <w14:ligatures w14:val="none"/>
        </w:rPr>
        <w:t>näiteks</w:t>
      </w:r>
      <w:r w:rsidRPr="00F55D54">
        <w:rPr>
          <w:rFonts w:ascii="Times New Roman" w:eastAsia="Times New Roman" w:hAnsi="Times New Roman" w:cs="Times New Roman"/>
          <w:kern w:val="0"/>
          <w:sz w:val="24"/>
          <w:szCs w:val="24"/>
          <w:lang w:eastAsia="et-EE"/>
          <w14:ligatures w14:val="none"/>
        </w:rPr>
        <w:t xml:space="preserve"> eriala sobimatus</w:t>
      </w:r>
      <w:r w:rsidR="004425FA" w:rsidRPr="00F55D54">
        <w:rPr>
          <w:rFonts w:ascii="Times New Roman" w:eastAsia="Times New Roman" w:hAnsi="Times New Roman" w:cs="Times New Roman"/>
          <w:kern w:val="0"/>
          <w:sz w:val="24"/>
          <w:szCs w:val="24"/>
          <w:lang w:eastAsia="et-EE"/>
          <w14:ligatures w14:val="none"/>
        </w:rPr>
        <w:t xml:space="preserve"> või</w:t>
      </w:r>
      <w:r w:rsidRPr="00F55D54">
        <w:rPr>
          <w:rFonts w:ascii="Times New Roman" w:eastAsia="Times New Roman" w:hAnsi="Times New Roman" w:cs="Times New Roman"/>
          <w:kern w:val="0"/>
          <w:sz w:val="24"/>
          <w:szCs w:val="24"/>
          <w:lang w:eastAsia="et-EE"/>
          <w14:ligatures w14:val="none"/>
        </w:rPr>
        <w:t xml:space="preserve"> terviseprobleemid. Koduga seotud riskifaktoriteks on pereliikmete madal haridustase, pere raske majanduslik olukord, kooli ja kodu vaheline puudulik kontakt, kodupoolne vähene huvi kooli suhtes ja vähene seotus kooliga, lapse probleemsed suhted vanematega. Koduga seonduvalt mõjutavad koolist väljalangemist ka õpilase varased täiskasvanu kohustused või vanematest eraldi elamine, mis võib omakorda seostuda vanemate alkoholismi, välismaal töötamise, varase lapsevanemaks saamise vm põhjustega. Riskifaktoriks on ka üksikvanemaga pere. Kooliga seotud põhjusteks peetakse õpilase sagedat puudumist, akadeemilist ebaedu, madalat õpimotivatsiooni, klassikursuse kordama jäämist, sagedast kooli vahetamist, negatiivset koolikliimat, suhteid kaasõpilaste ja õpetajatega. Probleemiks võivad olla õpetajate madalad ootused õpilaste suhtes ning õpilaste individuaalsete erinevuste</w:t>
      </w:r>
      <w:r w:rsidR="00884A54" w:rsidRPr="00F55D54">
        <w:rPr>
          <w:rFonts w:ascii="Times New Roman" w:eastAsia="Times New Roman" w:hAnsi="Times New Roman" w:cs="Times New Roman"/>
          <w:kern w:val="0"/>
          <w:sz w:val="24"/>
          <w:szCs w:val="24"/>
          <w:lang w:eastAsia="et-EE"/>
          <w14:ligatures w14:val="none"/>
        </w:rPr>
        <w:t xml:space="preserve"> ja arenguvajaduste</w:t>
      </w:r>
      <w:r w:rsidRPr="00F55D54">
        <w:rPr>
          <w:rFonts w:ascii="Times New Roman" w:eastAsia="Times New Roman" w:hAnsi="Times New Roman" w:cs="Times New Roman"/>
          <w:kern w:val="0"/>
          <w:sz w:val="24"/>
          <w:szCs w:val="24"/>
          <w:lang w:eastAsia="et-EE"/>
          <w14:ligatures w14:val="none"/>
        </w:rPr>
        <w:t>ga mittearvestamine. Kooliga seonduvad ka tugivõrgustiku ja -süsteemi puudumine, karjäärinõustamise nõrkus, raskendatud ligipääs hariduse omandamisele (vajalik kool asub kaugel, kaasnevad kulud jms). Sõprade ja eakaaslastega seotuna saab esile tuua kooli- ja klassikaaslaste halba mõju koolist põhjuseta puudumistele ning kooliväliste sõprade ja eakaaslaste mõju varastamisele ja uimastite tarvitamisele.</w:t>
      </w:r>
      <w:r w:rsidRPr="00F55D54">
        <w:rPr>
          <w:rStyle w:val="Allmrkuseviide"/>
          <w:rFonts w:ascii="Times New Roman" w:eastAsia="Times New Roman" w:hAnsi="Times New Roman" w:cs="Times New Roman"/>
          <w:kern w:val="0"/>
          <w:sz w:val="24"/>
          <w:szCs w:val="24"/>
          <w:lang w:eastAsia="et-EE"/>
          <w14:ligatures w14:val="none"/>
        </w:rPr>
        <w:footnoteReference w:id="5"/>
      </w:r>
      <w:r w:rsidRPr="00F55D54">
        <w:rPr>
          <w:rFonts w:ascii="Times New Roman" w:eastAsia="Times New Roman" w:hAnsi="Times New Roman" w:cs="Times New Roman"/>
          <w:kern w:val="0"/>
          <w:sz w:val="24"/>
          <w:szCs w:val="24"/>
          <w:lang w:eastAsia="et-EE"/>
          <w14:ligatures w14:val="none"/>
        </w:rPr>
        <w:t xml:space="preserve"> </w:t>
      </w:r>
      <w:r w:rsidR="009915B4" w:rsidRPr="00F55D54">
        <w:rPr>
          <w:rFonts w:ascii="Times New Roman" w:eastAsia="Times New Roman" w:hAnsi="Times New Roman" w:cs="Times New Roman"/>
          <w:kern w:val="0"/>
          <w:sz w:val="24"/>
          <w:szCs w:val="24"/>
          <w:lang w:eastAsia="et-EE"/>
          <w14:ligatures w14:val="none"/>
        </w:rPr>
        <w:t xml:space="preserve"> </w:t>
      </w:r>
    </w:p>
    <w:p w14:paraId="6FAA1D3F" w14:textId="77777777" w:rsidR="00F55D54" w:rsidRPr="00F55D54" w:rsidRDefault="00F55D54" w:rsidP="00F55D54">
      <w:pPr>
        <w:shd w:val="clear" w:color="auto" w:fill="FFFFFF" w:themeFill="background1"/>
        <w:spacing w:after="0" w:line="240" w:lineRule="auto"/>
        <w:jc w:val="both"/>
        <w:rPr>
          <w:rFonts w:ascii="Times New Roman" w:eastAsia="Times New Roman" w:hAnsi="Times New Roman" w:cs="Times New Roman"/>
          <w:sz w:val="24"/>
          <w:szCs w:val="24"/>
          <w:lang w:eastAsia="et-EE"/>
        </w:rPr>
      </w:pPr>
    </w:p>
    <w:p w14:paraId="4CE16D06" w14:textId="0052DA64" w:rsidR="00341EFE" w:rsidRDefault="00BE686A" w:rsidP="00F55D54">
      <w:pPr>
        <w:shd w:val="clear" w:color="auto" w:fill="FFFFFF" w:themeFill="background1"/>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 xml:space="preserve">Üksnes </w:t>
      </w:r>
      <w:r w:rsidR="003E5136" w:rsidRPr="00F55D54">
        <w:rPr>
          <w:rFonts w:ascii="Times New Roman" w:eastAsia="Times New Roman" w:hAnsi="Times New Roman" w:cs="Times New Roman"/>
          <w:kern w:val="0"/>
          <w:sz w:val="24"/>
          <w:szCs w:val="24"/>
          <w:lang w:eastAsia="et-EE"/>
          <w14:ligatures w14:val="none"/>
        </w:rPr>
        <w:t xml:space="preserve">õppimiskohustuse ea tõstmine ei kõrvalda koolist väljalangemise põhjuseid, on </w:t>
      </w:r>
      <w:r w:rsidR="002E3910" w:rsidRPr="00F55D54">
        <w:rPr>
          <w:rFonts w:ascii="Times New Roman" w:eastAsia="Times New Roman" w:hAnsi="Times New Roman" w:cs="Times New Roman"/>
          <w:kern w:val="0"/>
          <w:sz w:val="24"/>
          <w:szCs w:val="24"/>
          <w:lang w:eastAsia="et-EE"/>
          <w14:ligatures w14:val="none"/>
        </w:rPr>
        <w:t>selle kõrval olulised ka muud meetmed, mis eelnevalt nimetatud põhjuseid adresseerivad</w:t>
      </w:r>
      <w:r w:rsidR="000B3778" w:rsidRPr="00F55D54">
        <w:rPr>
          <w:rFonts w:ascii="Times New Roman" w:eastAsia="Times New Roman" w:hAnsi="Times New Roman" w:cs="Times New Roman"/>
          <w:kern w:val="0"/>
          <w:sz w:val="24"/>
          <w:szCs w:val="24"/>
          <w:lang w:eastAsia="et-EE"/>
          <w14:ligatures w14:val="none"/>
        </w:rPr>
        <w:t>. Seetõttu sisaldab eelnõu ettepanekuid muudatusteks, mille tulemusena muutub</w:t>
      </w:r>
      <w:r w:rsidR="002E3910" w:rsidRPr="00F55D54">
        <w:rPr>
          <w:rFonts w:ascii="Times New Roman" w:eastAsia="Times New Roman" w:hAnsi="Times New Roman" w:cs="Times New Roman"/>
          <w:kern w:val="0"/>
          <w:sz w:val="24"/>
          <w:szCs w:val="24"/>
          <w:lang w:eastAsia="et-EE"/>
          <w14:ligatures w14:val="none"/>
        </w:rPr>
        <w:t xml:space="preserve"> õpe paindlik</w:t>
      </w:r>
      <w:r w:rsidR="000B3778" w:rsidRPr="00F55D54">
        <w:rPr>
          <w:rFonts w:ascii="Times New Roman" w:eastAsia="Times New Roman" w:hAnsi="Times New Roman" w:cs="Times New Roman"/>
          <w:kern w:val="0"/>
          <w:sz w:val="24"/>
          <w:szCs w:val="24"/>
          <w:lang w:eastAsia="et-EE"/>
          <w14:ligatures w14:val="none"/>
        </w:rPr>
        <w:t xml:space="preserve">umaks, praktilisemaks ja võimaldab senisest enam arvestada õppijate huvidega. </w:t>
      </w:r>
      <w:r w:rsidR="00872F76" w:rsidRPr="00F55D54">
        <w:rPr>
          <w:rFonts w:ascii="Times New Roman" w:eastAsia="Times New Roman" w:hAnsi="Times New Roman" w:cs="Times New Roman"/>
          <w:kern w:val="0"/>
          <w:sz w:val="24"/>
          <w:szCs w:val="24"/>
          <w:lang w:eastAsia="et-EE"/>
          <w14:ligatures w14:val="none"/>
        </w:rPr>
        <w:t>Valik- ja koolieksamite kaotamisega on võimalik mõnevõrra vähendada</w:t>
      </w:r>
      <w:r w:rsidR="000B3778" w:rsidRPr="00F55D54">
        <w:rPr>
          <w:rFonts w:ascii="Times New Roman" w:eastAsia="Times New Roman" w:hAnsi="Times New Roman" w:cs="Times New Roman"/>
          <w:kern w:val="0"/>
          <w:sz w:val="24"/>
          <w:szCs w:val="24"/>
          <w:lang w:eastAsia="et-EE"/>
          <w14:ligatures w14:val="none"/>
        </w:rPr>
        <w:t xml:space="preserve"> </w:t>
      </w:r>
      <w:r w:rsidR="002E3910" w:rsidRPr="00F55D54">
        <w:rPr>
          <w:rFonts w:ascii="Times New Roman" w:eastAsia="Times New Roman" w:hAnsi="Times New Roman" w:cs="Times New Roman"/>
          <w:kern w:val="0"/>
          <w:sz w:val="24"/>
          <w:szCs w:val="24"/>
          <w:lang w:eastAsia="et-EE"/>
          <w14:ligatures w14:val="none"/>
        </w:rPr>
        <w:t>õppija</w:t>
      </w:r>
      <w:r w:rsidR="000B3778" w:rsidRPr="00F55D54">
        <w:rPr>
          <w:rFonts w:ascii="Times New Roman" w:eastAsia="Times New Roman" w:hAnsi="Times New Roman" w:cs="Times New Roman"/>
          <w:kern w:val="0"/>
          <w:sz w:val="24"/>
          <w:szCs w:val="24"/>
          <w:lang w:eastAsia="et-EE"/>
          <w14:ligatures w14:val="none"/>
        </w:rPr>
        <w:t>te</w:t>
      </w:r>
      <w:r w:rsidR="002E3910" w:rsidRPr="00F55D54">
        <w:rPr>
          <w:rFonts w:ascii="Times New Roman" w:eastAsia="Times New Roman" w:hAnsi="Times New Roman" w:cs="Times New Roman"/>
          <w:kern w:val="0"/>
          <w:sz w:val="24"/>
          <w:szCs w:val="24"/>
          <w:lang w:eastAsia="et-EE"/>
          <w14:ligatures w14:val="none"/>
        </w:rPr>
        <w:t xml:space="preserve"> koormus</w:t>
      </w:r>
      <w:r w:rsidR="00872F76" w:rsidRPr="00F55D54">
        <w:rPr>
          <w:rFonts w:ascii="Times New Roman" w:eastAsia="Times New Roman" w:hAnsi="Times New Roman" w:cs="Times New Roman"/>
          <w:kern w:val="0"/>
          <w:sz w:val="24"/>
          <w:szCs w:val="24"/>
          <w:lang w:eastAsia="et-EE"/>
          <w14:ligatures w14:val="none"/>
        </w:rPr>
        <w:t>t</w:t>
      </w:r>
      <w:r w:rsidR="002E3910" w:rsidRPr="00F55D54">
        <w:rPr>
          <w:rFonts w:ascii="Times New Roman" w:eastAsia="Times New Roman" w:hAnsi="Times New Roman" w:cs="Times New Roman"/>
          <w:kern w:val="0"/>
          <w:sz w:val="24"/>
          <w:szCs w:val="24"/>
          <w:lang w:eastAsia="et-EE"/>
          <w14:ligatures w14:val="none"/>
        </w:rPr>
        <w:t xml:space="preserve"> ning </w:t>
      </w:r>
      <w:r w:rsidR="00872F76" w:rsidRPr="00F55D54">
        <w:rPr>
          <w:rFonts w:ascii="Times New Roman" w:eastAsia="Times New Roman" w:hAnsi="Times New Roman" w:cs="Times New Roman"/>
          <w:kern w:val="0"/>
          <w:sz w:val="24"/>
          <w:szCs w:val="24"/>
          <w:lang w:eastAsia="et-EE"/>
          <w14:ligatures w14:val="none"/>
        </w:rPr>
        <w:t xml:space="preserve">leevendada </w:t>
      </w:r>
      <w:r w:rsidR="002E3910" w:rsidRPr="00F55D54">
        <w:rPr>
          <w:rFonts w:ascii="Times New Roman" w:eastAsia="Times New Roman" w:hAnsi="Times New Roman" w:cs="Times New Roman"/>
          <w:kern w:val="0"/>
          <w:sz w:val="24"/>
          <w:szCs w:val="24"/>
          <w:lang w:eastAsia="et-EE"/>
          <w14:ligatures w14:val="none"/>
        </w:rPr>
        <w:t>seeläbi</w:t>
      </w:r>
      <w:r w:rsidR="00872F76" w:rsidRPr="00F55D54">
        <w:rPr>
          <w:rFonts w:ascii="Times New Roman" w:eastAsia="Times New Roman" w:hAnsi="Times New Roman" w:cs="Times New Roman"/>
          <w:kern w:val="0"/>
          <w:sz w:val="24"/>
          <w:szCs w:val="24"/>
          <w:lang w:eastAsia="et-EE"/>
          <w14:ligatures w14:val="none"/>
        </w:rPr>
        <w:t xml:space="preserve"> ka</w:t>
      </w:r>
      <w:r w:rsidR="002E3910" w:rsidRPr="00F55D54">
        <w:rPr>
          <w:rFonts w:ascii="Times New Roman" w:eastAsia="Times New Roman" w:hAnsi="Times New Roman" w:cs="Times New Roman"/>
          <w:kern w:val="0"/>
          <w:sz w:val="24"/>
          <w:szCs w:val="24"/>
          <w:lang w:eastAsia="et-EE"/>
          <w14:ligatures w14:val="none"/>
        </w:rPr>
        <w:t xml:space="preserve"> kooliväsimus</w:t>
      </w:r>
      <w:r w:rsidR="000B3778" w:rsidRPr="00F55D54">
        <w:rPr>
          <w:rFonts w:ascii="Times New Roman" w:eastAsia="Times New Roman" w:hAnsi="Times New Roman" w:cs="Times New Roman"/>
          <w:kern w:val="0"/>
          <w:sz w:val="24"/>
          <w:szCs w:val="24"/>
          <w:lang w:eastAsia="et-EE"/>
          <w14:ligatures w14:val="none"/>
        </w:rPr>
        <w:t xml:space="preserve">. </w:t>
      </w:r>
      <w:r w:rsidR="00872F76" w:rsidRPr="00F55D54">
        <w:rPr>
          <w:rFonts w:ascii="Times New Roman" w:eastAsia="Times New Roman" w:hAnsi="Times New Roman" w:cs="Times New Roman"/>
          <w:kern w:val="0"/>
          <w:sz w:val="24"/>
          <w:szCs w:val="24"/>
          <w:lang w:eastAsia="et-EE"/>
          <w14:ligatures w14:val="none"/>
        </w:rPr>
        <w:t xml:space="preserve">Samuti toetab mitteformaalõppe arvestamine (ehk muul viisil õppimise tunnustamine formaalõppe osana) õpihuvi säilimist ning õpitulemuste saavutamist. </w:t>
      </w:r>
      <w:r w:rsidR="000B3778" w:rsidRPr="00F55D54">
        <w:rPr>
          <w:rFonts w:ascii="Times New Roman" w:eastAsia="Times New Roman" w:hAnsi="Times New Roman" w:cs="Times New Roman"/>
          <w:kern w:val="0"/>
          <w:sz w:val="24"/>
          <w:szCs w:val="24"/>
          <w:lang w:eastAsia="et-EE"/>
          <w14:ligatures w14:val="none"/>
        </w:rPr>
        <w:t xml:space="preserve">Samas ei oleks need meetmed ilma õppimiskohustuse ea tõstmiseta piisavad, et koolist välja langemist vähendada. Andmed näitavad selgelt, et haridustee katkestamine kasvab hüppeliselt just pärast </w:t>
      </w:r>
      <w:r w:rsidR="00341EFE" w:rsidRPr="00F55D54">
        <w:rPr>
          <w:rFonts w:ascii="Times New Roman" w:eastAsia="Times New Roman" w:hAnsi="Times New Roman" w:cs="Times New Roman"/>
          <w:kern w:val="0"/>
          <w:sz w:val="24"/>
          <w:szCs w:val="24"/>
          <w:lang w:eastAsia="et-EE"/>
          <w14:ligatures w14:val="none"/>
        </w:rPr>
        <w:t xml:space="preserve">kehtiva koolikohustuse täitmist. </w:t>
      </w:r>
    </w:p>
    <w:p w14:paraId="2A901D37" w14:textId="77777777" w:rsidR="00F55D54" w:rsidRPr="00F55D54" w:rsidRDefault="00F55D54" w:rsidP="00F55D54">
      <w:pPr>
        <w:shd w:val="clear" w:color="auto" w:fill="FFFFFF" w:themeFill="background1"/>
        <w:spacing w:after="0" w:line="240" w:lineRule="auto"/>
        <w:jc w:val="both"/>
        <w:rPr>
          <w:rFonts w:ascii="Times New Roman" w:eastAsia="Times New Roman" w:hAnsi="Times New Roman" w:cs="Times New Roman"/>
          <w:sz w:val="24"/>
          <w:szCs w:val="24"/>
          <w:lang w:eastAsia="et-EE"/>
        </w:rPr>
      </w:pPr>
    </w:p>
    <w:p w14:paraId="57394569" w14:textId="6225D086" w:rsidR="002052EE" w:rsidRDefault="00484AD4" w:rsidP="00F55D54">
      <w:pPr>
        <w:shd w:val="clear" w:color="auto" w:fill="FFFFFF" w:themeFill="background1"/>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 xml:space="preserve">Andmed näitavad, et kriitiline on haridussüsteemis püsimiseks just põhihariduse järel õpingutega jätkamine. Statistikaameti andmetel on põhiharidusega jäämine üks olulisimaid riskitegureid </w:t>
      </w:r>
      <w:commentRangeStart w:id="7"/>
      <w:r w:rsidRPr="00F55D54">
        <w:rPr>
          <w:rFonts w:ascii="Times New Roman" w:eastAsia="Times New Roman" w:hAnsi="Times New Roman" w:cs="Times New Roman"/>
          <w:kern w:val="0"/>
          <w:sz w:val="24"/>
          <w:szCs w:val="24"/>
          <w:lang w:eastAsia="et-EE"/>
          <w14:ligatures w14:val="none"/>
        </w:rPr>
        <w:t>NEET</w:t>
      </w:r>
      <w:commentRangeEnd w:id="7"/>
      <w:r w:rsidR="00581117">
        <w:rPr>
          <w:rStyle w:val="Kommentaariviide"/>
          <w:rFonts w:ascii="Calibri" w:eastAsia="Calibri" w:hAnsi="Calibri" w:cs="Calibri"/>
          <w:kern w:val="0"/>
          <w:lang w:eastAsia="et-EE"/>
          <w14:ligatures w14:val="none"/>
        </w:rPr>
        <w:commentReference w:id="7"/>
      </w:r>
      <w:r w:rsidRPr="00F55D54">
        <w:rPr>
          <w:rFonts w:ascii="Times New Roman" w:eastAsia="Times New Roman" w:hAnsi="Times New Roman" w:cs="Times New Roman"/>
          <w:kern w:val="0"/>
          <w:sz w:val="24"/>
          <w:szCs w:val="24"/>
          <w:lang w:eastAsia="et-EE"/>
          <w14:ligatures w14:val="none"/>
        </w:rPr>
        <w:t xml:space="preserve"> staatusesse sattumiseks kahekümnendates eluaastateks. Seetõttu on oluline, et </w:t>
      </w:r>
      <w:r w:rsidR="00341EFE" w:rsidRPr="00F55D54">
        <w:rPr>
          <w:rFonts w:ascii="Times New Roman" w:eastAsia="Times New Roman" w:hAnsi="Times New Roman" w:cs="Times New Roman"/>
          <w:kern w:val="0"/>
          <w:sz w:val="24"/>
          <w:szCs w:val="24"/>
          <w:lang w:eastAsia="et-EE"/>
          <w14:ligatures w14:val="none"/>
        </w:rPr>
        <w:t>kohalik omavalitsus jõuaks iga tema territooriumil elava lapseni, kes kooli ei jõua ning selgitaks välja õppimiskohustuse mittetäitmise põhjused</w:t>
      </w:r>
      <w:r w:rsidR="00462BD4" w:rsidRPr="00F55D54">
        <w:rPr>
          <w:rFonts w:ascii="Times New Roman" w:eastAsia="Times New Roman" w:hAnsi="Times New Roman" w:cs="Times New Roman"/>
          <w:kern w:val="0"/>
          <w:sz w:val="24"/>
          <w:szCs w:val="24"/>
          <w:lang w:eastAsia="et-EE"/>
          <w14:ligatures w14:val="none"/>
        </w:rPr>
        <w:t>, hindama kellele ja missuguseid meetmeid on vajalik rakendada ning tagama lahenduseni jõudmise.</w:t>
      </w:r>
    </w:p>
    <w:p w14:paraId="0429087C" w14:textId="77777777" w:rsidR="00F55D54" w:rsidRPr="00F55D54" w:rsidRDefault="00F55D54" w:rsidP="00F55D54">
      <w:pPr>
        <w:shd w:val="clear" w:color="auto" w:fill="FFFFFF" w:themeFill="background1"/>
        <w:spacing w:after="0" w:line="240" w:lineRule="auto"/>
        <w:jc w:val="both"/>
        <w:rPr>
          <w:rFonts w:ascii="Times New Roman" w:hAnsi="Times New Roman" w:cs="Times New Roman"/>
          <w:sz w:val="24"/>
          <w:szCs w:val="24"/>
        </w:rPr>
      </w:pPr>
    </w:p>
    <w:p w14:paraId="2E409697" w14:textId="2F8E3AE5" w:rsidR="002052EE" w:rsidRPr="00F55D54" w:rsidRDefault="00462BD4" w:rsidP="00F55D54">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Selleks, et kõik põhikooli lõpetajad samas edasisse õppesse siirduksid, on vajalik luua ühtne infotehnoloogiline keskkond. See hõlbustaks selgelt protsessi nii õppija (kui vanema) vaates, kui ka kooli, kohaliku omavalitsuse ja riigi vaates. Soomes, kus õppimiskohustus jõustus paar aastat tagasi, loob seireks eelduse just koguvalimit hõlmav sisseastumise infosüsteem.  Elektroonilistele eksamitele üleminek hõlbustab</w:t>
      </w:r>
      <w:r w:rsidR="00AC49E5" w:rsidRPr="00F55D54">
        <w:rPr>
          <w:rFonts w:ascii="Times New Roman" w:hAnsi="Times New Roman" w:cs="Times New Roman"/>
          <w:sz w:val="24"/>
          <w:szCs w:val="24"/>
        </w:rPr>
        <w:t xml:space="preserve"> andmete </w:t>
      </w:r>
      <w:r w:rsidR="008E72F6" w:rsidRPr="00F55D54">
        <w:rPr>
          <w:rFonts w:ascii="Times New Roman" w:hAnsi="Times New Roman" w:cs="Times New Roman"/>
          <w:sz w:val="24"/>
          <w:szCs w:val="24"/>
        </w:rPr>
        <w:t>ristkasutust ehk asjatu dubleeriva hindamise vähendamist. Ü</w:t>
      </w:r>
      <w:r w:rsidR="002052EE" w:rsidRPr="00F55D54">
        <w:rPr>
          <w:rFonts w:ascii="Times New Roman" w:hAnsi="Times New Roman" w:cs="Times New Roman"/>
          <w:sz w:val="24"/>
          <w:szCs w:val="24"/>
        </w:rPr>
        <w:t xml:space="preserve">leminek </w:t>
      </w:r>
      <w:r w:rsidR="008E72F6" w:rsidRPr="00F55D54">
        <w:rPr>
          <w:rFonts w:ascii="Times New Roman" w:hAnsi="Times New Roman" w:cs="Times New Roman"/>
          <w:sz w:val="24"/>
          <w:szCs w:val="24"/>
        </w:rPr>
        <w:t>ühtse elektroonilise sisseastumiskeskkonna</w:t>
      </w:r>
      <w:r w:rsidR="002052EE" w:rsidRPr="00F55D54">
        <w:rPr>
          <w:rFonts w:ascii="Times New Roman" w:hAnsi="Times New Roman" w:cs="Times New Roman"/>
          <w:sz w:val="24"/>
          <w:szCs w:val="24"/>
        </w:rPr>
        <w:t xml:space="preserve"> </w:t>
      </w:r>
      <w:r w:rsidR="008E72F6" w:rsidRPr="00F55D54">
        <w:rPr>
          <w:rFonts w:ascii="Times New Roman" w:hAnsi="Times New Roman" w:cs="Times New Roman"/>
          <w:sz w:val="24"/>
          <w:szCs w:val="24"/>
        </w:rPr>
        <w:t xml:space="preserve">kasutamisele </w:t>
      </w:r>
      <w:r w:rsidR="006055E6" w:rsidRPr="00F55D54">
        <w:rPr>
          <w:rFonts w:ascii="Times New Roman" w:hAnsi="Times New Roman" w:cs="Times New Roman"/>
          <w:sz w:val="24"/>
          <w:szCs w:val="24"/>
        </w:rPr>
        <w:t>too</w:t>
      </w:r>
      <w:r w:rsidR="008E72F6" w:rsidRPr="00F55D54">
        <w:rPr>
          <w:rFonts w:ascii="Times New Roman" w:hAnsi="Times New Roman" w:cs="Times New Roman"/>
          <w:sz w:val="24"/>
          <w:szCs w:val="24"/>
        </w:rPr>
        <w:t xml:space="preserve">b </w:t>
      </w:r>
      <w:r w:rsidR="006055E6" w:rsidRPr="00F55D54">
        <w:rPr>
          <w:rFonts w:ascii="Times New Roman" w:hAnsi="Times New Roman" w:cs="Times New Roman"/>
          <w:sz w:val="24"/>
          <w:szCs w:val="24"/>
        </w:rPr>
        <w:t xml:space="preserve">kaasa </w:t>
      </w:r>
      <w:r w:rsidR="002052EE" w:rsidRPr="00F55D54">
        <w:rPr>
          <w:rFonts w:ascii="Times New Roman" w:hAnsi="Times New Roman" w:cs="Times New Roman"/>
          <w:sz w:val="24"/>
          <w:szCs w:val="24"/>
        </w:rPr>
        <w:t>vajadus</w:t>
      </w:r>
      <w:r w:rsidR="006055E6" w:rsidRPr="00F55D54">
        <w:rPr>
          <w:rFonts w:ascii="Times New Roman" w:hAnsi="Times New Roman" w:cs="Times New Roman"/>
          <w:sz w:val="24"/>
          <w:szCs w:val="24"/>
        </w:rPr>
        <w:t>e ümber korraldada</w:t>
      </w:r>
      <w:r w:rsidR="002052EE" w:rsidRPr="00F55D54">
        <w:rPr>
          <w:rFonts w:ascii="Times New Roman" w:hAnsi="Times New Roman" w:cs="Times New Roman"/>
          <w:sz w:val="24"/>
          <w:szCs w:val="24"/>
        </w:rPr>
        <w:t xml:space="preserve"> põhikooli lõpuklasside ja laiemalt </w:t>
      </w:r>
      <w:r w:rsidR="00623724" w:rsidRPr="00F55D54">
        <w:rPr>
          <w:rFonts w:ascii="Times New Roman" w:hAnsi="Times New Roman" w:cs="Times New Roman"/>
          <w:sz w:val="24"/>
          <w:szCs w:val="24"/>
        </w:rPr>
        <w:t>kolmanda</w:t>
      </w:r>
      <w:r w:rsidR="002052EE" w:rsidRPr="00F55D54">
        <w:rPr>
          <w:rFonts w:ascii="Times New Roman" w:hAnsi="Times New Roman" w:cs="Times New Roman"/>
          <w:sz w:val="24"/>
          <w:szCs w:val="24"/>
        </w:rPr>
        <w:t xml:space="preserve"> kooliastme </w:t>
      </w:r>
      <w:r w:rsidR="006055E6" w:rsidRPr="00F55D54">
        <w:rPr>
          <w:rFonts w:ascii="Times New Roman" w:hAnsi="Times New Roman" w:cs="Times New Roman"/>
          <w:sz w:val="24"/>
          <w:szCs w:val="24"/>
        </w:rPr>
        <w:t xml:space="preserve">õppekorraldust. </w:t>
      </w:r>
      <w:r w:rsidR="008B394C" w:rsidRPr="00F55D54">
        <w:rPr>
          <w:rFonts w:ascii="Times New Roman" w:hAnsi="Times New Roman" w:cs="Times New Roman"/>
          <w:sz w:val="24"/>
          <w:szCs w:val="24"/>
        </w:rPr>
        <w:t>Ümberkorralduste e</w:t>
      </w:r>
      <w:r w:rsidR="006055E6" w:rsidRPr="00F55D54">
        <w:rPr>
          <w:rFonts w:ascii="Times New Roman" w:hAnsi="Times New Roman" w:cs="Times New Roman"/>
          <w:sz w:val="24"/>
          <w:szCs w:val="24"/>
        </w:rPr>
        <w:t>esmärk on</w:t>
      </w:r>
      <w:r w:rsidR="002052EE" w:rsidRPr="00F55D54">
        <w:rPr>
          <w:rFonts w:ascii="Times New Roman" w:hAnsi="Times New Roman" w:cs="Times New Roman"/>
          <w:sz w:val="24"/>
          <w:szCs w:val="24"/>
        </w:rPr>
        <w:t xml:space="preserve"> leevendada nii õpilaste, kui ka koolide koormust</w:t>
      </w:r>
      <w:r w:rsidR="006055E6" w:rsidRPr="00F55D54">
        <w:rPr>
          <w:rFonts w:ascii="Times New Roman" w:hAnsi="Times New Roman" w:cs="Times New Roman"/>
          <w:sz w:val="24"/>
          <w:szCs w:val="24"/>
        </w:rPr>
        <w:t xml:space="preserve"> ning</w:t>
      </w:r>
      <w:r w:rsidR="002052EE" w:rsidRPr="00F55D54">
        <w:rPr>
          <w:rFonts w:ascii="Times New Roman" w:hAnsi="Times New Roman" w:cs="Times New Roman"/>
          <w:sz w:val="24"/>
          <w:szCs w:val="24"/>
        </w:rPr>
        <w:t xml:space="preserve"> vähendada võimalikke dubleerivaid tegevusi edasiõppimise sisendites. Seetõttu on otstarbekas vähendada </w:t>
      </w:r>
      <w:r w:rsidR="003E712F" w:rsidRPr="00F55D54">
        <w:rPr>
          <w:rFonts w:ascii="Times New Roman" w:hAnsi="Times New Roman" w:cs="Times New Roman"/>
          <w:sz w:val="24"/>
          <w:szCs w:val="24"/>
        </w:rPr>
        <w:t xml:space="preserve">ka </w:t>
      </w:r>
      <w:r w:rsidR="002052EE" w:rsidRPr="00F55D54">
        <w:rPr>
          <w:rFonts w:ascii="Times New Roman" w:hAnsi="Times New Roman" w:cs="Times New Roman"/>
          <w:sz w:val="24"/>
          <w:szCs w:val="24"/>
        </w:rPr>
        <w:t xml:space="preserve">põhikooli lõpus sooritatavate lõpueksamite arvu kolmelt kahele, jättes ära õpilase valitud aines sooritatava eksami. </w:t>
      </w:r>
    </w:p>
    <w:p w14:paraId="02562C21" w14:textId="77777777" w:rsidR="004C6BE7" w:rsidRPr="00F55D54" w:rsidRDefault="004C6BE7" w:rsidP="00F55D54">
      <w:pPr>
        <w:spacing w:after="0" w:line="240" w:lineRule="auto"/>
        <w:jc w:val="both"/>
        <w:rPr>
          <w:rFonts w:ascii="Times New Roman" w:hAnsi="Times New Roman" w:cs="Times New Roman"/>
          <w:sz w:val="24"/>
          <w:szCs w:val="24"/>
        </w:rPr>
      </w:pPr>
    </w:p>
    <w:p w14:paraId="6509B00C" w14:textId="49098722" w:rsidR="004C6BE7" w:rsidRDefault="004C6BE7" w:rsidP="00F55D54">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lastRenderedPageBreak/>
        <w:t>Õppimiskohustuse ulatuse muutus toob kaasa ka vajaduse tagada kõigile põhikooli järgsetele õppimiskohustusega noor</w:t>
      </w:r>
      <w:r w:rsidR="008B394C" w:rsidRPr="00F55D54">
        <w:rPr>
          <w:rFonts w:ascii="Times New Roman" w:hAnsi="Times New Roman" w:cs="Times New Roman"/>
          <w:sz w:val="24"/>
          <w:szCs w:val="24"/>
        </w:rPr>
        <w:t>t</w:t>
      </w:r>
      <w:r w:rsidRPr="00F55D54">
        <w:rPr>
          <w:rFonts w:ascii="Times New Roman" w:hAnsi="Times New Roman" w:cs="Times New Roman"/>
          <w:sz w:val="24"/>
          <w:szCs w:val="24"/>
        </w:rPr>
        <w:t xml:space="preserve">ele koht haridussüsteemis. Sellega seoses suureneb ka kutseõppeasutuste roll põhikoolijärgse õppe pakkumisel. Eelnõuga luuakse ettevalmistava õppe regulatsioon, mis hakkab asendama senist kutsevaliku õpet, kuid on mõeldud laiemale sihtrühmale. Ettevalmistava õppe pakkumisega tagab riik koha haridussüsteemis kõigile  õppimiskohustusega noortele, kes ei leia põhikoolijärgselt võimalust jätkata keskhariduses (sh kutsekeskhariduses) või kes vajavad muul põhjusel </w:t>
      </w:r>
      <w:r w:rsidR="00876764" w:rsidRPr="00F55D54">
        <w:rPr>
          <w:rFonts w:ascii="Times New Roman" w:hAnsi="Times New Roman" w:cs="Times New Roman"/>
          <w:sz w:val="24"/>
          <w:szCs w:val="24"/>
        </w:rPr>
        <w:t>ettevalmistavat</w:t>
      </w:r>
      <w:r w:rsidRPr="00F55D54">
        <w:rPr>
          <w:rFonts w:ascii="Times New Roman" w:hAnsi="Times New Roman" w:cs="Times New Roman"/>
          <w:sz w:val="24"/>
          <w:szCs w:val="24"/>
        </w:rPr>
        <w:t xml:space="preserve"> aastat enne järgmise õpitee valimist. Samuti laiendatakse kutseõppeasutuste võimalust pakkuda üldharidusõpet. Senise regulatsiooni kohaselt võis kutseõppeasutus pakkuda lisaks kutseõppele mittestatsionaarset üldharidusõpet. Erandiks oli muusika ja esituskunstide valdkond, kus oli lubatud ka statsionaarse üldhariduse pakkumine. Muudatuste jõustumisel antakse kutseõppeasutustele õigus koolipidaja otsusel pakkuda ka kutseõppeasutustes statsionaarset üldharidusõpet. Seoses riigi kohustuse laienemisega tagada kõigile põhikoolijärgsetele noortele koolikohtade kättesaadavus ning vajadusega korrastada täiskasvanud õppijatele õppe pakkumise reegleid, kavandatakse eelnõuga kehtestada piirangud täiskasvanute tasuta korduvõppimisele. Paralleelselt eelnõuga kavandatud muudatustele tegeletakse ka kutsekeskhariduse arendamisega ja uute nelja</w:t>
      </w:r>
      <w:r w:rsidR="00876764" w:rsidRPr="00F55D54">
        <w:rPr>
          <w:rFonts w:ascii="Times New Roman" w:hAnsi="Times New Roman" w:cs="Times New Roman"/>
          <w:sz w:val="24"/>
          <w:szCs w:val="24"/>
        </w:rPr>
        <w:t>-</w:t>
      </w:r>
      <w:r w:rsidRPr="00F55D54">
        <w:rPr>
          <w:rFonts w:ascii="Times New Roman" w:hAnsi="Times New Roman" w:cs="Times New Roman"/>
          <w:sz w:val="24"/>
          <w:szCs w:val="24"/>
        </w:rPr>
        <w:t>aastaste õppekavade loomisega, et muuta kutsekeskharidus konkurentsivõimeliseks alternatiiviks üldkeskharidusele.</w:t>
      </w:r>
    </w:p>
    <w:p w14:paraId="23473F98" w14:textId="77777777" w:rsidR="00F55D54" w:rsidRPr="00F55D54" w:rsidRDefault="00F55D54" w:rsidP="00F55D54">
      <w:pPr>
        <w:spacing w:after="0" w:line="240" w:lineRule="auto"/>
        <w:jc w:val="both"/>
        <w:rPr>
          <w:rFonts w:ascii="Times New Roman" w:hAnsi="Times New Roman" w:cs="Times New Roman"/>
          <w:sz w:val="24"/>
          <w:szCs w:val="24"/>
        </w:rPr>
      </w:pPr>
    </w:p>
    <w:p w14:paraId="22155EBC" w14:textId="66C335C6" w:rsidR="002052EE" w:rsidRDefault="008E019B" w:rsidP="00F55D54">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F55D54">
        <w:rPr>
          <w:rFonts w:ascii="Times New Roman" w:eastAsia="Times New Roman" w:hAnsi="Times New Roman" w:cs="Times New Roman"/>
          <w:kern w:val="0"/>
          <w:sz w:val="24"/>
          <w:szCs w:val="24"/>
          <w:lang w:eastAsia="et-EE"/>
          <w14:ligatures w14:val="none"/>
        </w:rPr>
        <w:t>Õppimiskohustuse juurutamine on oluline ka r</w:t>
      </w:r>
      <w:r w:rsidR="007453F2" w:rsidRPr="00F55D54">
        <w:rPr>
          <w:rFonts w:ascii="Times New Roman" w:eastAsia="Times New Roman" w:hAnsi="Times New Roman" w:cs="Times New Roman"/>
          <w:kern w:val="0"/>
          <w:sz w:val="24"/>
          <w:szCs w:val="24"/>
          <w:lang w:eastAsia="et-EE"/>
          <w14:ligatures w14:val="none"/>
        </w:rPr>
        <w:t xml:space="preserve">iigi kulutõhususe </w:t>
      </w:r>
      <w:r w:rsidRPr="00F55D54">
        <w:rPr>
          <w:rFonts w:ascii="Times New Roman" w:eastAsia="Times New Roman" w:hAnsi="Times New Roman" w:cs="Times New Roman"/>
          <w:kern w:val="0"/>
          <w:sz w:val="24"/>
          <w:szCs w:val="24"/>
          <w:lang w:eastAsia="et-EE"/>
          <w14:ligatures w14:val="none"/>
        </w:rPr>
        <w:t>vaates. Iga õpitud aasta tähendab paremaid oskusi, paremat majanduslikku toimetulekut, paremat tervist ja suuremat usaldust inimeste vahel ning ühiskonnas laiemalt. Haritumad inimesed on aktiivsemad kodanikud, osalevad enam vabatahtlikus töös ja elukestvas õppes.</w:t>
      </w:r>
      <w:r w:rsidRPr="00F55D54">
        <w:rPr>
          <w:rStyle w:val="Allmrkuseviide"/>
          <w:rFonts w:ascii="Times New Roman" w:eastAsia="Times New Roman" w:hAnsi="Times New Roman" w:cs="Times New Roman"/>
          <w:kern w:val="0"/>
          <w:sz w:val="24"/>
          <w:szCs w:val="24"/>
          <w:lang w:eastAsia="et-EE"/>
          <w14:ligatures w14:val="none"/>
        </w:rPr>
        <w:footnoteReference w:id="6"/>
      </w:r>
      <w:r w:rsidRPr="00F55D54">
        <w:rPr>
          <w:rFonts w:ascii="Times New Roman" w:eastAsia="Times New Roman" w:hAnsi="Times New Roman" w:cs="Times New Roman"/>
          <w:kern w:val="0"/>
          <w:sz w:val="24"/>
          <w:szCs w:val="24"/>
          <w:lang w:eastAsia="et-EE"/>
          <w14:ligatures w14:val="none"/>
        </w:rPr>
        <w:t xml:space="preserve"> </w:t>
      </w:r>
      <w:r w:rsidRPr="00F55D54">
        <w:rPr>
          <w:rFonts w:ascii="Times New Roman" w:eastAsia="Times New Roman" w:hAnsi="Times New Roman" w:cs="Times New Roman"/>
          <w:sz w:val="24"/>
          <w:szCs w:val="24"/>
          <w:lang w:eastAsia="et-EE"/>
        </w:rPr>
        <w:t>Õpingute katkestamisega kaasnevad kulud nii katkestajale endale kui ka ühiskonnale tervikuna. Õpingutega seotud kulusid on mõtestatud kui saamata jäänud tulusid, mis avalduvad kahe erineva olukorra võrdlusest – üks nendest on reaalne olukord, kus inimese õpingud katkesid enne keskhariduse omandamist ning teine hüpoteetiline olukord, kus õpingud ei oleks katkenud. Kui täiendava hariduse omandamisega kaasnevad selle mitteomandamisega võrreldes suuremad tulud (nt kõrgem palk, parem tervis või väiksem surve riigieelarvele läbi madalama sotsiaaltoetuste tarbimise), siis loetakse nende tulude saamata jäämist õpingute ebaõnnestumise kuluks.</w:t>
      </w:r>
      <w:r w:rsidRPr="00F55D54">
        <w:rPr>
          <w:rFonts w:ascii="Times New Roman" w:hAnsi="Times New Roman" w:cs="Times New Roman"/>
          <w:sz w:val="24"/>
          <w:szCs w:val="24"/>
        </w:rPr>
        <w:t xml:space="preserve"> </w:t>
      </w:r>
      <w:r w:rsidRPr="00F55D54">
        <w:rPr>
          <w:rFonts w:ascii="Times New Roman" w:eastAsia="Times New Roman" w:hAnsi="Times New Roman" w:cs="Times New Roman"/>
          <w:sz w:val="24"/>
          <w:szCs w:val="24"/>
          <w:lang w:eastAsia="et-EE"/>
        </w:rPr>
        <w:t>Kuigi õpingute ebaõnnestumise kulusid ei saa mõõta päris reaalteadustele omase täpsusega, saab siiski väga indikatiivselt väita, et kui keskmine põhiharidusega inimene õnnestuks viia keskmise keskharidusega inimese tasemele, võidaks ühiskond selles 98 tuhat eurot inimese kohta.</w:t>
      </w:r>
      <w:r w:rsidRPr="00F55D54">
        <w:rPr>
          <w:rStyle w:val="Allmrkuseviide"/>
          <w:rFonts w:ascii="Times New Roman" w:eastAsia="Times New Roman" w:hAnsi="Times New Roman" w:cs="Times New Roman"/>
          <w:sz w:val="24"/>
          <w:szCs w:val="24"/>
          <w:lang w:eastAsia="et-EE"/>
        </w:rPr>
        <w:footnoteReference w:id="7"/>
      </w:r>
    </w:p>
    <w:p w14:paraId="091301E8" w14:textId="77777777" w:rsidR="00F55D54" w:rsidRPr="00F55D54" w:rsidRDefault="00F55D54" w:rsidP="00F55D54">
      <w:pPr>
        <w:shd w:val="clear" w:color="auto" w:fill="FFFFFF" w:themeFill="background1"/>
        <w:spacing w:after="0" w:line="240" w:lineRule="auto"/>
        <w:jc w:val="both"/>
        <w:rPr>
          <w:rFonts w:ascii="Times New Roman" w:eastAsia="Times New Roman" w:hAnsi="Times New Roman" w:cs="Times New Roman"/>
          <w:sz w:val="24"/>
          <w:szCs w:val="24"/>
          <w:lang w:eastAsia="et-EE"/>
        </w:rPr>
      </w:pPr>
    </w:p>
    <w:p w14:paraId="35ECD425" w14:textId="1DE2583E" w:rsidR="000317E9" w:rsidRPr="00F55D54" w:rsidRDefault="00AB73A8" w:rsidP="00F55D54">
      <w:pPr>
        <w:shd w:val="clear" w:color="auto" w:fill="FFFFFF" w:themeFill="background1"/>
        <w:spacing w:after="0" w:line="240" w:lineRule="auto"/>
        <w:jc w:val="both"/>
        <w:rPr>
          <w:rFonts w:ascii="Times New Roman" w:eastAsia="Times New Roman" w:hAnsi="Times New Roman" w:cs="Times New Roman"/>
          <w:color w:val="000000" w:themeColor="text1"/>
          <w:sz w:val="24"/>
          <w:szCs w:val="24"/>
          <w:lang w:eastAsia="et-EE"/>
        </w:rPr>
      </w:pPr>
      <w:r w:rsidRPr="00F55D54">
        <w:rPr>
          <w:rFonts w:ascii="Times New Roman" w:eastAsia="Times New Roman" w:hAnsi="Times New Roman" w:cs="Times New Roman"/>
          <w:kern w:val="0"/>
          <w:sz w:val="24"/>
          <w:szCs w:val="24"/>
          <w:lang w:eastAsia="et-EE"/>
          <w14:ligatures w14:val="none"/>
        </w:rPr>
        <w:t xml:space="preserve">Väljatöötatud eelnõu eel ei ole koostatud </w:t>
      </w:r>
      <w:commentRangeStart w:id="8"/>
      <w:r w:rsidRPr="00F55D54">
        <w:rPr>
          <w:rFonts w:ascii="Times New Roman" w:eastAsia="Times New Roman" w:hAnsi="Times New Roman" w:cs="Times New Roman"/>
          <w:kern w:val="0"/>
          <w:sz w:val="24"/>
          <w:szCs w:val="24"/>
          <w:lang w:eastAsia="et-EE"/>
          <w14:ligatures w14:val="none"/>
        </w:rPr>
        <w:t>väljatöötamiskavatsust</w:t>
      </w:r>
      <w:commentRangeEnd w:id="8"/>
      <w:r w:rsidR="00424515">
        <w:rPr>
          <w:rStyle w:val="Kommentaariviide"/>
          <w:rFonts w:ascii="Calibri" w:eastAsia="Calibri" w:hAnsi="Calibri" w:cs="Calibri"/>
          <w:kern w:val="0"/>
          <w:lang w:eastAsia="et-EE"/>
          <w14:ligatures w14:val="none"/>
        </w:rPr>
        <w:commentReference w:id="8"/>
      </w:r>
      <w:r w:rsidRPr="00F55D54">
        <w:rPr>
          <w:rFonts w:ascii="Times New Roman" w:eastAsia="Times New Roman" w:hAnsi="Times New Roman" w:cs="Times New Roman"/>
          <w:kern w:val="0"/>
          <w:sz w:val="24"/>
          <w:szCs w:val="24"/>
          <w:lang w:eastAsia="et-EE"/>
          <w14:ligatures w14:val="none"/>
        </w:rPr>
        <w:t xml:space="preserve">, kuna eelnõu väljatöötamine on oma sisu arvestades põhjendatult kiireloomuline. Seaduseelnõu väljatöötamiskavatsuse koostamine ei ole Vabariigi Valitsuse 22. detsembri 2011. a määruse nr 180 „Hea õigusloome ja normitehnika eeskiri“ (edaspidi </w:t>
      </w:r>
      <w:r w:rsidRPr="00F55D54">
        <w:rPr>
          <w:rFonts w:ascii="Times New Roman" w:eastAsia="Times New Roman" w:hAnsi="Times New Roman" w:cs="Times New Roman"/>
          <w:i/>
          <w:kern w:val="0"/>
          <w:sz w:val="24"/>
          <w:szCs w:val="24"/>
          <w:lang w:eastAsia="et-EE"/>
          <w14:ligatures w14:val="none"/>
        </w:rPr>
        <w:t>HÕNTE</w:t>
      </w:r>
      <w:r w:rsidRPr="00F55D54">
        <w:rPr>
          <w:rFonts w:ascii="Times New Roman" w:eastAsia="Times New Roman" w:hAnsi="Times New Roman" w:cs="Times New Roman"/>
          <w:kern w:val="0"/>
          <w:sz w:val="24"/>
          <w:szCs w:val="24"/>
          <w:lang w:eastAsia="et-EE"/>
          <w14:ligatures w14:val="none"/>
        </w:rPr>
        <w:t xml:space="preserve">) paragrahvi 1 lõike 2 punkti 1 kohaselt nõutav juhul, kui eelnõu menetlus peab olema põhjendatult kiireloomuline. </w:t>
      </w:r>
      <w:r w:rsidRPr="00F55D54">
        <w:rPr>
          <w:rFonts w:ascii="Times New Roman" w:hAnsi="Times New Roman" w:cs="Times New Roman"/>
          <w:sz w:val="24"/>
          <w:szCs w:val="24"/>
        </w:rPr>
        <w:t>Koostatud eelnõu on otseselt seotud Vabariigi Valitsuse koalitsioonilepingu (aastateks 2023 – 2027) täitmisega. Nimelt on viimases sätestatud – „</w:t>
      </w:r>
      <w:r w:rsidRPr="00F55D54">
        <w:rPr>
          <w:rFonts w:ascii="Times New Roman" w:eastAsia="Times New Roman" w:hAnsi="Times New Roman" w:cs="Times New Roman"/>
          <w:color w:val="000000"/>
          <w:kern w:val="0"/>
          <w:sz w:val="24"/>
          <w:szCs w:val="24"/>
          <w:lang w:eastAsia="et-EE"/>
          <w14:ligatures w14:val="none"/>
        </w:rPr>
        <w:t>Tõstame kohustusliku kooliea 18. eluaastani, põhikoolijärgse hariduse või kutse omandamiseni</w:t>
      </w:r>
      <w:r w:rsidRPr="000D44C0">
        <w:rPr>
          <w:rFonts w:ascii="Times New Roman" w:eastAsia="Times New Roman" w:hAnsi="Times New Roman" w:cs="Times New Roman"/>
          <w:color w:val="000000"/>
          <w:kern w:val="0"/>
          <w:sz w:val="24"/>
          <w:szCs w:val="24"/>
          <w:lang w:eastAsia="et-EE"/>
          <w14:ligatures w14:val="none"/>
        </w:rPr>
        <w:t xml:space="preserve">. </w:t>
      </w:r>
      <w:commentRangeStart w:id="9"/>
      <w:r w:rsidRPr="000D44C0">
        <w:rPr>
          <w:rFonts w:ascii="Times New Roman" w:eastAsia="Times New Roman" w:hAnsi="Times New Roman" w:cs="Times New Roman"/>
          <w:color w:val="000000"/>
          <w:kern w:val="0"/>
          <w:sz w:val="24"/>
          <w:szCs w:val="24"/>
          <w:lang w:eastAsia="et-EE"/>
          <w14:ligatures w14:val="none"/>
        </w:rPr>
        <w:t>Muudatus hakkab kehtima 2024. aastal põhiharidust lõpetavatele õpilastele.“. S</w:t>
      </w:r>
      <w:commentRangeEnd w:id="9"/>
      <w:r w:rsidR="000D44C0">
        <w:rPr>
          <w:rStyle w:val="Kommentaariviide"/>
          <w:rFonts w:ascii="Calibri" w:eastAsia="Calibri" w:hAnsi="Calibri" w:cs="Calibri"/>
          <w:kern w:val="0"/>
          <w:lang w:eastAsia="et-EE"/>
          <w14:ligatures w14:val="none"/>
        </w:rPr>
        <w:commentReference w:id="9"/>
      </w:r>
      <w:r w:rsidRPr="00F55D54">
        <w:rPr>
          <w:rFonts w:ascii="Times New Roman" w:eastAsia="Times New Roman" w:hAnsi="Times New Roman" w:cs="Times New Roman"/>
          <w:color w:val="000000"/>
          <w:kern w:val="0"/>
          <w:sz w:val="24"/>
          <w:szCs w:val="24"/>
          <w:lang w:eastAsia="et-EE"/>
          <w14:ligatures w14:val="none"/>
        </w:rPr>
        <w:t xml:space="preserve">õnastuse teisest lausest tuleneb eelnõu väljatöötamise kiireloomulisus. Vabariigi Valitsuse tööplaani on märgitud eelnõu koostamise ja Vabariigi Valitsusele esitamise tähtajaks </w:t>
      </w:r>
      <w:r w:rsidRPr="00F55D54">
        <w:rPr>
          <w:rFonts w:ascii="Times New Roman" w:eastAsia="Times New Roman" w:hAnsi="Times New Roman" w:cs="Times New Roman"/>
          <w:color w:val="000000"/>
          <w:kern w:val="0"/>
          <w:sz w:val="24"/>
          <w:szCs w:val="24"/>
          <w:lang w:eastAsia="et-EE"/>
          <w14:ligatures w14:val="none"/>
        </w:rPr>
        <w:lastRenderedPageBreak/>
        <w:t>2023. a</w:t>
      </w:r>
      <w:r w:rsidR="000317E9" w:rsidRPr="00F55D54">
        <w:rPr>
          <w:rFonts w:ascii="Times New Roman" w:eastAsia="Times New Roman" w:hAnsi="Times New Roman" w:cs="Times New Roman"/>
          <w:color w:val="000000"/>
          <w:kern w:val="0"/>
          <w:sz w:val="24"/>
          <w:szCs w:val="24"/>
          <w:lang w:eastAsia="et-EE"/>
          <w14:ligatures w14:val="none"/>
        </w:rPr>
        <w:t>asta</w:t>
      </w:r>
      <w:r w:rsidRPr="00F55D54">
        <w:rPr>
          <w:rFonts w:ascii="Times New Roman" w:eastAsia="Times New Roman" w:hAnsi="Times New Roman" w:cs="Times New Roman"/>
          <w:color w:val="000000"/>
          <w:kern w:val="0"/>
          <w:sz w:val="24"/>
          <w:szCs w:val="24"/>
          <w:lang w:eastAsia="et-EE"/>
          <w14:ligatures w14:val="none"/>
        </w:rPr>
        <w:t xml:space="preserve"> 31. august. </w:t>
      </w:r>
      <w:r w:rsidR="000317E9" w:rsidRPr="00F55D54">
        <w:rPr>
          <w:rFonts w:ascii="Times New Roman" w:eastAsia="Times New Roman" w:hAnsi="Times New Roman" w:cs="Times New Roman"/>
          <w:color w:val="000000"/>
          <w:kern w:val="0"/>
          <w:sz w:val="24"/>
          <w:szCs w:val="24"/>
          <w:lang w:eastAsia="et-EE"/>
          <w14:ligatures w14:val="none"/>
        </w:rPr>
        <w:t>Kuna eelnõu koostamine eeldas erinevate sihtrühmade kaasamist, ei olnud võimalik eelnõu koostamine Vabariigi Valitsuse tööplaanis toodud tähtaja kohaselt.</w:t>
      </w:r>
    </w:p>
    <w:p w14:paraId="12A938B3" w14:textId="77777777" w:rsidR="00387ACE" w:rsidRPr="00F55D54" w:rsidRDefault="00387ACE" w:rsidP="00F55D54">
      <w:pPr>
        <w:shd w:val="clear" w:color="auto" w:fill="FFFFFF" w:themeFill="background1"/>
        <w:spacing w:after="0" w:line="240" w:lineRule="auto"/>
        <w:jc w:val="both"/>
        <w:rPr>
          <w:rFonts w:ascii="Times New Roman" w:eastAsia="Times New Roman" w:hAnsi="Times New Roman" w:cs="Times New Roman"/>
          <w:color w:val="000000" w:themeColor="text1"/>
          <w:sz w:val="24"/>
          <w:szCs w:val="24"/>
          <w:lang w:eastAsia="et-EE"/>
        </w:rPr>
      </w:pPr>
    </w:p>
    <w:p w14:paraId="144FE62F" w14:textId="1106C259" w:rsidR="00AB73A8" w:rsidRPr="00F55D54" w:rsidRDefault="00B454A4" w:rsidP="00F55D54">
      <w:pPr>
        <w:pStyle w:val="Loendilik"/>
        <w:numPr>
          <w:ilvl w:val="1"/>
          <w:numId w:val="1"/>
        </w:numPr>
        <w:spacing w:after="0" w:line="240" w:lineRule="auto"/>
        <w:jc w:val="both"/>
        <w:rPr>
          <w:rFonts w:ascii="Times New Roman" w:eastAsia="Times New Roman" w:hAnsi="Times New Roman" w:cs="Times New Roman"/>
          <w:b/>
          <w:bCs/>
          <w:sz w:val="24"/>
          <w:szCs w:val="24"/>
        </w:rPr>
      </w:pPr>
      <w:r w:rsidRPr="00F55D54">
        <w:rPr>
          <w:rFonts w:ascii="Times New Roman" w:eastAsia="Times New Roman" w:hAnsi="Times New Roman" w:cs="Times New Roman"/>
          <w:b/>
          <w:bCs/>
          <w:sz w:val="24"/>
          <w:szCs w:val="24"/>
        </w:rPr>
        <w:t xml:space="preserve"> Õppimiskohustusest kehtivas õiguses ja teiste riikide praktikas</w:t>
      </w:r>
    </w:p>
    <w:p w14:paraId="09A1E853" w14:textId="77777777" w:rsidR="00B454A4" w:rsidRPr="00F55D54" w:rsidRDefault="00B454A4" w:rsidP="00F55D54">
      <w:pPr>
        <w:spacing w:after="0" w:line="240" w:lineRule="auto"/>
        <w:jc w:val="both"/>
        <w:rPr>
          <w:rFonts w:ascii="Times New Roman" w:eastAsia="Times New Roman" w:hAnsi="Times New Roman" w:cs="Times New Roman"/>
          <w:b/>
          <w:bCs/>
          <w:sz w:val="24"/>
          <w:szCs w:val="24"/>
        </w:rPr>
      </w:pPr>
    </w:p>
    <w:p w14:paraId="0B4A95AC" w14:textId="4188BCC0" w:rsidR="009E1CA7" w:rsidRPr="00F55D54" w:rsidRDefault="009E1CA7" w:rsidP="00F55D54">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Eesti Vabariigi põhiseaduse § 37 l</w:t>
      </w:r>
      <w:r w:rsidR="00E61A80" w:rsidRPr="00F55D54">
        <w:rPr>
          <w:rFonts w:ascii="Times New Roman" w:hAnsi="Times New Roman" w:cs="Times New Roman"/>
          <w:sz w:val="24"/>
          <w:szCs w:val="24"/>
        </w:rPr>
        <w:t>õike</w:t>
      </w:r>
      <w:r w:rsidR="00362CC5" w:rsidRPr="00F55D54">
        <w:rPr>
          <w:rFonts w:ascii="Times New Roman" w:hAnsi="Times New Roman" w:cs="Times New Roman"/>
          <w:sz w:val="24"/>
          <w:szCs w:val="24"/>
        </w:rPr>
        <w:t>s</w:t>
      </w:r>
      <w:r w:rsidRPr="00F55D54">
        <w:rPr>
          <w:rFonts w:ascii="Times New Roman" w:hAnsi="Times New Roman" w:cs="Times New Roman"/>
          <w:sz w:val="24"/>
          <w:szCs w:val="24"/>
        </w:rPr>
        <w:t xml:space="preserve"> 1 sätesta</w:t>
      </w:r>
      <w:r w:rsidR="00E61A80" w:rsidRPr="00F55D54">
        <w:rPr>
          <w:rFonts w:ascii="Times New Roman" w:hAnsi="Times New Roman" w:cs="Times New Roman"/>
          <w:sz w:val="24"/>
          <w:szCs w:val="24"/>
        </w:rPr>
        <w:t>takse</w:t>
      </w:r>
      <w:r w:rsidRPr="00F55D54">
        <w:rPr>
          <w:rFonts w:ascii="Times New Roman" w:hAnsi="Times New Roman" w:cs="Times New Roman"/>
          <w:sz w:val="24"/>
          <w:szCs w:val="24"/>
        </w:rPr>
        <w:t xml:space="preserve"> ühelt poolt igaühe põhiõiguse haridusele. Teiselt poolt paneb aga </w:t>
      </w:r>
      <w:r w:rsidR="00E61A80" w:rsidRPr="00F55D54">
        <w:rPr>
          <w:rFonts w:ascii="Times New Roman" w:hAnsi="Times New Roman" w:cs="Times New Roman"/>
          <w:sz w:val="24"/>
          <w:szCs w:val="24"/>
        </w:rPr>
        <w:t>Eesti Vabariigi põhiseaduse</w:t>
      </w:r>
      <w:r w:rsidRPr="00F55D54">
        <w:rPr>
          <w:rFonts w:ascii="Times New Roman" w:hAnsi="Times New Roman" w:cs="Times New Roman"/>
          <w:sz w:val="24"/>
          <w:szCs w:val="24"/>
        </w:rPr>
        <w:t xml:space="preserve"> § 37 l</w:t>
      </w:r>
      <w:r w:rsidR="00E61A80" w:rsidRPr="00F55D54">
        <w:rPr>
          <w:rFonts w:ascii="Times New Roman" w:hAnsi="Times New Roman" w:cs="Times New Roman"/>
          <w:sz w:val="24"/>
          <w:szCs w:val="24"/>
        </w:rPr>
        <w:t>õige</w:t>
      </w:r>
      <w:r w:rsidRPr="00F55D54">
        <w:rPr>
          <w:rFonts w:ascii="Times New Roman" w:hAnsi="Times New Roman" w:cs="Times New Roman"/>
          <w:sz w:val="24"/>
          <w:szCs w:val="24"/>
        </w:rPr>
        <w:t xml:space="preserve"> 1 kooliealistele lastele seadusega määratud ulatuses </w:t>
      </w:r>
      <w:r w:rsidR="00CF483D" w:rsidRPr="00F55D54">
        <w:rPr>
          <w:rFonts w:ascii="Times New Roman" w:hAnsi="Times New Roman" w:cs="Times New Roman"/>
          <w:sz w:val="24"/>
          <w:szCs w:val="24"/>
        </w:rPr>
        <w:t xml:space="preserve"> õppimise kohustuse</w:t>
      </w:r>
      <w:r w:rsidRPr="00F55D54">
        <w:rPr>
          <w:rFonts w:ascii="Times New Roman" w:hAnsi="Times New Roman" w:cs="Times New Roman"/>
          <w:sz w:val="24"/>
          <w:szCs w:val="24"/>
        </w:rPr>
        <w:t xml:space="preserve">. Seega tuleneb </w:t>
      </w:r>
      <w:r w:rsidR="00E61A80" w:rsidRPr="00F55D54">
        <w:rPr>
          <w:rFonts w:ascii="Times New Roman" w:hAnsi="Times New Roman" w:cs="Times New Roman"/>
          <w:sz w:val="24"/>
          <w:szCs w:val="24"/>
        </w:rPr>
        <w:t>viidatud sättest</w:t>
      </w:r>
      <w:r w:rsidRPr="00F55D54">
        <w:rPr>
          <w:rFonts w:ascii="Times New Roman" w:hAnsi="Times New Roman" w:cs="Times New Roman"/>
          <w:sz w:val="24"/>
          <w:szCs w:val="24"/>
        </w:rPr>
        <w:t xml:space="preserve">, et igal </w:t>
      </w:r>
      <w:r w:rsidR="00CF483D" w:rsidRPr="00F55D54">
        <w:rPr>
          <w:rFonts w:ascii="Times New Roman" w:hAnsi="Times New Roman" w:cs="Times New Roman"/>
          <w:sz w:val="24"/>
          <w:szCs w:val="24"/>
        </w:rPr>
        <w:t xml:space="preserve">kooliealisel </w:t>
      </w:r>
      <w:r w:rsidRPr="00F55D54">
        <w:rPr>
          <w:rFonts w:ascii="Times New Roman" w:hAnsi="Times New Roman" w:cs="Times New Roman"/>
          <w:sz w:val="24"/>
          <w:szCs w:val="24"/>
        </w:rPr>
        <w:t xml:space="preserve">isikul on õigus ja kohustus </w:t>
      </w:r>
      <w:r w:rsidR="00CF483D" w:rsidRPr="00F55D54">
        <w:rPr>
          <w:rFonts w:ascii="Times New Roman" w:hAnsi="Times New Roman" w:cs="Times New Roman"/>
          <w:sz w:val="24"/>
          <w:szCs w:val="24"/>
        </w:rPr>
        <w:t>õppida</w:t>
      </w:r>
      <w:r w:rsidRPr="00F55D54">
        <w:rPr>
          <w:rFonts w:ascii="Times New Roman" w:hAnsi="Times New Roman" w:cs="Times New Roman"/>
          <w:sz w:val="24"/>
          <w:szCs w:val="24"/>
        </w:rPr>
        <w:t xml:space="preserve">. Seejuures on seadusandja määrata, millistesse vanusegruppidesse kuuluvatel lastel ja millises ulatuses tuleb neil õppida. Selle määramisel on seadusandja kohustatud arvestama </w:t>
      </w:r>
      <w:r w:rsidR="00E61A80" w:rsidRPr="00F55D54">
        <w:rPr>
          <w:rFonts w:ascii="Times New Roman" w:hAnsi="Times New Roman" w:cs="Times New Roman"/>
          <w:sz w:val="24"/>
          <w:szCs w:val="24"/>
        </w:rPr>
        <w:t>Eesti Vabariigi põhiseaduse</w:t>
      </w:r>
      <w:r w:rsidRPr="00F55D54">
        <w:rPr>
          <w:rFonts w:ascii="Times New Roman" w:hAnsi="Times New Roman" w:cs="Times New Roman"/>
          <w:sz w:val="24"/>
          <w:szCs w:val="24"/>
        </w:rPr>
        <w:t xml:space="preserve"> § 37 lõikega 3, mille järgi on laste hariduse valikul otsustav sõna vanematel. Täpsemalt peab seadusandja arvestama sellega, et a) riik peab austama vanemate õigust tagada lastele nende endi usuliste ja filosoofiliste veendumustega kooskõlas olev haridus ja b) vanematel on õigus panna oma lapsed õppima nõuetele vastavatesse erakoolidesse.</w:t>
      </w:r>
    </w:p>
    <w:p w14:paraId="48E7E790" w14:textId="77777777" w:rsidR="009E1CA7" w:rsidRPr="00F55D54" w:rsidRDefault="009E1CA7" w:rsidP="00F55D54">
      <w:pPr>
        <w:spacing w:after="0" w:line="240" w:lineRule="auto"/>
        <w:jc w:val="both"/>
        <w:rPr>
          <w:rFonts w:ascii="Times New Roman" w:hAnsi="Times New Roman" w:cs="Times New Roman"/>
          <w:color w:val="00B050"/>
          <w:sz w:val="24"/>
          <w:szCs w:val="24"/>
        </w:rPr>
      </w:pPr>
    </w:p>
    <w:p w14:paraId="6C6ADF96" w14:textId="51C4945F" w:rsidR="009E1CA7" w:rsidRPr="00F55D54" w:rsidRDefault="009E1CA7" w:rsidP="00F55D54">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 xml:space="preserve">Kokkuvõtvalt võib eespool toodu põhjal järeldada, et seadusandjal on selleks, et isik saaks realiseerida oma põhiõigust haridusele ja täita </w:t>
      </w:r>
      <w:r w:rsidR="00CF483D" w:rsidRPr="00F55D54">
        <w:rPr>
          <w:rFonts w:ascii="Times New Roman" w:hAnsi="Times New Roman" w:cs="Times New Roman"/>
          <w:sz w:val="24"/>
          <w:szCs w:val="24"/>
        </w:rPr>
        <w:t>õppimiskohustust</w:t>
      </w:r>
      <w:r w:rsidRPr="00F55D54">
        <w:rPr>
          <w:rFonts w:ascii="Times New Roman" w:hAnsi="Times New Roman" w:cs="Times New Roman"/>
          <w:sz w:val="24"/>
          <w:szCs w:val="24"/>
        </w:rPr>
        <w:t xml:space="preserve">, eelkõige kohustus tagada igale </w:t>
      </w:r>
      <w:r w:rsidR="00CF483D" w:rsidRPr="00F55D54">
        <w:rPr>
          <w:rFonts w:ascii="Times New Roman" w:hAnsi="Times New Roman" w:cs="Times New Roman"/>
          <w:sz w:val="24"/>
          <w:szCs w:val="24"/>
        </w:rPr>
        <w:t xml:space="preserve">õppimiskohustuse eas olevale </w:t>
      </w:r>
      <w:r w:rsidRPr="00F55D54">
        <w:rPr>
          <w:rFonts w:ascii="Times New Roman" w:hAnsi="Times New Roman" w:cs="Times New Roman"/>
          <w:sz w:val="24"/>
          <w:szCs w:val="24"/>
        </w:rPr>
        <w:t>isikule juurdepääs haridusele seadusandja loodud haridussüsteemi raames. Lisaks kohustusele võimaldada juurdepääs haridusasutustele peab seadusandja võimaldama lapsevanematel valida lapse jaoks nende usuliste ja filosoofiliste veendumustega kooskõlas olev</w:t>
      </w:r>
      <w:r w:rsidR="00CF483D" w:rsidRPr="00F55D54">
        <w:rPr>
          <w:rFonts w:ascii="Times New Roman" w:hAnsi="Times New Roman" w:cs="Times New Roman"/>
          <w:sz w:val="24"/>
          <w:szCs w:val="24"/>
        </w:rPr>
        <w:t>a</w:t>
      </w:r>
      <w:r w:rsidRPr="00F55D54">
        <w:rPr>
          <w:rFonts w:ascii="Times New Roman" w:hAnsi="Times New Roman" w:cs="Times New Roman"/>
          <w:sz w:val="24"/>
          <w:szCs w:val="24"/>
        </w:rPr>
        <w:t xml:space="preserve"> </w:t>
      </w:r>
      <w:r w:rsidR="00CF483D" w:rsidRPr="00F55D54">
        <w:rPr>
          <w:rFonts w:ascii="Times New Roman" w:hAnsi="Times New Roman" w:cs="Times New Roman"/>
          <w:sz w:val="24"/>
          <w:szCs w:val="24"/>
        </w:rPr>
        <w:t>õppimisvõimalus</w:t>
      </w:r>
      <w:r w:rsidRPr="00F55D54">
        <w:rPr>
          <w:rFonts w:ascii="Times New Roman" w:hAnsi="Times New Roman" w:cs="Times New Roman"/>
          <w:sz w:val="24"/>
          <w:szCs w:val="24"/>
        </w:rPr>
        <w:t xml:space="preserve">. </w:t>
      </w:r>
    </w:p>
    <w:p w14:paraId="1E1B3C62" w14:textId="77777777" w:rsidR="009E1CA7" w:rsidRPr="00F55D54" w:rsidRDefault="009E1CA7" w:rsidP="00F55D54">
      <w:pPr>
        <w:spacing w:after="0" w:line="240" w:lineRule="auto"/>
        <w:jc w:val="both"/>
        <w:rPr>
          <w:rFonts w:ascii="Times New Roman" w:hAnsi="Times New Roman" w:cs="Times New Roman"/>
          <w:sz w:val="24"/>
          <w:szCs w:val="24"/>
        </w:rPr>
      </w:pPr>
    </w:p>
    <w:p w14:paraId="38EE9290" w14:textId="633E01A9" w:rsidR="009E1CA7" w:rsidRPr="00F55D54" w:rsidRDefault="009E1CA7" w:rsidP="00F55D54">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 xml:space="preserve">Seadusandja peab eelnimetatud kohustuste täitmiseks looma õigusliku raamistiku, sealhulgas tuleb isikutele tagada materiaalõiguse realiseerimiseks menetlus, mis oleks kooskõlas </w:t>
      </w:r>
      <w:r w:rsidR="00E61A80" w:rsidRPr="00F55D54">
        <w:rPr>
          <w:rFonts w:ascii="Times New Roman" w:hAnsi="Times New Roman" w:cs="Times New Roman"/>
          <w:sz w:val="24"/>
          <w:szCs w:val="24"/>
        </w:rPr>
        <w:t>Eesti Vabariigi põhiseaduse</w:t>
      </w:r>
      <w:r w:rsidRPr="00F55D54">
        <w:rPr>
          <w:rFonts w:ascii="Times New Roman" w:hAnsi="Times New Roman" w:cs="Times New Roman"/>
          <w:sz w:val="24"/>
          <w:szCs w:val="24"/>
        </w:rPr>
        <w:t xml:space="preserve"> §-s 14 sätestatud õigusega menetlusele ja korraldusele. Võttes arvesse ühiskondlike suhete keerukust ja muutuvust ajas ning vältimaks seaduste ülekoormamist detailsete regulatsioonidega, võib seadusandja enda loodud õigusliku raamistiku sees volitada täidesaatvat võimu piiratud ulatuses kehtestama seadusandja asemel seadust täpsustavaid õigusnorme, kaasa arvatud töötama välja menetlusnorme. Selliste õigusnormide kehtestamisel peab täidesaatev võim järgima </w:t>
      </w:r>
      <w:r w:rsidR="00E61A80" w:rsidRPr="00F55D54">
        <w:rPr>
          <w:rFonts w:ascii="Times New Roman" w:hAnsi="Times New Roman" w:cs="Times New Roman"/>
          <w:sz w:val="24"/>
          <w:szCs w:val="24"/>
        </w:rPr>
        <w:t>Eesti Vabariigi põhiseaduse</w:t>
      </w:r>
      <w:r w:rsidRPr="00F55D54">
        <w:rPr>
          <w:rFonts w:ascii="Times New Roman" w:hAnsi="Times New Roman" w:cs="Times New Roman"/>
          <w:sz w:val="24"/>
          <w:szCs w:val="24"/>
        </w:rPr>
        <w:t xml:space="preserve"> § 3 lõikes 1 sätestatud seaduslikkuse põhimõtet. </w:t>
      </w:r>
    </w:p>
    <w:p w14:paraId="53FAF93F" w14:textId="77777777" w:rsidR="009E1CA7" w:rsidRPr="00F55D54" w:rsidRDefault="009E1CA7" w:rsidP="00F55D54">
      <w:pPr>
        <w:spacing w:after="0" w:line="240" w:lineRule="auto"/>
        <w:jc w:val="both"/>
        <w:rPr>
          <w:rFonts w:ascii="Times New Roman" w:hAnsi="Times New Roman" w:cs="Times New Roman"/>
          <w:sz w:val="24"/>
          <w:szCs w:val="24"/>
        </w:rPr>
      </w:pPr>
    </w:p>
    <w:p w14:paraId="516BCD83" w14:textId="7D7CE7D6" w:rsidR="000A1757" w:rsidRPr="00F55D54" w:rsidRDefault="00E61A80" w:rsidP="00F55D54">
      <w:pPr>
        <w:spacing w:after="0" w:line="240" w:lineRule="auto"/>
        <w:jc w:val="both"/>
        <w:rPr>
          <w:rFonts w:ascii="Times New Roman" w:eastAsia="Times New Roman" w:hAnsi="Times New Roman" w:cs="Times New Roman"/>
          <w:sz w:val="24"/>
          <w:szCs w:val="24"/>
        </w:rPr>
      </w:pPr>
      <w:r w:rsidRPr="00F55D54">
        <w:rPr>
          <w:rFonts w:ascii="Times New Roman" w:eastAsia="Times New Roman" w:hAnsi="Times New Roman" w:cs="Times New Roman"/>
          <w:sz w:val="24"/>
          <w:szCs w:val="24"/>
        </w:rPr>
        <w:t>Seega</w:t>
      </w:r>
      <w:r w:rsidR="00362CC5" w:rsidRPr="00F55D54">
        <w:rPr>
          <w:rFonts w:ascii="Times New Roman" w:eastAsia="Times New Roman" w:hAnsi="Times New Roman" w:cs="Times New Roman"/>
          <w:sz w:val="24"/>
          <w:szCs w:val="24"/>
        </w:rPr>
        <w:t>,</w:t>
      </w:r>
      <w:r w:rsidRPr="00F55D54">
        <w:rPr>
          <w:rFonts w:ascii="Times New Roman" w:eastAsia="Times New Roman" w:hAnsi="Times New Roman" w:cs="Times New Roman"/>
          <w:sz w:val="24"/>
          <w:szCs w:val="24"/>
        </w:rPr>
        <w:t xml:space="preserve"> õ</w:t>
      </w:r>
      <w:r w:rsidR="00B454A4" w:rsidRPr="00F55D54">
        <w:rPr>
          <w:rFonts w:ascii="Times New Roman" w:eastAsia="Times New Roman" w:hAnsi="Times New Roman" w:cs="Times New Roman"/>
          <w:sz w:val="24"/>
          <w:szCs w:val="24"/>
        </w:rPr>
        <w:t xml:space="preserve">ppimiskohustus (õigusaktides täna nimetatud koolikohustus) on põhiseadusest tulenev kohustus. </w:t>
      </w:r>
      <w:r w:rsidRPr="00F55D54">
        <w:rPr>
          <w:rFonts w:ascii="Times New Roman" w:eastAsia="Times New Roman" w:hAnsi="Times New Roman" w:cs="Times New Roman"/>
          <w:sz w:val="24"/>
          <w:szCs w:val="24"/>
        </w:rPr>
        <w:t>Eesti Vabariigi p</w:t>
      </w:r>
      <w:r w:rsidR="00B454A4" w:rsidRPr="00F55D54">
        <w:rPr>
          <w:rFonts w:ascii="Times New Roman" w:eastAsia="Times New Roman" w:hAnsi="Times New Roman" w:cs="Times New Roman"/>
          <w:sz w:val="24"/>
          <w:szCs w:val="24"/>
        </w:rPr>
        <w:t xml:space="preserve">õhiseaduse § 37 lõikest 1 tulenevalt on õppimine kooliealistel lastel seadusega määratud ulatuses kohustuslik. Põhiseadusest tulenevalt on kohustuslik eeskätt õppimine. </w:t>
      </w:r>
    </w:p>
    <w:p w14:paraId="291D6520" w14:textId="77777777" w:rsidR="008A07A4" w:rsidRPr="00F55D54" w:rsidRDefault="008A07A4" w:rsidP="00F55D54">
      <w:pPr>
        <w:spacing w:after="0" w:line="240" w:lineRule="auto"/>
        <w:jc w:val="both"/>
        <w:rPr>
          <w:rFonts w:ascii="Times New Roman" w:eastAsia="Times New Roman" w:hAnsi="Times New Roman" w:cs="Times New Roman"/>
          <w:sz w:val="24"/>
          <w:szCs w:val="24"/>
        </w:rPr>
      </w:pPr>
    </w:p>
    <w:p w14:paraId="2A1A63A4" w14:textId="5DE0BDFB" w:rsidR="002D511A" w:rsidRPr="00F55D54" w:rsidRDefault="008A07A4" w:rsidP="00F55D54">
      <w:pPr>
        <w:spacing w:after="0" w:line="240" w:lineRule="auto"/>
        <w:jc w:val="both"/>
        <w:rPr>
          <w:rFonts w:ascii="Times New Roman" w:eastAsia="Times New Roman" w:hAnsi="Times New Roman" w:cs="Times New Roman"/>
          <w:i/>
          <w:iCs/>
          <w:sz w:val="24"/>
          <w:szCs w:val="24"/>
        </w:rPr>
      </w:pPr>
      <w:r w:rsidRPr="00F55D54">
        <w:rPr>
          <w:rFonts w:ascii="Times New Roman" w:eastAsia="Times New Roman" w:hAnsi="Times New Roman" w:cs="Times New Roman"/>
          <w:sz w:val="24"/>
          <w:szCs w:val="24"/>
        </w:rPr>
        <w:t xml:space="preserve">Kehtivas regulatsioonis on õppimiskohustus põhikooli- ja gümnaasiumiseaduses kirjeldatud järgnevalt: </w:t>
      </w:r>
      <w:r w:rsidR="00B454A4" w:rsidRPr="00F55D54">
        <w:rPr>
          <w:rFonts w:ascii="Times New Roman" w:eastAsia="Times New Roman" w:hAnsi="Times New Roman" w:cs="Times New Roman"/>
          <w:i/>
          <w:iCs/>
          <w:sz w:val="24"/>
          <w:szCs w:val="24"/>
        </w:rPr>
        <w:t xml:space="preserve">Põhikooli- ja gümnaasiumiseaduse § 9 lõikes 1 on </w:t>
      </w:r>
      <w:r w:rsidR="006B25C6" w:rsidRPr="00F55D54">
        <w:rPr>
          <w:rFonts w:ascii="Times New Roman" w:eastAsia="Times New Roman" w:hAnsi="Times New Roman" w:cs="Times New Roman"/>
          <w:i/>
          <w:iCs/>
          <w:sz w:val="24"/>
          <w:szCs w:val="24"/>
        </w:rPr>
        <w:t>senini</w:t>
      </w:r>
      <w:r w:rsidR="00B454A4" w:rsidRPr="00F55D54">
        <w:rPr>
          <w:rFonts w:ascii="Times New Roman" w:eastAsia="Times New Roman" w:hAnsi="Times New Roman" w:cs="Times New Roman"/>
          <w:i/>
          <w:iCs/>
          <w:sz w:val="24"/>
          <w:szCs w:val="24"/>
        </w:rPr>
        <w:t xml:space="preserve"> täpsustatud, et koolikohustus on kohustus osaleda kooli päevakavas või individuaalses õppekavas ettenähtud õppes, täita õpiülesandeid ning omandada teadmisi ja oskusi oma võimete kohaselt. Koolikohustust ei loeta täidetuks, kui koolikohustuslik isik ei ole kantud ühegi kooli nimekirja või puudub õppest mõjuva põhjuseta.</w:t>
      </w:r>
    </w:p>
    <w:p w14:paraId="68AFFCB6" w14:textId="50E24D7F" w:rsidR="002D511A" w:rsidRPr="00F55D54" w:rsidRDefault="002D511A" w:rsidP="00F55D54">
      <w:pPr>
        <w:spacing w:after="0" w:line="240" w:lineRule="auto"/>
        <w:jc w:val="both"/>
        <w:rPr>
          <w:rFonts w:ascii="Times New Roman" w:eastAsia="Times New Roman" w:hAnsi="Times New Roman" w:cs="Times New Roman"/>
          <w:i/>
          <w:iCs/>
          <w:sz w:val="24"/>
          <w:szCs w:val="24"/>
        </w:rPr>
      </w:pPr>
    </w:p>
    <w:p w14:paraId="74AE2989" w14:textId="4593487E" w:rsidR="00B454A4" w:rsidRPr="00F55D54" w:rsidRDefault="002D511A" w:rsidP="00F55D54">
      <w:pPr>
        <w:spacing w:after="0" w:line="240" w:lineRule="auto"/>
        <w:jc w:val="both"/>
        <w:rPr>
          <w:rFonts w:ascii="Times New Roman" w:eastAsia="Times New Roman" w:hAnsi="Times New Roman" w:cs="Times New Roman"/>
          <w:i/>
          <w:iCs/>
          <w:sz w:val="24"/>
          <w:szCs w:val="24"/>
        </w:rPr>
      </w:pPr>
      <w:r w:rsidRPr="00F55D54">
        <w:rPr>
          <w:rFonts w:ascii="Times New Roman" w:eastAsia="Times New Roman" w:hAnsi="Times New Roman" w:cs="Times New Roman"/>
          <w:i/>
          <w:iCs/>
          <w:sz w:val="24"/>
          <w:szCs w:val="24"/>
        </w:rPr>
        <w:t>Põhikooli- ja gümnaasiumiseaduse § 9 lõike 2 kohaselt on k</w:t>
      </w:r>
      <w:r w:rsidRPr="00F55D54">
        <w:rPr>
          <w:rFonts w:ascii="Times New Roman" w:hAnsi="Times New Roman" w:cs="Times New Roman"/>
          <w:i/>
          <w:iCs/>
          <w:color w:val="202020"/>
          <w:sz w:val="24"/>
          <w:szCs w:val="24"/>
          <w:shd w:val="clear" w:color="auto" w:fill="FFFFFF"/>
        </w:rPr>
        <w:t>oolikohustuslik isik (sh välisriigi kodakondsusega või määratlemata kodakondsusega isik, välja arvatud Eesti Vabariiki akrediteeritud välisriigi või rahvusvahelise organisatsiooni esindaja laps, kelle elukoht on Eestis), kes on saanud enne käimasoleva aasta 1. oktoobrit seitsmeaastaseks. Isik on koolikohustuslik kuni põhihariduse omandamiseni või 17-aastaseks saamiseni.</w:t>
      </w:r>
    </w:p>
    <w:p w14:paraId="42D4FC44" w14:textId="3E50EEDA" w:rsidR="00111DB6" w:rsidRPr="00F55D54" w:rsidRDefault="00111DB6" w:rsidP="00F55D54">
      <w:pPr>
        <w:spacing w:after="0" w:line="240" w:lineRule="auto"/>
        <w:jc w:val="both"/>
        <w:rPr>
          <w:rFonts w:ascii="Times New Roman" w:eastAsia="Times New Roman" w:hAnsi="Times New Roman" w:cs="Times New Roman"/>
          <w:i/>
          <w:iCs/>
          <w:sz w:val="24"/>
          <w:szCs w:val="24"/>
        </w:rPr>
      </w:pPr>
    </w:p>
    <w:p w14:paraId="1911465F" w14:textId="7BC737BD" w:rsidR="00111DB6" w:rsidRPr="00F55D54" w:rsidRDefault="00111DB6" w:rsidP="00F55D54">
      <w:pPr>
        <w:spacing w:after="0" w:line="240" w:lineRule="auto"/>
        <w:jc w:val="both"/>
        <w:rPr>
          <w:rFonts w:ascii="Times New Roman" w:eastAsia="Times New Roman" w:hAnsi="Times New Roman" w:cs="Times New Roman"/>
          <w:i/>
          <w:iCs/>
          <w:sz w:val="24"/>
          <w:szCs w:val="24"/>
        </w:rPr>
      </w:pPr>
      <w:r w:rsidRPr="00F55D54">
        <w:rPr>
          <w:rFonts w:ascii="Times New Roman" w:eastAsia="Times New Roman" w:hAnsi="Times New Roman" w:cs="Times New Roman"/>
          <w:i/>
          <w:iCs/>
          <w:sz w:val="24"/>
          <w:szCs w:val="24"/>
        </w:rPr>
        <w:t xml:space="preserve">Vald või linn tagab koolikohustuslikule isikule munitsipaalkooli koha ja peab koolikohustuslike </w:t>
      </w:r>
      <w:r w:rsidR="00313B5B" w:rsidRPr="00F55D54">
        <w:rPr>
          <w:rFonts w:ascii="Times New Roman" w:eastAsia="Times New Roman" w:hAnsi="Times New Roman" w:cs="Times New Roman"/>
          <w:i/>
          <w:iCs/>
          <w:sz w:val="24"/>
          <w:szCs w:val="24"/>
        </w:rPr>
        <w:t xml:space="preserve">isikuite üle arvestust (vt põhikooli- ja gümnaasiumiseaduse § 10). Koolil on õigus rakendada koolikohustust mittetäitva lapse suhtes mõjutusmeetmeid. </w:t>
      </w:r>
    </w:p>
    <w:p w14:paraId="66D9D6D5" w14:textId="77777777" w:rsidR="003E3C81" w:rsidRPr="00F55D54" w:rsidRDefault="003E3C81" w:rsidP="00F55D54">
      <w:pPr>
        <w:spacing w:after="0" w:line="240" w:lineRule="auto"/>
        <w:jc w:val="both"/>
        <w:rPr>
          <w:rFonts w:ascii="Times New Roman" w:eastAsia="Times New Roman" w:hAnsi="Times New Roman" w:cs="Times New Roman"/>
          <w:i/>
          <w:iCs/>
          <w:sz w:val="24"/>
          <w:szCs w:val="24"/>
        </w:rPr>
      </w:pPr>
    </w:p>
    <w:p w14:paraId="68B8C681" w14:textId="560FF399" w:rsidR="003E3C81" w:rsidRPr="00F55D54" w:rsidRDefault="00362CC5" w:rsidP="00F55D54">
      <w:pPr>
        <w:spacing w:after="0" w:line="240" w:lineRule="auto"/>
        <w:jc w:val="both"/>
        <w:rPr>
          <w:rFonts w:ascii="Times New Roman" w:eastAsia="Times New Roman" w:hAnsi="Times New Roman" w:cs="Times New Roman"/>
          <w:i/>
          <w:iCs/>
          <w:sz w:val="24"/>
          <w:szCs w:val="24"/>
        </w:rPr>
      </w:pPr>
      <w:r w:rsidRPr="00F55D54">
        <w:rPr>
          <w:rFonts w:ascii="Times New Roman" w:eastAsia="Times New Roman" w:hAnsi="Times New Roman" w:cs="Times New Roman"/>
          <w:sz w:val="24"/>
          <w:szCs w:val="24"/>
        </w:rPr>
        <w:t>T</w:t>
      </w:r>
      <w:r w:rsidR="003E3C81" w:rsidRPr="00F55D54">
        <w:rPr>
          <w:rFonts w:ascii="Times New Roman" w:eastAsia="Times New Roman" w:hAnsi="Times New Roman" w:cs="Times New Roman"/>
          <w:sz w:val="24"/>
          <w:szCs w:val="24"/>
        </w:rPr>
        <w:t>äna kehtiva põhikooli- ja gümnaasiumiseaduse kohaselt on koolikohustuslik laps,</w:t>
      </w:r>
      <w:r w:rsidR="003E3C81" w:rsidRPr="00F55D54">
        <w:rPr>
          <w:rFonts w:ascii="Times New Roman" w:hAnsi="Times New Roman" w:cs="Times New Roman"/>
          <w:color w:val="202020"/>
          <w:sz w:val="24"/>
          <w:szCs w:val="24"/>
          <w:shd w:val="clear" w:color="auto" w:fill="FFFFFF"/>
        </w:rPr>
        <w:t xml:space="preserve"> kes on saanud enne käimasoleva aasta 1. oktoobrit seitsmeaastaseks. Isik on koolikohustuslik kuni põhihariduse omandamiseni või 17-aastaseks saamiseni.</w:t>
      </w:r>
    </w:p>
    <w:p w14:paraId="65E16854" w14:textId="77777777" w:rsidR="004318ED" w:rsidRPr="00F55D54" w:rsidRDefault="004318ED" w:rsidP="00F55D54">
      <w:pPr>
        <w:spacing w:after="0" w:line="240" w:lineRule="auto"/>
        <w:jc w:val="both"/>
        <w:rPr>
          <w:rFonts w:ascii="Times New Roman" w:eastAsia="Times New Roman" w:hAnsi="Times New Roman" w:cs="Times New Roman"/>
          <w:sz w:val="24"/>
          <w:szCs w:val="24"/>
        </w:rPr>
      </w:pPr>
    </w:p>
    <w:p w14:paraId="3F71EAE7" w14:textId="722ED765" w:rsidR="004318ED" w:rsidRPr="00F55D54" w:rsidRDefault="004318ED" w:rsidP="00F55D54">
      <w:pPr>
        <w:spacing w:after="0" w:line="240" w:lineRule="auto"/>
        <w:jc w:val="both"/>
        <w:rPr>
          <w:rFonts w:ascii="Times New Roman" w:eastAsia="Times New Roman" w:hAnsi="Times New Roman" w:cs="Times New Roman"/>
          <w:sz w:val="24"/>
          <w:szCs w:val="24"/>
        </w:rPr>
      </w:pPr>
      <w:r w:rsidRPr="00F55D54">
        <w:rPr>
          <w:rFonts w:ascii="Times New Roman" w:eastAsia="Times New Roman" w:hAnsi="Times New Roman" w:cs="Times New Roman"/>
          <w:sz w:val="24"/>
          <w:szCs w:val="24"/>
        </w:rPr>
        <w:t>Õppimiskohustust või koolikohustust või kohustuslikku haridust on erinevates riikides määratletud erinevate kriteeriumite kaudu.</w:t>
      </w:r>
      <w:r w:rsidRPr="00F55D54">
        <w:rPr>
          <w:rStyle w:val="Allmrkuseviide"/>
          <w:rFonts w:ascii="Times New Roman" w:eastAsia="Times New Roman" w:hAnsi="Times New Roman" w:cs="Times New Roman"/>
          <w:sz w:val="24"/>
          <w:szCs w:val="24"/>
        </w:rPr>
        <w:footnoteReference w:id="8"/>
      </w:r>
      <w:r w:rsidRPr="00F55D54">
        <w:rPr>
          <w:rFonts w:ascii="Times New Roman" w:eastAsia="Times New Roman" w:hAnsi="Times New Roman" w:cs="Times New Roman"/>
          <w:sz w:val="24"/>
          <w:szCs w:val="24"/>
        </w:rPr>
        <w:t xml:space="preserve"> Enamik</w:t>
      </w:r>
      <w:r w:rsidR="00EF3EB5" w:rsidRPr="00F55D54">
        <w:rPr>
          <w:rFonts w:ascii="Times New Roman" w:eastAsia="Times New Roman" w:hAnsi="Times New Roman" w:cs="Times New Roman"/>
          <w:sz w:val="24"/>
          <w:szCs w:val="24"/>
        </w:rPr>
        <w:t>u</w:t>
      </w:r>
      <w:r w:rsidRPr="00F55D54">
        <w:rPr>
          <w:rFonts w:ascii="Times New Roman" w:eastAsia="Times New Roman" w:hAnsi="Times New Roman" w:cs="Times New Roman"/>
          <w:sz w:val="24"/>
          <w:szCs w:val="24"/>
        </w:rPr>
        <w:t>s riikides on õppimiskohustuse aluseks kas õppija vanusevahemik või kohustuslik periood haridussüsteemis. Lisaks on koolikohustust sisustatud nõudega omandada regulaarselt haridust koolis. Kasutusel võib olla ka kombinatsioon vanusevahemikust, ajavahemikust haridussüsteemis ja/või nõudest läbida mingi õppekava/omandada kvalifikatsioon.</w:t>
      </w:r>
      <w:r w:rsidR="00CF483D" w:rsidRPr="00F55D54">
        <w:rPr>
          <w:rFonts w:ascii="Times New Roman" w:eastAsia="Times New Roman" w:hAnsi="Times New Roman" w:cs="Times New Roman"/>
          <w:sz w:val="24"/>
          <w:szCs w:val="24"/>
        </w:rPr>
        <w:t xml:space="preserve"> </w:t>
      </w:r>
      <w:r w:rsidR="00CF483D" w:rsidRPr="00F55D54">
        <w:rPr>
          <w:rFonts w:ascii="Times New Roman" w:eastAsia="Times New Roman" w:hAnsi="Times New Roman" w:cs="Times New Roman"/>
          <w:b/>
          <w:bCs/>
          <w:sz w:val="24"/>
          <w:szCs w:val="24"/>
        </w:rPr>
        <w:t>Soomes</w:t>
      </w:r>
      <w:r w:rsidR="00CF483D" w:rsidRPr="00F55D54">
        <w:rPr>
          <w:rFonts w:ascii="Times New Roman" w:eastAsia="Times New Roman" w:hAnsi="Times New Roman" w:cs="Times New Roman"/>
          <w:sz w:val="24"/>
          <w:szCs w:val="24"/>
        </w:rPr>
        <w:t xml:space="preserve"> on </w:t>
      </w:r>
      <w:r w:rsidR="00027427" w:rsidRPr="00F55D54">
        <w:rPr>
          <w:rFonts w:ascii="Times New Roman" w:eastAsia="Times New Roman" w:hAnsi="Times New Roman" w:cs="Times New Roman"/>
          <w:sz w:val="24"/>
          <w:szCs w:val="24"/>
        </w:rPr>
        <w:t>seatud p</w:t>
      </w:r>
      <w:r w:rsidR="00362CC5" w:rsidRPr="00F55D54">
        <w:rPr>
          <w:rFonts w:ascii="Times New Roman" w:eastAsia="Times New Roman" w:hAnsi="Times New Roman" w:cs="Times New Roman"/>
          <w:sz w:val="24"/>
          <w:szCs w:val="24"/>
        </w:rPr>
        <w:t>ärast</w:t>
      </w:r>
      <w:r w:rsidR="00027427" w:rsidRPr="00F55D54">
        <w:rPr>
          <w:rFonts w:ascii="Times New Roman" w:eastAsia="Times New Roman" w:hAnsi="Times New Roman" w:cs="Times New Roman"/>
          <w:sz w:val="24"/>
          <w:szCs w:val="24"/>
        </w:rPr>
        <w:t xml:space="preserve"> põhihariduse omandamist sisseastumiskohustus ning õppimiskohustus kestab 18. eluaastani. Seejuures võimaldatakse tasuta õpet kõigile kuni 20-aastastele. </w:t>
      </w:r>
      <w:r w:rsidR="00027427" w:rsidRPr="00F55D54">
        <w:rPr>
          <w:rFonts w:ascii="Times New Roman" w:eastAsia="Times New Roman" w:hAnsi="Times New Roman" w:cs="Times New Roman"/>
          <w:b/>
          <w:bCs/>
          <w:sz w:val="24"/>
          <w:szCs w:val="24"/>
        </w:rPr>
        <w:t>Prantsusmaal</w:t>
      </w:r>
      <w:r w:rsidR="00027427" w:rsidRPr="00F55D54">
        <w:rPr>
          <w:rFonts w:ascii="Times New Roman" w:eastAsia="Times New Roman" w:hAnsi="Times New Roman" w:cs="Times New Roman"/>
          <w:sz w:val="24"/>
          <w:szCs w:val="24"/>
        </w:rPr>
        <w:t xml:space="preserve"> on õppimine kohustuslik kuni täisealiseks saamiseni. 16</w:t>
      </w:r>
      <w:r w:rsidR="00EF3EB5" w:rsidRPr="00F55D54">
        <w:rPr>
          <w:rFonts w:ascii="Times New Roman" w:eastAsia="Times New Roman" w:hAnsi="Times New Roman" w:cs="Times New Roman"/>
          <w:sz w:val="24"/>
          <w:szCs w:val="24"/>
        </w:rPr>
        <w:t>−</w:t>
      </w:r>
      <w:r w:rsidR="00027427" w:rsidRPr="00F55D54">
        <w:rPr>
          <w:rFonts w:ascii="Times New Roman" w:eastAsia="Times New Roman" w:hAnsi="Times New Roman" w:cs="Times New Roman"/>
          <w:sz w:val="24"/>
          <w:szCs w:val="24"/>
        </w:rPr>
        <w:t>1</w:t>
      </w:r>
      <w:r w:rsidR="00EF3EB5" w:rsidRPr="00F55D54">
        <w:rPr>
          <w:rFonts w:ascii="Times New Roman" w:eastAsia="Times New Roman" w:hAnsi="Times New Roman" w:cs="Times New Roman"/>
          <w:sz w:val="24"/>
          <w:szCs w:val="24"/>
        </w:rPr>
        <w:t>8</w:t>
      </w:r>
      <w:r w:rsidR="00027427" w:rsidRPr="00F55D54">
        <w:rPr>
          <w:rFonts w:ascii="Times New Roman" w:eastAsia="Times New Roman" w:hAnsi="Times New Roman" w:cs="Times New Roman"/>
          <w:sz w:val="24"/>
          <w:szCs w:val="24"/>
        </w:rPr>
        <w:t xml:space="preserve">- aastased noored võivad õppimiskohustust täita mitmel viisil: õpipoisiõppes, koolitustel, asendusteenistuses või tugi-, sotsiaalse ja kutsealase rehabilitatsiooni meetmete raames. Õppimiskohustuse täitmist kontrollivad tööseadustikus määratletud noorte tööalase ja sotsiaalse integratsiooni üksused (kohalikul tasandil), kes saavad selleks vajaliku info riigi infosüsteemist. </w:t>
      </w:r>
      <w:r w:rsidR="00027427" w:rsidRPr="00F55D54">
        <w:rPr>
          <w:rFonts w:ascii="Times New Roman" w:eastAsia="Times New Roman" w:hAnsi="Times New Roman" w:cs="Times New Roman"/>
          <w:b/>
          <w:bCs/>
          <w:sz w:val="24"/>
          <w:szCs w:val="24"/>
        </w:rPr>
        <w:t xml:space="preserve">Poolas </w:t>
      </w:r>
      <w:r w:rsidR="00027427" w:rsidRPr="00F55D54">
        <w:rPr>
          <w:rFonts w:ascii="Times New Roman" w:eastAsia="Times New Roman" w:hAnsi="Times New Roman" w:cs="Times New Roman"/>
          <w:sz w:val="24"/>
          <w:szCs w:val="24"/>
        </w:rPr>
        <w:t>on hariduse omandamine kohustuslik kuni 18. eluaastani, kuid koolikohustus 7.</w:t>
      </w:r>
      <w:r w:rsidR="00EF3EB5" w:rsidRPr="00F55D54">
        <w:rPr>
          <w:rFonts w:ascii="Times New Roman" w:eastAsia="Times New Roman" w:hAnsi="Times New Roman" w:cs="Times New Roman"/>
          <w:sz w:val="24"/>
          <w:szCs w:val="24"/>
        </w:rPr>
        <w:t>−</w:t>
      </w:r>
      <w:r w:rsidR="00027427" w:rsidRPr="00F55D54">
        <w:rPr>
          <w:rFonts w:ascii="Times New Roman" w:eastAsia="Times New Roman" w:hAnsi="Times New Roman" w:cs="Times New Roman"/>
          <w:sz w:val="24"/>
          <w:szCs w:val="24"/>
        </w:rPr>
        <w:t xml:space="preserve">15. eluaastani. </w:t>
      </w:r>
      <w:r w:rsidR="00027427" w:rsidRPr="00F55D54">
        <w:rPr>
          <w:rFonts w:ascii="Times New Roman" w:eastAsia="Times New Roman" w:hAnsi="Times New Roman" w:cs="Times New Roman"/>
          <w:b/>
          <w:bCs/>
          <w:sz w:val="24"/>
          <w:szCs w:val="24"/>
        </w:rPr>
        <w:t>Ungaris</w:t>
      </w:r>
      <w:r w:rsidR="00027427" w:rsidRPr="00F55D54">
        <w:rPr>
          <w:rFonts w:ascii="Times New Roman" w:eastAsia="Times New Roman" w:hAnsi="Times New Roman" w:cs="Times New Roman"/>
          <w:sz w:val="24"/>
          <w:szCs w:val="24"/>
        </w:rPr>
        <w:t xml:space="preserve"> peab iga alla 18-aastane õpilane, kes on lõpetanud kohustusliku hariduse (16 aastat) jätkama õpinguid kuni täisealiseks saamiseni või kutsealase osakvalifikatsioon omandamiseni. </w:t>
      </w:r>
      <w:r w:rsidR="00027427" w:rsidRPr="00F55D54">
        <w:rPr>
          <w:rFonts w:ascii="Times New Roman" w:eastAsia="Times New Roman" w:hAnsi="Times New Roman" w:cs="Times New Roman"/>
          <w:b/>
          <w:bCs/>
          <w:sz w:val="24"/>
          <w:szCs w:val="24"/>
        </w:rPr>
        <w:t xml:space="preserve">Hollandis </w:t>
      </w:r>
      <w:r w:rsidR="00027427" w:rsidRPr="00F55D54">
        <w:rPr>
          <w:rFonts w:ascii="Times New Roman" w:eastAsia="Times New Roman" w:hAnsi="Times New Roman" w:cs="Times New Roman"/>
          <w:sz w:val="24"/>
          <w:szCs w:val="24"/>
        </w:rPr>
        <w:t>tuleb jätkata õpinguid 18-aastaseks saamiseni või keskhariduse (HAVO) omandami</w:t>
      </w:r>
      <w:r w:rsidR="00E66633" w:rsidRPr="00F55D54">
        <w:rPr>
          <w:rFonts w:ascii="Times New Roman" w:eastAsia="Times New Roman" w:hAnsi="Times New Roman" w:cs="Times New Roman"/>
          <w:sz w:val="24"/>
          <w:szCs w:val="24"/>
        </w:rPr>
        <w:t xml:space="preserve">seni, kutsehariduse omandamiseni või kõrgkooliks ettevalmistava kursuse läbimiseni. </w:t>
      </w:r>
      <w:r w:rsidR="00931A42" w:rsidRPr="00F55D54">
        <w:rPr>
          <w:rFonts w:ascii="Times New Roman" w:eastAsia="Times New Roman" w:hAnsi="Times New Roman" w:cs="Times New Roman"/>
          <w:b/>
          <w:bCs/>
          <w:sz w:val="24"/>
          <w:szCs w:val="24"/>
        </w:rPr>
        <w:t>Portugalis</w:t>
      </w:r>
      <w:r w:rsidR="00027427" w:rsidRPr="00F55D54">
        <w:rPr>
          <w:rFonts w:ascii="Times New Roman" w:eastAsia="Times New Roman" w:hAnsi="Times New Roman" w:cs="Times New Roman"/>
          <w:sz w:val="24"/>
          <w:szCs w:val="24"/>
        </w:rPr>
        <w:t xml:space="preserve"> </w:t>
      </w:r>
      <w:r w:rsidR="00AA1F55" w:rsidRPr="00F55D54">
        <w:rPr>
          <w:rFonts w:ascii="Times New Roman" w:eastAsia="Times New Roman" w:hAnsi="Times New Roman" w:cs="Times New Roman"/>
          <w:sz w:val="24"/>
          <w:szCs w:val="24"/>
        </w:rPr>
        <w:t xml:space="preserve">on kohustuslik haridus 6. eluaastast 18. eluaastani või keskhariduse omandamiseni. </w:t>
      </w:r>
      <w:r w:rsidR="00027427" w:rsidRPr="00F55D54">
        <w:rPr>
          <w:rFonts w:ascii="Times New Roman" w:eastAsia="Times New Roman" w:hAnsi="Times New Roman" w:cs="Times New Roman"/>
          <w:sz w:val="24"/>
          <w:szCs w:val="24"/>
        </w:rPr>
        <w:t xml:space="preserve"> </w:t>
      </w:r>
      <w:r w:rsidRPr="00F55D54">
        <w:rPr>
          <w:rFonts w:ascii="Times New Roman" w:eastAsia="Times New Roman" w:hAnsi="Times New Roman" w:cs="Times New Roman"/>
          <w:sz w:val="24"/>
          <w:szCs w:val="24"/>
        </w:rPr>
        <w:t xml:space="preserve"> </w:t>
      </w:r>
      <w:r w:rsidRPr="00F55D54">
        <w:rPr>
          <w:rFonts w:ascii="Times New Roman" w:eastAsia="Times New Roman" w:hAnsi="Times New Roman" w:cs="Times New Roman"/>
          <w:b/>
          <w:bCs/>
          <w:sz w:val="24"/>
          <w:szCs w:val="24"/>
        </w:rPr>
        <w:t>Iirimaal</w:t>
      </w:r>
      <w:r w:rsidRPr="00F55D54">
        <w:rPr>
          <w:rFonts w:ascii="Times New Roman" w:eastAsia="Times New Roman" w:hAnsi="Times New Roman" w:cs="Times New Roman"/>
          <w:sz w:val="24"/>
          <w:szCs w:val="24"/>
        </w:rPr>
        <w:t xml:space="preserve"> on koolikohustus lastel vanuses 6–16</w:t>
      </w:r>
      <w:r w:rsidR="00EF3EB5" w:rsidRPr="00F55D54">
        <w:rPr>
          <w:rFonts w:ascii="Times New Roman" w:eastAsia="Times New Roman" w:hAnsi="Times New Roman" w:cs="Times New Roman"/>
          <w:sz w:val="24"/>
          <w:szCs w:val="24"/>
        </w:rPr>
        <w:t>a</w:t>
      </w:r>
      <w:r w:rsidRPr="00F55D54">
        <w:rPr>
          <w:rFonts w:ascii="Times New Roman" w:eastAsia="Times New Roman" w:hAnsi="Times New Roman" w:cs="Times New Roman"/>
          <w:sz w:val="24"/>
          <w:szCs w:val="24"/>
        </w:rPr>
        <w:t xml:space="preserve"> või kuni õpilane on läbinud kolmeaastase </w:t>
      </w:r>
      <w:r w:rsidR="000C5264" w:rsidRPr="00F55D54">
        <w:rPr>
          <w:rFonts w:ascii="Times New Roman" w:eastAsia="Times New Roman" w:hAnsi="Times New Roman" w:cs="Times New Roman"/>
          <w:sz w:val="24"/>
          <w:szCs w:val="24"/>
        </w:rPr>
        <w:t>põhihariduse vanema astme õppekava</w:t>
      </w:r>
      <w:r w:rsidR="000C5264" w:rsidRPr="00F55D54">
        <w:rPr>
          <w:rFonts w:ascii="Times New Roman" w:eastAsia="Times New Roman" w:hAnsi="Times New Roman" w:cs="Times New Roman"/>
          <w:b/>
          <w:bCs/>
          <w:sz w:val="24"/>
          <w:szCs w:val="24"/>
        </w:rPr>
        <w:t>. Itaalias</w:t>
      </w:r>
      <w:r w:rsidR="000C5264" w:rsidRPr="00F55D54">
        <w:rPr>
          <w:rFonts w:ascii="Times New Roman" w:eastAsia="Times New Roman" w:hAnsi="Times New Roman" w:cs="Times New Roman"/>
          <w:sz w:val="24"/>
          <w:szCs w:val="24"/>
        </w:rPr>
        <w:t xml:space="preserve"> on kõigil õigus ja kohustus saada haridust kas 12 aastat või kuni nad on 18. eluaastaks omandanud vähemalt kolmeaastast ettevalmistust eeldava kutsekvalifikatsiooni. </w:t>
      </w:r>
      <w:r w:rsidR="000C5264" w:rsidRPr="00F55D54">
        <w:rPr>
          <w:rFonts w:ascii="Times New Roman" w:eastAsia="Times New Roman" w:hAnsi="Times New Roman" w:cs="Times New Roman"/>
          <w:b/>
          <w:bCs/>
          <w:sz w:val="24"/>
          <w:szCs w:val="24"/>
        </w:rPr>
        <w:t>Belgias</w:t>
      </w:r>
      <w:r w:rsidR="000C5264" w:rsidRPr="00F55D54">
        <w:rPr>
          <w:rFonts w:ascii="Times New Roman" w:eastAsia="Times New Roman" w:hAnsi="Times New Roman" w:cs="Times New Roman"/>
          <w:sz w:val="24"/>
          <w:szCs w:val="24"/>
        </w:rPr>
        <w:t xml:space="preserve"> muutub täisajaga koolikohustus osaajaga koolikohustuseks, kui õpilane saab 16-aastaseks. Osaajaga koolikohustuse täitmist saab kombineerida töökohapõhise õppega.  </w:t>
      </w:r>
    </w:p>
    <w:p w14:paraId="24A6E763" w14:textId="77777777" w:rsidR="00677BE4" w:rsidRPr="00F55D54" w:rsidRDefault="00677BE4" w:rsidP="00F55D54">
      <w:pPr>
        <w:spacing w:after="0" w:line="240" w:lineRule="auto"/>
        <w:jc w:val="both"/>
        <w:rPr>
          <w:rFonts w:ascii="Times New Roman" w:eastAsia="Times New Roman" w:hAnsi="Times New Roman" w:cs="Times New Roman"/>
          <w:sz w:val="24"/>
          <w:szCs w:val="24"/>
        </w:rPr>
      </w:pPr>
    </w:p>
    <w:p w14:paraId="4898E89A" w14:textId="052035A8" w:rsidR="00A4760B" w:rsidRPr="00F55D54" w:rsidRDefault="00A4760B" w:rsidP="00F55D54">
      <w:pPr>
        <w:spacing w:after="0" w:line="240" w:lineRule="auto"/>
        <w:jc w:val="both"/>
        <w:rPr>
          <w:rFonts w:ascii="Times New Roman" w:hAnsi="Times New Roman" w:cs="Times New Roman"/>
          <w:sz w:val="24"/>
          <w:szCs w:val="24"/>
        </w:rPr>
      </w:pPr>
      <w:proofErr w:type="spellStart"/>
      <w:r w:rsidRPr="00F55D54">
        <w:rPr>
          <w:rFonts w:ascii="Times New Roman" w:hAnsi="Times New Roman" w:cs="Times New Roman"/>
          <w:sz w:val="24"/>
          <w:szCs w:val="24"/>
        </w:rPr>
        <w:t>Eurydice</w:t>
      </w:r>
      <w:proofErr w:type="spellEnd"/>
      <w:r w:rsidRPr="00F55D54">
        <w:rPr>
          <w:rFonts w:ascii="Times New Roman" w:hAnsi="Times New Roman" w:cs="Times New Roman"/>
          <w:sz w:val="24"/>
          <w:szCs w:val="24"/>
        </w:rPr>
        <w:t xml:space="preserve"> avaldab üle aasta raporti</w:t>
      </w:r>
      <w:r w:rsidRPr="00F55D54">
        <w:rPr>
          <w:rStyle w:val="Allmrkuseviide"/>
          <w:rFonts w:ascii="Times New Roman" w:hAnsi="Times New Roman" w:cs="Times New Roman"/>
          <w:sz w:val="24"/>
          <w:szCs w:val="24"/>
        </w:rPr>
        <w:footnoteReference w:id="9"/>
      </w:r>
      <w:r w:rsidRPr="00F55D54">
        <w:rPr>
          <w:rFonts w:ascii="Times New Roman" w:hAnsi="Times New Roman" w:cs="Times New Roman"/>
          <w:sz w:val="24"/>
          <w:szCs w:val="24"/>
        </w:rPr>
        <w:t xml:space="preserve">, mis käsitleb soovitatavat minimaalset õppeaega täiskoormusega kohustuslikus üldhariduses 39 Euroopa riigi haridussüsteemis. Tegu on EL </w:t>
      </w:r>
      <w:proofErr w:type="spellStart"/>
      <w:r w:rsidRPr="00F55D54">
        <w:rPr>
          <w:rFonts w:ascii="Times New Roman" w:hAnsi="Times New Roman" w:cs="Times New Roman"/>
          <w:sz w:val="24"/>
          <w:szCs w:val="24"/>
        </w:rPr>
        <w:t>Eurydice'i</w:t>
      </w:r>
      <w:proofErr w:type="spellEnd"/>
      <w:r w:rsidRPr="00F55D54">
        <w:rPr>
          <w:rFonts w:ascii="Times New Roman" w:hAnsi="Times New Roman" w:cs="Times New Roman"/>
          <w:sz w:val="24"/>
          <w:szCs w:val="24"/>
        </w:rPr>
        <w:t xml:space="preserve"> ja OECD NESLI võrgustike ühise raportiga.</w:t>
      </w:r>
      <w:r w:rsidR="002005C9" w:rsidRPr="00F55D54">
        <w:rPr>
          <w:rFonts w:ascii="Times New Roman" w:hAnsi="Times New Roman" w:cs="Times New Roman"/>
          <w:sz w:val="24"/>
          <w:szCs w:val="24"/>
        </w:rPr>
        <w:t xml:space="preserve"> Antud raporti kohaselt sõltub õ</w:t>
      </w:r>
      <w:r w:rsidRPr="00F55D54">
        <w:rPr>
          <w:rFonts w:ascii="Times New Roman" w:hAnsi="Times New Roman" w:cs="Times New Roman"/>
          <w:sz w:val="24"/>
          <w:szCs w:val="24"/>
        </w:rPr>
        <w:t>ppimise tõhusus mitmest tegurist</w:t>
      </w:r>
      <w:r w:rsidR="00362CC5" w:rsidRPr="00F55D54">
        <w:rPr>
          <w:rFonts w:ascii="Times New Roman" w:hAnsi="Times New Roman" w:cs="Times New Roman"/>
          <w:sz w:val="24"/>
          <w:szCs w:val="24"/>
        </w:rPr>
        <w:t>.</w:t>
      </w:r>
      <w:r w:rsidRPr="00F55D54">
        <w:rPr>
          <w:rFonts w:ascii="Times New Roman" w:hAnsi="Times New Roman" w:cs="Times New Roman"/>
          <w:sz w:val="24"/>
          <w:szCs w:val="24"/>
        </w:rPr>
        <w:t xml:space="preserve"> </w:t>
      </w:r>
      <w:r w:rsidR="00362CC5" w:rsidRPr="00F55D54">
        <w:rPr>
          <w:rFonts w:ascii="Times New Roman" w:hAnsi="Times New Roman" w:cs="Times New Roman"/>
          <w:sz w:val="24"/>
          <w:szCs w:val="24"/>
        </w:rPr>
        <w:t>Õ</w:t>
      </w:r>
      <w:r w:rsidRPr="00F55D54">
        <w:rPr>
          <w:rFonts w:ascii="Times New Roman" w:hAnsi="Times New Roman" w:cs="Times New Roman"/>
          <w:sz w:val="24"/>
          <w:szCs w:val="24"/>
        </w:rPr>
        <w:t>petamise kvaliteet ja õppimiseks kasutatav aeg võivad mõjuda õpilaste edasijõudmisele positiivselt ja tasakaalustada puudujääke muudes valdkondades, nt õpilaste võimekuses või õpimotivatsioonis, eriti kehvema taustaga õpilaste puhul.</w:t>
      </w:r>
      <w:r w:rsidR="002005C9" w:rsidRPr="00F55D54">
        <w:rPr>
          <w:rFonts w:ascii="Times New Roman" w:hAnsi="Times New Roman" w:cs="Times New Roman"/>
          <w:sz w:val="24"/>
          <w:szCs w:val="24"/>
        </w:rPr>
        <w:t xml:space="preserve"> Erinevate uuringute andmetel on tõestatud, et iga haridussüsteemis osaletud aasta suurendab tõenäosust omandada parem sotsiaalmajanduslik staatus </w:t>
      </w:r>
      <w:r w:rsidR="00A50BD8" w:rsidRPr="00F55D54">
        <w:rPr>
          <w:rFonts w:ascii="Times New Roman" w:hAnsi="Times New Roman" w:cs="Times New Roman"/>
          <w:sz w:val="24"/>
          <w:szCs w:val="24"/>
        </w:rPr>
        <w:t xml:space="preserve">täiskasvanueas, </w:t>
      </w:r>
      <w:r w:rsidR="002005C9" w:rsidRPr="00F55D54">
        <w:rPr>
          <w:rFonts w:ascii="Times New Roman" w:hAnsi="Times New Roman" w:cs="Times New Roman"/>
          <w:sz w:val="24"/>
          <w:szCs w:val="24"/>
        </w:rPr>
        <w:t xml:space="preserve">ning ka tervis ehk </w:t>
      </w:r>
      <w:r w:rsidR="00A50BD8" w:rsidRPr="00F55D54">
        <w:rPr>
          <w:rFonts w:ascii="Times New Roman" w:hAnsi="Times New Roman" w:cs="Times New Roman"/>
          <w:sz w:val="24"/>
          <w:szCs w:val="24"/>
        </w:rPr>
        <w:t xml:space="preserve">lisanduvad tervelt elatud aastad. </w:t>
      </w:r>
    </w:p>
    <w:p w14:paraId="2828CA74" w14:textId="77777777" w:rsidR="00A4760B" w:rsidRPr="00F55D54" w:rsidRDefault="00A4760B" w:rsidP="00F55D54">
      <w:pPr>
        <w:spacing w:after="0" w:line="240" w:lineRule="auto"/>
        <w:jc w:val="both"/>
        <w:rPr>
          <w:rFonts w:ascii="Times New Roman" w:hAnsi="Times New Roman" w:cs="Times New Roman"/>
          <w:sz w:val="24"/>
          <w:szCs w:val="24"/>
        </w:rPr>
      </w:pPr>
    </w:p>
    <w:p w14:paraId="18DFB89C" w14:textId="41A4AA27" w:rsidR="00A4760B" w:rsidRPr="00F55D54" w:rsidRDefault="00A4760B" w:rsidP="00F55D54">
      <w:pPr>
        <w:pStyle w:val="a71Textpara"/>
        <w:spacing w:before="0" w:line="240" w:lineRule="auto"/>
        <w:rPr>
          <w:rFonts w:ascii="Times New Roman" w:hAnsi="Times New Roman" w:cs="Times New Roman"/>
          <w:color w:val="auto"/>
          <w:sz w:val="24"/>
          <w:szCs w:val="24"/>
          <w:lang w:val="et-EE"/>
        </w:rPr>
      </w:pPr>
      <w:r w:rsidRPr="00F55D54">
        <w:rPr>
          <w:rFonts w:ascii="Times New Roman" w:hAnsi="Times New Roman" w:cs="Times New Roman"/>
          <w:color w:val="auto"/>
          <w:sz w:val="24"/>
          <w:szCs w:val="24"/>
          <w:lang w:val="et-EE"/>
        </w:rPr>
        <w:t xml:space="preserve">Eesti on </w:t>
      </w:r>
      <w:r w:rsidR="00CC463D" w:rsidRPr="00F55D54">
        <w:rPr>
          <w:rFonts w:ascii="Times New Roman" w:hAnsi="Times New Roman" w:cs="Times New Roman"/>
          <w:color w:val="auto"/>
          <w:sz w:val="24"/>
          <w:szCs w:val="24"/>
          <w:lang w:val="et-EE"/>
        </w:rPr>
        <w:t xml:space="preserve">pigem </w:t>
      </w:r>
      <w:r w:rsidRPr="00F55D54">
        <w:rPr>
          <w:rFonts w:ascii="Times New Roman" w:hAnsi="Times New Roman" w:cs="Times New Roman"/>
          <w:color w:val="auto"/>
          <w:sz w:val="24"/>
          <w:szCs w:val="24"/>
          <w:lang w:val="et-EE"/>
        </w:rPr>
        <w:t xml:space="preserve">lühema </w:t>
      </w:r>
      <w:r w:rsidR="005024FE" w:rsidRPr="00F55D54">
        <w:rPr>
          <w:rFonts w:ascii="Times New Roman" w:hAnsi="Times New Roman" w:cs="Times New Roman"/>
          <w:color w:val="auto"/>
          <w:sz w:val="24"/>
          <w:szCs w:val="24"/>
          <w:lang w:val="et-EE"/>
        </w:rPr>
        <w:t xml:space="preserve">kohustusliku </w:t>
      </w:r>
      <w:r w:rsidRPr="00F55D54">
        <w:rPr>
          <w:rFonts w:ascii="Times New Roman" w:hAnsi="Times New Roman" w:cs="Times New Roman"/>
          <w:color w:val="auto"/>
          <w:sz w:val="24"/>
          <w:szCs w:val="24"/>
          <w:lang w:val="et-EE"/>
        </w:rPr>
        <w:t xml:space="preserve">õppeajaga riikide hulgas. Võrreldes 2020/2021. õppeaastaga on kohustuslik õppeaeg rohkem kui pooltes riikides muutunud. Rumeenias ja Soomes on kohustusliku õppeaja märgatav suurenemine seotud koolikohustuse ea tõusuga. </w:t>
      </w:r>
      <w:r w:rsidRPr="00F55D54">
        <w:rPr>
          <w:rFonts w:ascii="Times New Roman" w:hAnsi="Times New Roman" w:cs="Times New Roman"/>
          <w:color w:val="auto"/>
          <w:sz w:val="24"/>
          <w:szCs w:val="24"/>
          <w:lang w:val="et-EE"/>
        </w:rPr>
        <w:lastRenderedPageBreak/>
        <w:t>Kreekas on õppeaja tõusu taga õppekavamuudatused, Itaalias on suurenenud paindliku ajakavaga kohustuslike ainete maht. Austrias lisandus põhikooli vanemas astmes IKT-tunde, Prantsusmaal lisati 6. ja 9. klassi õppekavasse 10 tundi kiusamisvastast ja eluoskuste õpet. Belgias (</w:t>
      </w:r>
      <w:proofErr w:type="spellStart"/>
      <w:r w:rsidRPr="00F55D54">
        <w:rPr>
          <w:rFonts w:ascii="Times New Roman" w:hAnsi="Times New Roman" w:cs="Times New Roman"/>
          <w:color w:val="auto"/>
          <w:sz w:val="24"/>
          <w:szCs w:val="24"/>
          <w:lang w:val="et-EE"/>
        </w:rPr>
        <w:t>fl</w:t>
      </w:r>
      <w:proofErr w:type="spellEnd"/>
      <w:r w:rsidRPr="00F55D54">
        <w:rPr>
          <w:rFonts w:ascii="Times New Roman" w:hAnsi="Times New Roman" w:cs="Times New Roman"/>
          <w:color w:val="auto"/>
          <w:sz w:val="24"/>
          <w:szCs w:val="24"/>
          <w:lang w:val="et-EE"/>
        </w:rPr>
        <w:t>) vähenes koolide valitavate kohustuslike ainete maht, Portugalis paindliku ajakavaga kohustuslike ainete maht ja Bulgaarias kogu õppekava maht. Maltal vähendati tugevalt 11. klassi õppeaega.</w:t>
      </w:r>
      <w:r w:rsidR="0069289E" w:rsidRPr="00F55D54">
        <w:rPr>
          <w:rFonts w:ascii="Times New Roman" w:hAnsi="Times New Roman" w:cs="Times New Roman"/>
          <w:color w:val="auto"/>
          <w:sz w:val="24"/>
          <w:szCs w:val="24"/>
          <w:lang w:val="et-EE"/>
        </w:rPr>
        <w:t xml:space="preserve"> Eestis ei ole õppimiskohustuse juurutamisel tegemist õppekavast tingitud õppeaja pikendamisega, vaid sooviga</w:t>
      </w:r>
      <w:r w:rsidR="00EF3EB5" w:rsidRPr="00F55D54">
        <w:rPr>
          <w:rFonts w:ascii="Times New Roman" w:hAnsi="Times New Roman" w:cs="Times New Roman"/>
          <w:color w:val="auto"/>
          <w:sz w:val="24"/>
          <w:szCs w:val="24"/>
          <w:lang w:val="et-EE"/>
        </w:rPr>
        <w:t xml:space="preserve">, et </w:t>
      </w:r>
      <w:r w:rsidR="0069289E" w:rsidRPr="00F55D54">
        <w:rPr>
          <w:rFonts w:ascii="Times New Roman" w:hAnsi="Times New Roman" w:cs="Times New Roman"/>
          <w:color w:val="auto"/>
          <w:sz w:val="24"/>
          <w:szCs w:val="24"/>
          <w:lang w:val="et-EE"/>
        </w:rPr>
        <w:t xml:space="preserve">iga noor </w:t>
      </w:r>
      <w:r w:rsidR="00EF3EB5" w:rsidRPr="00F55D54">
        <w:rPr>
          <w:rFonts w:ascii="Times New Roman" w:hAnsi="Times New Roman" w:cs="Times New Roman"/>
          <w:color w:val="auto"/>
          <w:sz w:val="24"/>
          <w:szCs w:val="24"/>
          <w:lang w:val="et-EE"/>
        </w:rPr>
        <w:t xml:space="preserve">omandaks </w:t>
      </w:r>
      <w:r w:rsidR="0069289E" w:rsidRPr="00F55D54">
        <w:rPr>
          <w:rFonts w:ascii="Times New Roman" w:hAnsi="Times New Roman" w:cs="Times New Roman"/>
          <w:color w:val="auto"/>
          <w:sz w:val="24"/>
          <w:szCs w:val="24"/>
          <w:lang w:val="et-EE"/>
        </w:rPr>
        <w:t>kas kutsekvalifikatsioon</w:t>
      </w:r>
      <w:r w:rsidR="00EF3EB5" w:rsidRPr="00F55D54">
        <w:rPr>
          <w:rFonts w:ascii="Times New Roman" w:hAnsi="Times New Roman" w:cs="Times New Roman"/>
          <w:color w:val="auto"/>
          <w:sz w:val="24"/>
          <w:szCs w:val="24"/>
          <w:lang w:val="et-EE"/>
        </w:rPr>
        <w:t>i</w:t>
      </w:r>
      <w:r w:rsidR="0069289E" w:rsidRPr="00F55D54">
        <w:rPr>
          <w:rFonts w:ascii="Times New Roman" w:hAnsi="Times New Roman" w:cs="Times New Roman"/>
          <w:color w:val="auto"/>
          <w:sz w:val="24"/>
          <w:szCs w:val="24"/>
          <w:lang w:val="et-EE"/>
        </w:rPr>
        <w:t xml:space="preserve"> või keskhariduse. </w:t>
      </w:r>
    </w:p>
    <w:p w14:paraId="48D9E8BE" w14:textId="59B9F37D" w:rsidR="00A4760B" w:rsidRPr="00F55D54" w:rsidRDefault="00A4760B" w:rsidP="00F55D54">
      <w:pPr>
        <w:spacing w:after="0" w:line="240" w:lineRule="auto"/>
        <w:rPr>
          <w:rFonts w:ascii="Times New Roman" w:hAnsi="Times New Roman" w:cs="Times New Roman"/>
          <w:sz w:val="24"/>
          <w:szCs w:val="24"/>
        </w:rPr>
      </w:pPr>
    </w:p>
    <w:p w14:paraId="4D1037EA" w14:textId="36954514" w:rsidR="002F28A3" w:rsidRPr="00F55D54" w:rsidRDefault="002F28A3" w:rsidP="00F55D54">
      <w:pPr>
        <w:spacing w:after="0" w:line="240" w:lineRule="auto"/>
        <w:jc w:val="both"/>
        <w:rPr>
          <w:rFonts w:ascii="Times New Roman" w:eastAsia="Times New Roman" w:hAnsi="Times New Roman" w:cs="Times New Roman"/>
          <w:sz w:val="24"/>
          <w:szCs w:val="24"/>
        </w:rPr>
      </w:pPr>
      <w:r w:rsidRPr="00F55D54">
        <w:rPr>
          <w:rFonts w:ascii="Times New Roman" w:eastAsia="Times New Roman" w:hAnsi="Times New Roman" w:cs="Times New Roman"/>
          <w:sz w:val="24"/>
          <w:szCs w:val="24"/>
        </w:rPr>
        <w:t>Koolikohustuse täitmise järgimiseks on näiteks Hollandis väga detailne regulatsioon seaduses: „koolikohustuse ametnik“ kontrollib kohustuse täitmist ja teavitab vanemaid tagajärgedest; probleemide korral otsib koos vanemate ja kooliga lahendust; kool on kohustatud kohalikku omavalitsust teavitama, kui õpilane puudub üle 16 tunni 4 nädala jooksul; register teavitab ametnikku, viimane uurib juhtumit ja vajaduse korral koostab õiendi, mis saadetakse õiguskaitseorganitele; kui probleem ei lahene, võib koolikohustuse ametnik teavitada sotsiaalkindlustusametit, mis võib peatada lapsetoetuse maksmise (üksnes 16-17a põhihariduseta õpilaste puhul). Üle 12a õpilaste põhjuseta puudumiste puhul saab kohus karistada vanemat kogukonnateenistuse või rahatrahviga kuni 3900 eurot</w:t>
      </w:r>
      <w:r w:rsidRPr="00F55D54">
        <w:rPr>
          <w:rStyle w:val="Allmrkuseviide"/>
          <w:rFonts w:ascii="Times New Roman" w:eastAsia="Times New Roman" w:hAnsi="Times New Roman" w:cs="Times New Roman"/>
          <w:sz w:val="24"/>
          <w:szCs w:val="24"/>
        </w:rPr>
        <w:footnoteReference w:id="10"/>
      </w:r>
      <w:r w:rsidRPr="00F55D54">
        <w:rPr>
          <w:rFonts w:ascii="Times New Roman" w:eastAsia="Times New Roman" w:hAnsi="Times New Roman" w:cs="Times New Roman"/>
          <w:sz w:val="24"/>
          <w:szCs w:val="24"/>
        </w:rPr>
        <w:t xml:space="preserve">. </w:t>
      </w:r>
    </w:p>
    <w:p w14:paraId="671C90F3" w14:textId="77777777" w:rsidR="002F28A3" w:rsidRPr="00F55D54" w:rsidRDefault="002F28A3" w:rsidP="00F55D54">
      <w:pPr>
        <w:spacing w:after="0" w:line="240" w:lineRule="auto"/>
        <w:rPr>
          <w:rFonts w:ascii="Times New Roman" w:hAnsi="Times New Roman" w:cs="Times New Roman"/>
          <w:sz w:val="24"/>
          <w:szCs w:val="24"/>
        </w:rPr>
      </w:pPr>
    </w:p>
    <w:p w14:paraId="6912C7D7" w14:textId="1548BBD8" w:rsidR="00A4760B" w:rsidRPr="00F55D54" w:rsidRDefault="00A4760B" w:rsidP="00F55D54">
      <w:pPr>
        <w:pStyle w:val="Loendilik"/>
        <w:numPr>
          <w:ilvl w:val="1"/>
          <w:numId w:val="1"/>
        </w:numPr>
        <w:spacing w:after="0" w:line="240" w:lineRule="auto"/>
        <w:rPr>
          <w:rFonts w:ascii="Times New Roman" w:hAnsi="Times New Roman" w:cs="Times New Roman"/>
          <w:b/>
          <w:bCs/>
          <w:sz w:val="24"/>
          <w:szCs w:val="24"/>
        </w:rPr>
      </w:pPr>
      <w:r w:rsidRPr="00F55D54">
        <w:rPr>
          <w:rFonts w:ascii="Times New Roman" w:hAnsi="Times New Roman" w:cs="Times New Roman"/>
          <w:b/>
          <w:bCs/>
          <w:sz w:val="24"/>
          <w:szCs w:val="24"/>
        </w:rPr>
        <w:t xml:space="preserve"> Probleemi lahendamiseks sobivad lahendused</w:t>
      </w:r>
    </w:p>
    <w:p w14:paraId="1E0AC698" w14:textId="77777777" w:rsidR="00A4760B" w:rsidRPr="00F55D54" w:rsidRDefault="00A4760B" w:rsidP="00F55D54">
      <w:pPr>
        <w:spacing w:after="0" w:line="240" w:lineRule="auto"/>
        <w:rPr>
          <w:rFonts w:ascii="Times New Roman" w:hAnsi="Times New Roman" w:cs="Times New Roman"/>
          <w:sz w:val="24"/>
          <w:szCs w:val="24"/>
        </w:rPr>
      </w:pPr>
    </w:p>
    <w:p w14:paraId="4F7EB99B" w14:textId="294AD396" w:rsidR="00A4760B" w:rsidRPr="00F55D54" w:rsidRDefault="006A74F8" w:rsidP="00F55D54">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Õ</w:t>
      </w:r>
      <w:r w:rsidR="00A4760B" w:rsidRPr="00F55D54">
        <w:rPr>
          <w:rFonts w:ascii="Times New Roman" w:hAnsi="Times New Roman" w:cs="Times New Roman"/>
          <w:sz w:val="24"/>
          <w:szCs w:val="24"/>
        </w:rPr>
        <w:t xml:space="preserve">ppimiskohustuse kehtestamisega sõnastame </w:t>
      </w:r>
      <w:r w:rsidR="00633B47" w:rsidRPr="00F55D54">
        <w:rPr>
          <w:rFonts w:ascii="Times New Roman" w:hAnsi="Times New Roman" w:cs="Times New Roman"/>
          <w:sz w:val="24"/>
          <w:szCs w:val="24"/>
        </w:rPr>
        <w:t xml:space="preserve">riigi ootuse, mille kohaselt Eesti haridussüsteem peab toetama iga noore õpitee valikuid keskharidustaseme </w:t>
      </w:r>
      <w:r w:rsidR="00011EED" w:rsidRPr="00F55D54">
        <w:rPr>
          <w:rFonts w:ascii="Times New Roman" w:hAnsi="Times New Roman" w:cs="Times New Roman"/>
          <w:sz w:val="24"/>
          <w:szCs w:val="24"/>
        </w:rPr>
        <w:t xml:space="preserve">(sh kutsekeskhariduse) </w:t>
      </w:r>
      <w:r w:rsidR="00633B47" w:rsidRPr="00F55D54">
        <w:rPr>
          <w:rFonts w:ascii="Times New Roman" w:hAnsi="Times New Roman" w:cs="Times New Roman"/>
          <w:sz w:val="24"/>
          <w:szCs w:val="24"/>
        </w:rPr>
        <w:t xml:space="preserve">õppe lõpetamise ja/või kutse omandamiseni. </w:t>
      </w:r>
      <w:r w:rsidR="00D5282F" w:rsidRPr="00F55D54">
        <w:rPr>
          <w:rFonts w:ascii="Times New Roman" w:hAnsi="Times New Roman" w:cs="Times New Roman"/>
          <w:sz w:val="24"/>
          <w:szCs w:val="24"/>
        </w:rPr>
        <w:t xml:space="preserve">Noorte toetamiseks ning probleemi lahendamiseks sobivaimad lahendused on: </w:t>
      </w:r>
    </w:p>
    <w:p w14:paraId="48A0E61B" w14:textId="77777777" w:rsidR="00D5282F" w:rsidRPr="00F55D54" w:rsidRDefault="00D5282F" w:rsidP="00F55D54">
      <w:pPr>
        <w:spacing w:after="0" w:line="240" w:lineRule="auto"/>
        <w:jc w:val="both"/>
        <w:rPr>
          <w:rFonts w:ascii="Times New Roman" w:hAnsi="Times New Roman" w:cs="Times New Roman"/>
          <w:sz w:val="24"/>
          <w:szCs w:val="24"/>
        </w:rPr>
      </w:pPr>
    </w:p>
    <w:p w14:paraId="4B052E92" w14:textId="41ACDD9C" w:rsidR="001A4165" w:rsidRPr="00F55D54" w:rsidRDefault="001A4165" w:rsidP="00F55D54">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 xml:space="preserve">1) vältida </w:t>
      </w:r>
      <w:r w:rsidR="00493FD2" w:rsidRPr="00F55D54">
        <w:rPr>
          <w:rFonts w:ascii="Times New Roman" w:hAnsi="Times New Roman" w:cs="Times New Roman"/>
          <w:sz w:val="24"/>
          <w:szCs w:val="24"/>
        </w:rPr>
        <w:t xml:space="preserve">nii </w:t>
      </w:r>
      <w:r w:rsidRPr="00F55D54">
        <w:rPr>
          <w:rFonts w:ascii="Times New Roman" w:hAnsi="Times New Roman" w:cs="Times New Roman"/>
          <w:sz w:val="24"/>
          <w:szCs w:val="24"/>
        </w:rPr>
        <w:t>põhikoolist</w:t>
      </w:r>
      <w:r w:rsidR="00493FD2" w:rsidRPr="00F55D54">
        <w:rPr>
          <w:rFonts w:ascii="Times New Roman" w:hAnsi="Times New Roman" w:cs="Times New Roman"/>
          <w:sz w:val="24"/>
          <w:szCs w:val="24"/>
        </w:rPr>
        <w:t>, kutseõppest kui keskharidustaseme õppest</w:t>
      </w:r>
      <w:r w:rsidRPr="00F55D54">
        <w:rPr>
          <w:rFonts w:ascii="Times New Roman" w:hAnsi="Times New Roman" w:cs="Times New Roman"/>
          <w:sz w:val="24"/>
          <w:szCs w:val="24"/>
        </w:rPr>
        <w:t xml:space="preserve"> väljalangevust ning tagada iga noore õpitee jätkumine peale põhiharidust</w:t>
      </w:r>
      <w:r w:rsidR="00A06C70" w:rsidRPr="00F55D54">
        <w:rPr>
          <w:rFonts w:ascii="Times New Roman" w:hAnsi="Times New Roman" w:cs="Times New Roman"/>
          <w:sz w:val="24"/>
          <w:szCs w:val="24"/>
        </w:rPr>
        <w:t xml:space="preserve">. Selleks </w:t>
      </w:r>
      <w:r w:rsidR="00493FD2" w:rsidRPr="00F55D54">
        <w:rPr>
          <w:rFonts w:ascii="Times New Roman" w:hAnsi="Times New Roman" w:cs="Times New Roman"/>
          <w:sz w:val="24"/>
          <w:szCs w:val="24"/>
        </w:rPr>
        <w:t>tuleb kirjeldada</w:t>
      </w:r>
      <w:r w:rsidRPr="00F55D54">
        <w:rPr>
          <w:rFonts w:ascii="Times New Roman" w:hAnsi="Times New Roman" w:cs="Times New Roman"/>
          <w:sz w:val="24"/>
          <w:szCs w:val="24"/>
        </w:rPr>
        <w:t xml:space="preserve"> täpsemalt kooli </w:t>
      </w:r>
      <w:r w:rsidR="00A06C70" w:rsidRPr="00F55D54">
        <w:rPr>
          <w:rFonts w:ascii="Times New Roman" w:hAnsi="Times New Roman" w:cs="Times New Roman"/>
          <w:sz w:val="24"/>
          <w:szCs w:val="24"/>
        </w:rPr>
        <w:t>ülesanded väljalangemisohus õpilase</w:t>
      </w:r>
      <w:r w:rsidR="00493FD2" w:rsidRPr="00F55D54">
        <w:rPr>
          <w:rFonts w:ascii="Times New Roman" w:hAnsi="Times New Roman" w:cs="Times New Roman"/>
          <w:sz w:val="24"/>
          <w:szCs w:val="24"/>
        </w:rPr>
        <w:t xml:space="preserve"> toetamiseks. Samuti alused mitteformaalõppe arvestamiseks, et </w:t>
      </w:r>
      <w:proofErr w:type="spellStart"/>
      <w:r w:rsidR="00493FD2" w:rsidRPr="00F55D54">
        <w:rPr>
          <w:rFonts w:ascii="Times New Roman" w:hAnsi="Times New Roman" w:cs="Times New Roman"/>
          <w:sz w:val="24"/>
          <w:szCs w:val="24"/>
        </w:rPr>
        <w:t>võimestada</w:t>
      </w:r>
      <w:proofErr w:type="spellEnd"/>
      <w:r w:rsidR="00493FD2" w:rsidRPr="00F55D54">
        <w:rPr>
          <w:rFonts w:ascii="Times New Roman" w:hAnsi="Times New Roman" w:cs="Times New Roman"/>
          <w:sz w:val="24"/>
          <w:szCs w:val="24"/>
        </w:rPr>
        <w:t xml:space="preserve"> ning tunnustada mitmekesistes keskkondades ja erineval viisil õpitut, mis omakorda motiveerib noort. T</w:t>
      </w:r>
      <w:r w:rsidR="001411F4" w:rsidRPr="00F55D54">
        <w:rPr>
          <w:rFonts w:ascii="Times New Roman" w:hAnsi="Times New Roman" w:cs="Times New Roman"/>
          <w:sz w:val="24"/>
          <w:szCs w:val="24"/>
        </w:rPr>
        <w:t>äpsus</w:t>
      </w:r>
      <w:r w:rsidR="00105A81" w:rsidRPr="00F55D54">
        <w:rPr>
          <w:rFonts w:ascii="Times New Roman" w:hAnsi="Times New Roman" w:cs="Times New Roman"/>
          <w:sz w:val="24"/>
          <w:szCs w:val="24"/>
        </w:rPr>
        <w:t>tada tuleb</w:t>
      </w:r>
      <w:r w:rsidRPr="00F55D54">
        <w:rPr>
          <w:rFonts w:ascii="Times New Roman" w:hAnsi="Times New Roman" w:cs="Times New Roman"/>
          <w:sz w:val="24"/>
          <w:szCs w:val="24"/>
        </w:rPr>
        <w:t xml:space="preserve"> kohaliku omavalitsuse ülesande</w:t>
      </w:r>
      <w:r w:rsidR="00105A81" w:rsidRPr="00F55D54">
        <w:rPr>
          <w:rFonts w:ascii="Times New Roman" w:hAnsi="Times New Roman" w:cs="Times New Roman"/>
          <w:sz w:val="24"/>
          <w:szCs w:val="24"/>
        </w:rPr>
        <w:t>i</w:t>
      </w:r>
      <w:r w:rsidRPr="00F55D54">
        <w:rPr>
          <w:rFonts w:ascii="Times New Roman" w:hAnsi="Times New Roman" w:cs="Times New Roman"/>
          <w:sz w:val="24"/>
          <w:szCs w:val="24"/>
        </w:rPr>
        <w:t>d õppimiskohustuse tagamise</w:t>
      </w:r>
      <w:r w:rsidR="00A06C70" w:rsidRPr="00F55D54">
        <w:rPr>
          <w:rFonts w:ascii="Times New Roman" w:hAnsi="Times New Roman" w:cs="Times New Roman"/>
          <w:sz w:val="24"/>
          <w:szCs w:val="24"/>
        </w:rPr>
        <w:t xml:space="preserve">ks. Vajalikud on kokkulepped </w:t>
      </w:r>
      <w:r w:rsidRPr="00F55D54">
        <w:rPr>
          <w:rFonts w:ascii="Times New Roman" w:hAnsi="Times New Roman" w:cs="Times New Roman"/>
          <w:sz w:val="24"/>
          <w:szCs w:val="24"/>
        </w:rPr>
        <w:t>piisavalt kiire</w:t>
      </w:r>
      <w:r w:rsidR="00A06C70" w:rsidRPr="00F55D54">
        <w:rPr>
          <w:rFonts w:ascii="Times New Roman" w:hAnsi="Times New Roman" w:cs="Times New Roman"/>
          <w:sz w:val="24"/>
          <w:szCs w:val="24"/>
        </w:rPr>
        <w:t>ks</w:t>
      </w:r>
      <w:r w:rsidRPr="00F55D54">
        <w:rPr>
          <w:rFonts w:ascii="Times New Roman" w:hAnsi="Times New Roman" w:cs="Times New Roman"/>
          <w:sz w:val="24"/>
          <w:szCs w:val="24"/>
        </w:rPr>
        <w:t xml:space="preserve"> andmete liikumi</w:t>
      </w:r>
      <w:r w:rsidR="00A06C70" w:rsidRPr="00F55D54">
        <w:rPr>
          <w:rFonts w:ascii="Times New Roman" w:hAnsi="Times New Roman" w:cs="Times New Roman"/>
          <w:sz w:val="24"/>
          <w:szCs w:val="24"/>
        </w:rPr>
        <w:t>s</w:t>
      </w:r>
      <w:r w:rsidRPr="00F55D54">
        <w:rPr>
          <w:rFonts w:ascii="Times New Roman" w:hAnsi="Times New Roman" w:cs="Times New Roman"/>
          <w:sz w:val="24"/>
          <w:szCs w:val="24"/>
        </w:rPr>
        <w:t>e</w:t>
      </w:r>
      <w:r w:rsidR="00A06C70" w:rsidRPr="00F55D54">
        <w:rPr>
          <w:rFonts w:ascii="Times New Roman" w:hAnsi="Times New Roman" w:cs="Times New Roman"/>
          <w:sz w:val="24"/>
          <w:szCs w:val="24"/>
        </w:rPr>
        <w:t>ks</w:t>
      </w:r>
      <w:r w:rsidRPr="00F55D54">
        <w:rPr>
          <w:rFonts w:ascii="Times New Roman" w:hAnsi="Times New Roman" w:cs="Times New Roman"/>
          <w:sz w:val="24"/>
          <w:szCs w:val="24"/>
        </w:rPr>
        <w:t xml:space="preserve"> </w:t>
      </w:r>
      <w:r w:rsidR="00A06C70" w:rsidRPr="00F55D54">
        <w:rPr>
          <w:rFonts w:ascii="Times New Roman" w:hAnsi="Times New Roman" w:cs="Times New Roman"/>
          <w:sz w:val="24"/>
          <w:szCs w:val="24"/>
        </w:rPr>
        <w:t>erinevate osapoolte vahel, et tagada</w:t>
      </w:r>
      <w:r w:rsidRPr="00F55D54">
        <w:rPr>
          <w:rFonts w:ascii="Times New Roman" w:hAnsi="Times New Roman" w:cs="Times New Roman"/>
          <w:sz w:val="24"/>
          <w:szCs w:val="24"/>
        </w:rPr>
        <w:t xml:space="preserve"> õigeaeg</w:t>
      </w:r>
      <w:r w:rsidR="00A06C70" w:rsidRPr="00F55D54">
        <w:rPr>
          <w:rFonts w:ascii="Times New Roman" w:hAnsi="Times New Roman" w:cs="Times New Roman"/>
          <w:sz w:val="24"/>
          <w:szCs w:val="24"/>
        </w:rPr>
        <w:t>n</w:t>
      </w:r>
      <w:r w:rsidRPr="00F55D54">
        <w:rPr>
          <w:rFonts w:ascii="Times New Roman" w:hAnsi="Times New Roman" w:cs="Times New Roman"/>
          <w:sz w:val="24"/>
          <w:szCs w:val="24"/>
        </w:rPr>
        <w:t>e t</w:t>
      </w:r>
      <w:r w:rsidR="00A06C70" w:rsidRPr="00F55D54">
        <w:rPr>
          <w:rFonts w:ascii="Times New Roman" w:hAnsi="Times New Roman" w:cs="Times New Roman"/>
          <w:sz w:val="24"/>
          <w:szCs w:val="24"/>
        </w:rPr>
        <w:t>ugi</w:t>
      </w:r>
      <w:r w:rsidRPr="00F55D54">
        <w:rPr>
          <w:rFonts w:ascii="Times New Roman" w:hAnsi="Times New Roman" w:cs="Times New Roman"/>
          <w:sz w:val="24"/>
          <w:szCs w:val="24"/>
        </w:rPr>
        <w:t>.</w:t>
      </w:r>
      <w:r w:rsidR="00A06C70" w:rsidRPr="00F55D54">
        <w:rPr>
          <w:rFonts w:ascii="Times New Roman" w:hAnsi="Times New Roman" w:cs="Times New Roman"/>
          <w:sz w:val="24"/>
          <w:szCs w:val="24"/>
        </w:rPr>
        <w:t xml:space="preserve"> </w:t>
      </w:r>
      <w:r w:rsidR="00105A81" w:rsidRPr="00F55D54">
        <w:rPr>
          <w:rFonts w:ascii="Times New Roman" w:hAnsi="Times New Roman" w:cs="Times New Roman"/>
          <w:sz w:val="24"/>
          <w:szCs w:val="24"/>
        </w:rPr>
        <w:t>Täiendamist</w:t>
      </w:r>
      <w:r w:rsidR="00A06C70" w:rsidRPr="00F55D54">
        <w:rPr>
          <w:rFonts w:ascii="Times New Roman" w:hAnsi="Times New Roman" w:cs="Times New Roman"/>
          <w:sz w:val="24"/>
          <w:szCs w:val="24"/>
        </w:rPr>
        <w:t xml:space="preserve"> vaja</w:t>
      </w:r>
      <w:r w:rsidR="00105A81" w:rsidRPr="00F55D54">
        <w:rPr>
          <w:rFonts w:ascii="Times New Roman" w:hAnsi="Times New Roman" w:cs="Times New Roman"/>
          <w:sz w:val="24"/>
          <w:szCs w:val="24"/>
        </w:rPr>
        <w:t>vad</w:t>
      </w:r>
      <w:r w:rsidR="00A06C70" w:rsidRPr="00F55D54">
        <w:rPr>
          <w:rFonts w:ascii="Times New Roman" w:hAnsi="Times New Roman" w:cs="Times New Roman"/>
          <w:sz w:val="24"/>
          <w:szCs w:val="24"/>
        </w:rPr>
        <w:t xml:space="preserve"> ka lapsevanema ülesanded ning</w:t>
      </w:r>
      <w:r w:rsidRPr="00F55D54">
        <w:rPr>
          <w:rFonts w:ascii="Times New Roman" w:hAnsi="Times New Roman" w:cs="Times New Roman"/>
          <w:sz w:val="24"/>
          <w:szCs w:val="24"/>
        </w:rPr>
        <w:t xml:space="preserve"> </w:t>
      </w:r>
      <w:r w:rsidR="00977F5F" w:rsidRPr="00F55D54">
        <w:rPr>
          <w:rFonts w:ascii="Times New Roman" w:hAnsi="Times New Roman" w:cs="Times New Roman"/>
          <w:sz w:val="24"/>
          <w:szCs w:val="24"/>
        </w:rPr>
        <w:t xml:space="preserve">kirjeldamist </w:t>
      </w:r>
      <w:r w:rsidRPr="00F55D54">
        <w:rPr>
          <w:rFonts w:ascii="Times New Roman" w:hAnsi="Times New Roman" w:cs="Times New Roman"/>
          <w:sz w:val="24"/>
          <w:szCs w:val="24"/>
        </w:rPr>
        <w:t xml:space="preserve">õppija </w:t>
      </w:r>
      <w:r w:rsidR="00A06C70" w:rsidRPr="00F55D54">
        <w:rPr>
          <w:rFonts w:ascii="Times New Roman" w:hAnsi="Times New Roman" w:cs="Times New Roman"/>
          <w:sz w:val="24"/>
          <w:szCs w:val="24"/>
        </w:rPr>
        <w:t xml:space="preserve">enda vastutus; </w:t>
      </w:r>
    </w:p>
    <w:p w14:paraId="2DBA6FA9" w14:textId="77777777" w:rsidR="001A4165" w:rsidRPr="00F55D54" w:rsidRDefault="001A4165" w:rsidP="00F55D54">
      <w:pPr>
        <w:spacing w:after="0" w:line="240" w:lineRule="auto"/>
        <w:jc w:val="both"/>
        <w:rPr>
          <w:rFonts w:ascii="Times New Roman" w:hAnsi="Times New Roman" w:cs="Times New Roman"/>
          <w:sz w:val="24"/>
          <w:szCs w:val="24"/>
        </w:rPr>
      </w:pPr>
    </w:p>
    <w:p w14:paraId="094792DE" w14:textId="3714E3EF" w:rsidR="001A4165" w:rsidRPr="00F55D54" w:rsidRDefault="001A4165" w:rsidP="00F55D54">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 xml:space="preserve">2) tagada riigi poolt ühtne </w:t>
      </w:r>
      <w:r w:rsidR="001877F4" w:rsidRPr="00F55D54">
        <w:rPr>
          <w:rFonts w:ascii="Times New Roman" w:hAnsi="Times New Roman" w:cs="Times New Roman"/>
          <w:sz w:val="24"/>
          <w:szCs w:val="24"/>
        </w:rPr>
        <w:t>sisseastumiskeskkond</w:t>
      </w:r>
      <w:r w:rsidRPr="00F55D54">
        <w:rPr>
          <w:rFonts w:ascii="Times New Roman" w:hAnsi="Times New Roman" w:cs="Times New Roman"/>
          <w:sz w:val="24"/>
          <w:szCs w:val="24"/>
        </w:rPr>
        <w:t xml:space="preserve"> keskharidustaseme õppesse ja kutseõppesse</w:t>
      </w:r>
      <w:r w:rsidR="00AD2628" w:rsidRPr="00F55D54">
        <w:rPr>
          <w:rFonts w:ascii="Times New Roman" w:hAnsi="Times New Roman" w:cs="Times New Roman"/>
          <w:sz w:val="24"/>
          <w:szCs w:val="24"/>
        </w:rPr>
        <w:t xml:space="preserve"> sisseastumiseks</w:t>
      </w:r>
      <w:r w:rsidRPr="00F55D54">
        <w:rPr>
          <w:rFonts w:ascii="Times New Roman" w:hAnsi="Times New Roman" w:cs="Times New Roman"/>
          <w:sz w:val="24"/>
          <w:szCs w:val="24"/>
        </w:rPr>
        <w:t xml:space="preserve">. </w:t>
      </w:r>
      <w:r w:rsidR="001877F4" w:rsidRPr="00F55D54">
        <w:rPr>
          <w:rFonts w:ascii="Times New Roman" w:hAnsi="Times New Roman" w:cs="Times New Roman"/>
          <w:sz w:val="24"/>
          <w:szCs w:val="24"/>
        </w:rPr>
        <w:t xml:space="preserve">Kui kõigil põhihariduse lõpetajatel on kohustus õpiteed jätkata, on vajalik tagada ka ühtne inforuum ning läbipaistev protsess järgnevasse õppesse sisenemiseks. </w:t>
      </w:r>
      <w:r w:rsidRPr="00F55D54">
        <w:rPr>
          <w:rFonts w:ascii="Times New Roman" w:hAnsi="Times New Roman" w:cs="Times New Roman"/>
          <w:sz w:val="24"/>
          <w:szCs w:val="24"/>
        </w:rPr>
        <w:t>See hõlbustab noore vaates</w:t>
      </w:r>
      <w:r w:rsidR="001877F4" w:rsidRPr="00F55D54">
        <w:rPr>
          <w:rFonts w:ascii="Times New Roman" w:hAnsi="Times New Roman" w:cs="Times New Roman"/>
          <w:sz w:val="24"/>
          <w:szCs w:val="24"/>
        </w:rPr>
        <w:t xml:space="preserve"> hõlpsamalt</w:t>
      </w:r>
      <w:r w:rsidRPr="00F55D54">
        <w:rPr>
          <w:rFonts w:ascii="Times New Roman" w:hAnsi="Times New Roman" w:cs="Times New Roman"/>
          <w:sz w:val="24"/>
          <w:szCs w:val="24"/>
        </w:rPr>
        <w:t xml:space="preserve"> õppimisvõimaluse leidmist, sest info valikute kui ka kandideerimisprotsessi kohta </w:t>
      </w:r>
      <w:r w:rsidR="001877F4" w:rsidRPr="00F55D54">
        <w:rPr>
          <w:rFonts w:ascii="Times New Roman" w:hAnsi="Times New Roman" w:cs="Times New Roman"/>
          <w:sz w:val="24"/>
          <w:szCs w:val="24"/>
        </w:rPr>
        <w:t>on koondatud kujul</w:t>
      </w:r>
      <w:r w:rsidRPr="00F55D54">
        <w:rPr>
          <w:rFonts w:ascii="Times New Roman" w:hAnsi="Times New Roman" w:cs="Times New Roman"/>
          <w:sz w:val="24"/>
          <w:szCs w:val="24"/>
        </w:rPr>
        <w:t xml:space="preserve">. </w:t>
      </w:r>
      <w:r w:rsidR="001877F4" w:rsidRPr="00F55D54">
        <w:rPr>
          <w:rFonts w:ascii="Times New Roman" w:hAnsi="Times New Roman" w:cs="Times New Roman"/>
          <w:sz w:val="24"/>
          <w:szCs w:val="24"/>
        </w:rPr>
        <w:t xml:space="preserve">Põhivastuvõtule lisaks on tarvilik seada sisse selge süsteem jätkuvastuvõtuks ning sellekohase info kättesaadavus. </w:t>
      </w:r>
      <w:r w:rsidR="00B74595" w:rsidRPr="00F55D54">
        <w:rPr>
          <w:rFonts w:ascii="Times New Roman" w:hAnsi="Times New Roman" w:cs="Times New Roman"/>
          <w:sz w:val="24"/>
          <w:szCs w:val="24"/>
        </w:rPr>
        <w:t xml:space="preserve">Nii </w:t>
      </w:r>
      <w:proofErr w:type="spellStart"/>
      <w:r w:rsidR="00B74595" w:rsidRPr="00F55D54">
        <w:rPr>
          <w:rFonts w:ascii="Times New Roman" w:hAnsi="Times New Roman" w:cs="Times New Roman"/>
          <w:sz w:val="24"/>
          <w:szCs w:val="24"/>
        </w:rPr>
        <w:t>inim</w:t>
      </w:r>
      <w:proofErr w:type="spellEnd"/>
      <w:r w:rsidR="00B74595" w:rsidRPr="00F55D54">
        <w:rPr>
          <w:rFonts w:ascii="Times New Roman" w:hAnsi="Times New Roman" w:cs="Times New Roman"/>
          <w:sz w:val="24"/>
          <w:szCs w:val="24"/>
        </w:rPr>
        <w:t xml:space="preserve">-, raha- kui ajaressursi kokkuhoiuks on otstarbekas </w:t>
      </w:r>
      <w:r w:rsidRPr="00F55D54">
        <w:rPr>
          <w:rFonts w:ascii="Times New Roman" w:hAnsi="Times New Roman" w:cs="Times New Roman"/>
          <w:sz w:val="24"/>
          <w:szCs w:val="24"/>
        </w:rPr>
        <w:t xml:space="preserve">vältida tulevikus dubleerivat hindamist põhikooli lõpus (põhikooli lõpueksamid) </w:t>
      </w:r>
      <w:r w:rsidR="00B74595" w:rsidRPr="00F55D54">
        <w:rPr>
          <w:rFonts w:ascii="Times New Roman" w:hAnsi="Times New Roman" w:cs="Times New Roman"/>
          <w:sz w:val="24"/>
          <w:szCs w:val="24"/>
        </w:rPr>
        <w:t>ning</w:t>
      </w:r>
      <w:r w:rsidRPr="00F55D54">
        <w:rPr>
          <w:rFonts w:ascii="Times New Roman" w:hAnsi="Times New Roman" w:cs="Times New Roman"/>
          <w:sz w:val="24"/>
          <w:szCs w:val="24"/>
        </w:rPr>
        <w:t xml:space="preserve"> keskharidusõppe alguses (sisseastumiseksamid järgmisele haridustasemele sisenemiseks)</w:t>
      </w:r>
      <w:r w:rsidR="00B74595" w:rsidRPr="00F55D54">
        <w:rPr>
          <w:rFonts w:ascii="Times New Roman" w:hAnsi="Times New Roman" w:cs="Times New Roman"/>
          <w:sz w:val="24"/>
          <w:szCs w:val="24"/>
        </w:rPr>
        <w:t xml:space="preserve"> ja juba täna tagada tulemuste ristkasutus nii suures ulatuses kui võimalik (näiteks põhikooli lõpueksamite tulemuste kasutamine sisseastumise tingimuse täitmisena)</w:t>
      </w:r>
      <w:r w:rsidRPr="00F55D54">
        <w:rPr>
          <w:rFonts w:ascii="Times New Roman" w:hAnsi="Times New Roman" w:cs="Times New Roman"/>
          <w:sz w:val="24"/>
          <w:szCs w:val="24"/>
        </w:rPr>
        <w:t>;</w:t>
      </w:r>
    </w:p>
    <w:p w14:paraId="597CB1B1" w14:textId="77777777" w:rsidR="001A4165" w:rsidRPr="00F55D54" w:rsidRDefault="001A4165" w:rsidP="00F55D54">
      <w:pPr>
        <w:spacing w:after="0" w:line="240" w:lineRule="auto"/>
        <w:jc w:val="both"/>
        <w:rPr>
          <w:rFonts w:ascii="Times New Roman" w:hAnsi="Times New Roman" w:cs="Times New Roman"/>
          <w:sz w:val="24"/>
          <w:szCs w:val="24"/>
        </w:rPr>
      </w:pPr>
    </w:p>
    <w:p w14:paraId="6F071076" w14:textId="5B70E5F9" w:rsidR="001A4165" w:rsidRPr="00F55D54" w:rsidRDefault="007D0E52" w:rsidP="00F55D54">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lastRenderedPageBreak/>
        <w:t>3</w:t>
      </w:r>
      <w:r w:rsidR="001A4165" w:rsidRPr="00F55D54">
        <w:rPr>
          <w:rFonts w:ascii="Times New Roman" w:hAnsi="Times New Roman" w:cs="Times New Roman"/>
          <w:sz w:val="24"/>
          <w:szCs w:val="24"/>
        </w:rPr>
        <w:t xml:space="preserve">) </w:t>
      </w:r>
      <w:r w:rsidR="00A06C70" w:rsidRPr="00F55D54">
        <w:rPr>
          <w:rFonts w:ascii="Times New Roman" w:hAnsi="Times New Roman" w:cs="Times New Roman"/>
          <w:sz w:val="24"/>
          <w:szCs w:val="24"/>
        </w:rPr>
        <w:t>ühtse ettevalmistava õppe võimaldamine sihtrühmale, kes keskharidustaseme õppest välja jäävad või kes ei ole motiveeritud</w:t>
      </w:r>
      <w:r w:rsidR="00B74595" w:rsidRPr="00F55D54">
        <w:rPr>
          <w:rFonts w:ascii="Times New Roman" w:hAnsi="Times New Roman" w:cs="Times New Roman"/>
          <w:sz w:val="24"/>
          <w:szCs w:val="24"/>
        </w:rPr>
        <w:t xml:space="preserve"> või </w:t>
      </w:r>
      <w:r w:rsidR="00A06C70" w:rsidRPr="00F55D54">
        <w:rPr>
          <w:rFonts w:ascii="Times New Roman" w:hAnsi="Times New Roman" w:cs="Times New Roman"/>
          <w:sz w:val="24"/>
          <w:szCs w:val="24"/>
        </w:rPr>
        <w:t>valmis koheselt pärast põhikooli lõpetamist õpingute alustamiseks. Ettevalmistava õppe eesmärk on</w:t>
      </w:r>
      <w:r w:rsidR="00B74595" w:rsidRPr="00F55D54">
        <w:rPr>
          <w:rFonts w:ascii="Times New Roman" w:hAnsi="Times New Roman" w:cs="Times New Roman"/>
          <w:sz w:val="24"/>
          <w:szCs w:val="24"/>
        </w:rPr>
        <w:t xml:space="preserve"> võimaldada</w:t>
      </w:r>
      <w:r w:rsidR="00A06C70" w:rsidRPr="00F55D54">
        <w:rPr>
          <w:rFonts w:ascii="Times New Roman" w:hAnsi="Times New Roman" w:cs="Times New Roman"/>
          <w:sz w:val="24"/>
          <w:szCs w:val="24"/>
        </w:rPr>
        <w:t xml:space="preserve"> </w:t>
      </w:r>
      <w:r w:rsidR="00B74595" w:rsidRPr="00F55D54">
        <w:rPr>
          <w:rFonts w:ascii="Times New Roman" w:hAnsi="Times New Roman" w:cs="Times New Roman"/>
          <w:sz w:val="24"/>
          <w:szCs w:val="24"/>
        </w:rPr>
        <w:t xml:space="preserve">vajaduspõhist võtmepädevuste õpet, </w:t>
      </w:r>
      <w:r w:rsidR="00A06C70" w:rsidRPr="00F55D54">
        <w:rPr>
          <w:rFonts w:ascii="Times New Roman" w:hAnsi="Times New Roman" w:cs="Times New Roman"/>
          <w:sz w:val="24"/>
          <w:szCs w:val="24"/>
        </w:rPr>
        <w:t>karjäärit</w:t>
      </w:r>
      <w:r w:rsidR="00B74595" w:rsidRPr="00F55D54">
        <w:rPr>
          <w:rFonts w:ascii="Times New Roman" w:hAnsi="Times New Roman" w:cs="Times New Roman"/>
          <w:sz w:val="24"/>
          <w:szCs w:val="24"/>
        </w:rPr>
        <w:t>uge</w:t>
      </w:r>
      <w:r w:rsidR="00A06C70" w:rsidRPr="00F55D54">
        <w:rPr>
          <w:rFonts w:ascii="Times New Roman" w:hAnsi="Times New Roman" w:cs="Times New Roman"/>
          <w:sz w:val="24"/>
          <w:szCs w:val="24"/>
        </w:rPr>
        <w:t xml:space="preserve"> </w:t>
      </w:r>
      <w:r w:rsidR="00B74595" w:rsidRPr="00F55D54">
        <w:rPr>
          <w:rFonts w:ascii="Times New Roman" w:hAnsi="Times New Roman" w:cs="Times New Roman"/>
          <w:sz w:val="24"/>
          <w:szCs w:val="24"/>
        </w:rPr>
        <w:t xml:space="preserve">ja praktilist õpikogemust, </w:t>
      </w:r>
      <w:r w:rsidR="00A06C70" w:rsidRPr="00F55D54">
        <w:rPr>
          <w:rFonts w:ascii="Times New Roman" w:hAnsi="Times New Roman" w:cs="Times New Roman"/>
          <w:sz w:val="24"/>
          <w:szCs w:val="24"/>
        </w:rPr>
        <w:t xml:space="preserve">et </w:t>
      </w:r>
      <w:r w:rsidR="00B74595" w:rsidRPr="00F55D54">
        <w:rPr>
          <w:rFonts w:ascii="Times New Roman" w:hAnsi="Times New Roman" w:cs="Times New Roman"/>
          <w:sz w:val="24"/>
          <w:szCs w:val="24"/>
        </w:rPr>
        <w:t>noor</w:t>
      </w:r>
      <w:r w:rsidR="00A06C70" w:rsidRPr="00F55D54">
        <w:rPr>
          <w:rFonts w:ascii="Times New Roman" w:hAnsi="Times New Roman" w:cs="Times New Roman"/>
          <w:sz w:val="24"/>
          <w:szCs w:val="24"/>
        </w:rPr>
        <w:t xml:space="preserve"> jõuaks teadliku õpitee otsuseni. Täna toimib peaasjalikult kutseõppeks ettevalmistava õppena 2019. a rakendunud kutsevalikuõpe. </w:t>
      </w:r>
      <w:r w:rsidR="00A1739C" w:rsidRPr="00F55D54">
        <w:rPr>
          <w:rFonts w:ascii="Times New Roman" w:hAnsi="Times New Roman" w:cs="Times New Roman"/>
          <w:sz w:val="24"/>
          <w:szCs w:val="24"/>
        </w:rPr>
        <w:t>Õppe fookus peab muutuma avaramaks ning keskenduma lisaks erinevate kutsealade tutvustamisele ka võimalusele jätkata õpinguid gümnaasiumis. E</w:t>
      </w:r>
      <w:r w:rsidR="00A06C70" w:rsidRPr="00F55D54">
        <w:rPr>
          <w:rFonts w:ascii="Times New Roman" w:hAnsi="Times New Roman" w:cs="Times New Roman"/>
          <w:sz w:val="24"/>
          <w:szCs w:val="24"/>
        </w:rPr>
        <w:t>ttevalmistava õppe kättesaadavus</w:t>
      </w:r>
      <w:r w:rsidR="00A1739C" w:rsidRPr="00F55D54">
        <w:rPr>
          <w:rFonts w:ascii="Times New Roman" w:hAnsi="Times New Roman" w:cs="Times New Roman"/>
          <w:sz w:val="24"/>
          <w:szCs w:val="24"/>
        </w:rPr>
        <w:t xml:space="preserve"> tuleb tagada </w:t>
      </w:r>
      <w:r w:rsidR="00A06C70" w:rsidRPr="00F55D54">
        <w:rPr>
          <w:rFonts w:ascii="Times New Roman" w:hAnsi="Times New Roman" w:cs="Times New Roman"/>
          <w:sz w:val="24"/>
          <w:szCs w:val="24"/>
        </w:rPr>
        <w:t xml:space="preserve"> regionaalselt igas maakonnas;  </w:t>
      </w:r>
    </w:p>
    <w:p w14:paraId="47563944" w14:textId="77777777" w:rsidR="00A06C70" w:rsidRPr="00F55D54" w:rsidRDefault="00A06C70" w:rsidP="00F55D54">
      <w:pPr>
        <w:spacing w:after="0" w:line="240" w:lineRule="auto"/>
        <w:jc w:val="both"/>
        <w:rPr>
          <w:rFonts w:ascii="Times New Roman" w:hAnsi="Times New Roman" w:cs="Times New Roman"/>
          <w:sz w:val="24"/>
          <w:szCs w:val="24"/>
        </w:rPr>
      </w:pPr>
    </w:p>
    <w:p w14:paraId="5DC26975" w14:textId="69F2D2FB" w:rsidR="00D5282F" w:rsidRPr="00F55D54" w:rsidRDefault="007D0E52" w:rsidP="00F55D54">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4</w:t>
      </w:r>
      <w:r w:rsidR="00D5282F" w:rsidRPr="00F55D54">
        <w:rPr>
          <w:rFonts w:ascii="Times New Roman" w:hAnsi="Times New Roman" w:cs="Times New Roman"/>
          <w:sz w:val="24"/>
          <w:szCs w:val="24"/>
        </w:rPr>
        <w:t xml:space="preserve">) </w:t>
      </w:r>
      <w:r w:rsidR="00A06C70" w:rsidRPr="00F55D54">
        <w:rPr>
          <w:rFonts w:ascii="Times New Roman" w:hAnsi="Times New Roman" w:cs="Times New Roman"/>
          <w:sz w:val="24"/>
          <w:szCs w:val="24"/>
        </w:rPr>
        <w:t xml:space="preserve">tagada piisavalt põhihariduse järgseid õppimisvõimalusi nii </w:t>
      </w:r>
      <w:proofErr w:type="spellStart"/>
      <w:r w:rsidR="00A06C70" w:rsidRPr="00F55D54">
        <w:rPr>
          <w:rFonts w:ascii="Times New Roman" w:hAnsi="Times New Roman" w:cs="Times New Roman"/>
          <w:sz w:val="24"/>
          <w:szCs w:val="24"/>
        </w:rPr>
        <w:t>üld</w:t>
      </w:r>
      <w:proofErr w:type="spellEnd"/>
      <w:r w:rsidR="00A06C70" w:rsidRPr="00F55D54">
        <w:rPr>
          <w:rFonts w:ascii="Times New Roman" w:hAnsi="Times New Roman" w:cs="Times New Roman"/>
          <w:sz w:val="24"/>
          <w:szCs w:val="24"/>
        </w:rPr>
        <w:t xml:space="preserve">- kui kutsehariduses. Kutseharidusest peab kujunema konkurentsivõimeline alternatiiv üldkeskharidusele. Kutsekeskhariduse õppekavad tuleb luua uutel alustel, mis võimaldavad (a) õppima asuda eelistatud valdkonda, mitte tingimata kitsale erialale; (b) omandada lisaks erialaõppele väga head üldpädevused ning (c) suuremat paindlikkust õppe läbimisel. Näiteks uute 4-aastaste kutsekeskhariduse riiklike õppekavade koostamine ja rakendamine tehnika- ja tootmise valdkondades (inseneriakadeemia) olemasoleva formaadi (IT-Akadeemia) alusel. Põhihariduse järgse vastuvõtu suurendamiseks on vajalik piirata korduvalt tasuta kutseõppe läbimist täiskasvanutel.  </w:t>
      </w:r>
    </w:p>
    <w:p w14:paraId="583E5E4F" w14:textId="6CD60DDE" w:rsidR="00AB73A8" w:rsidRPr="00F55D54" w:rsidRDefault="00AB73A8" w:rsidP="00F55D54">
      <w:pPr>
        <w:spacing w:after="0" w:line="240" w:lineRule="auto"/>
        <w:jc w:val="both"/>
        <w:rPr>
          <w:rFonts w:ascii="Times New Roman" w:hAnsi="Times New Roman" w:cs="Times New Roman"/>
          <w:sz w:val="24"/>
          <w:szCs w:val="24"/>
        </w:rPr>
      </w:pPr>
    </w:p>
    <w:p w14:paraId="6BB4D03E" w14:textId="77777777" w:rsidR="00AB73A8" w:rsidRPr="00F55D54" w:rsidRDefault="00AB73A8" w:rsidP="00F55D54">
      <w:pPr>
        <w:numPr>
          <w:ilvl w:val="0"/>
          <w:numId w:val="1"/>
        </w:numPr>
        <w:pBdr>
          <w:top w:val="nil"/>
          <w:left w:val="nil"/>
          <w:bottom w:val="nil"/>
          <w:right w:val="nil"/>
          <w:between w:val="nil"/>
        </w:pBdr>
        <w:spacing w:after="0" w:line="240" w:lineRule="auto"/>
        <w:jc w:val="both"/>
        <w:rPr>
          <w:rFonts w:ascii="Times New Roman" w:eastAsia="Times New Roman" w:hAnsi="Times New Roman" w:cs="Times New Roman"/>
          <w:b/>
          <w:color w:val="000000"/>
          <w:kern w:val="0"/>
          <w:sz w:val="24"/>
          <w:szCs w:val="24"/>
          <w:lang w:eastAsia="et-EE"/>
          <w14:ligatures w14:val="none"/>
        </w:rPr>
      </w:pPr>
      <w:r w:rsidRPr="00F55D54">
        <w:rPr>
          <w:rFonts w:ascii="Times New Roman" w:eastAsia="Times New Roman" w:hAnsi="Times New Roman" w:cs="Times New Roman"/>
          <w:b/>
          <w:color w:val="000000"/>
          <w:kern w:val="0"/>
          <w:sz w:val="24"/>
          <w:szCs w:val="24"/>
          <w:lang w:eastAsia="et-EE"/>
          <w14:ligatures w14:val="none"/>
        </w:rPr>
        <w:t>Eelnõu sisu ja võrdlev analüüs</w:t>
      </w:r>
    </w:p>
    <w:p w14:paraId="12A5C8AC" w14:textId="77777777" w:rsidR="00AB73A8" w:rsidRPr="00F55D54" w:rsidRDefault="00AB73A8" w:rsidP="00F55D54">
      <w:pPr>
        <w:spacing w:after="0" w:line="240" w:lineRule="auto"/>
        <w:jc w:val="both"/>
        <w:rPr>
          <w:rFonts w:ascii="Times New Roman" w:eastAsia="Times New Roman" w:hAnsi="Times New Roman" w:cs="Times New Roman"/>
          <w:kern w:val="0"/>
          <w:sz w:val="24"/>
          <w:szCs w:val="24"/>
          <w:lang w:eastAsia="et-EE"/>
          <w14:ligatures w14:val="none"/>
        </w:rPr>
      </w:pPr>
    </w:p>
    <w:p w14:paraId="7D10228E" w14:textId="1CF73142" w:rsidR="00AB73A8" w:rsidRPr="00F55D54" w:rsidRDefault="00AB73A8" w:rsidP="00F55D54">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 xml:space="preserve">Eelnõu koosneb </w:t>
      </w:r>
      <w:r w:rsidR="003CBE39" w:rsidRPr="00F55D54">
        <w:rPr>
          <w:rFonts w:ascii="Times New Roman" w:eastAsia="Times New Roman" w:hAnsi="Times New Roman" w:cs="Times New Roman"/>
          <w:kern w:val="0"/>
          <w:sz w:val="24"/>
          <w:szCs w:val="24"/>
          <w:lang w:eastAsia="et-EE"/>
          <w14:ligatures w14:val="none"/>
        </w:rPr>
        <w:t>üheksast</w:t>
      </w:r>
      <w:r w:rsidR="00687168" w:rsidRPr="00F55D54">
        <w:rPr>
          <w:rFonts w:ascii="Times New Roman" w:eastAsia="Times New Roman" w:hAnsi="Times New Roman" w:cs="Times New Roman"/>
          <w:kern w:val="0"/>
          <w:sz w:val="24"/>
          <w:szCs w:val="24"/>
          <w:lang w:eastAsia="et-EE"/>
          <w14:ligatures w14:val="none"/>
        </w:rPr>
        <w:t xml:space="preserve"> </w:t>
      </w:r>
      <w:r w:rsidRPr="00F55D54">
        <w:rPr>
          <w:rFonts w:ascii="Times New Roman" w:eastAsia="Times New Roman" w:hAnsi="Times New Roman" w:cs="Times New Roman"/>
          <w:kern w:val="0"/>
          <w:sz w:val="24"/>
          <w:szCs w:val="24"/>
          <w:lang w:eastAsia="et-EE"/>
          <w14:ligatures w14:val="none"/>
        </w:rPr>
        <w:t xml:space="preserve">paragrahvist. Esimene paragrahv sätestab </w:t>
      </w:r>
      <w:r w:rsidR="00CD6448" w:rsidRPr="00F55D54">
        <w:rPr>
          <w:rFonts w:ascii="Times New Roman" w:eastAsia="Times New Roman" w:hAnsi="Times New Roman" w:cs="Times New Roman"/>
          <w:kern w:val="0"/>
          <w:sz w:val="24"/>
          <w:szCs w:val="24"/>
          <w:lang w:eastAsia="et-EE"/>
          <w14:ligatures w14:val="none"/>
        </w:rPr>
        <w:t>Eesti Vabariigi haridusseaduse muudatused</w:t>
      </w:r>
      <w:r w:rsidR="003CBE39" w:rsidRPr="00F55D54">
        <w:rPr>
          <w:rFonts w:ascii="Times New Roman" w:eastAsia="Times New Roman" w:hAnsi="Times New Roman" w:cs="Times New Roman"/>
          <w:kern w:val="0"/>
          <w:sz w:val="24"/>
          <w:szCs w:val="24"/>
          <w:lang w:eastAsia="et-EE"/>
          <w14:ligatures w14:val="none"/>
        </w:rPr>
        <w:t>;</w:t>
      </w:r>
      <w:r w:rsidR="00CD6448" w:rsidRPr="00F55D54">
        <w:rPr>
          <w:rFonts w:ascii="Times New Roman" w:eastAsia="Times New Roman" w:hAnsi="Times New Roman" w:cs="Times New Roman"/>
          <w:kern w:val="0"/>
          <w:sz w:val="24"/>
          <w:szCs w:val="24"/>
          <w:lang w:eastAsia="et-EE"/>
          <w14:ligatures w14:val="none"/>
        </w:rPr>
        <w:t xml:space="preserve"> </w:t>
      </w:r>
      <w:r w:rsidR="003CBE39" w:rsidRPr="00F55D54">
        <w:rPr>
          <w:rFonts w:ascii="Times New Roman" w:eastAsia="Times New Roman" w:hAnsi="Times New Roman" w:cs="Times New Roman"/>
          <w:kern w:val="0"/>
          <w:sz w:val="24"/>
          <w:szCs w:val="24"/>
          <w:lang w:eastAsia="et-EE"/>
          <w14:ligatures w14:val="none"/>
        </w:rPr>
        <w:t>t</w:t>
      </w:r>
      <w:r w:rsidR="00CD6448" w:rsidRPr="00F55D54">
        <w:rPr>
          <w:rFonts w:ascii="Times New Roman" w:eastAsia="Times New Roman" w:hAnsi="Times New Roman" w:cs="Times New Roman"/>
          <w:kern w:val="0"/>
          <w:sz w:val="24"/>
          <w:szCs w:val="24"/>
          <w:lang w:eastAsia="et-EE"/>
          <w14:ligatures w14:val="none"/>
        </w:rPr>
        <w:t xml:space="preserve">eine paragrahv sätestab </w:t>
      </w:r>
      <w:r w:rsidR="003CBE39" w:rsidRPr="00F55D54">
        <w:rPr>
          <w:rFonts w:ascii="Times New Roman" w:eastAsia="Times New Roman" w:hAnsi="Times New Roman" w:cs="Times New Roman"/>
          <w:kern w:val="0"/>
          <w:sz w:val="24"/>
          <w:szCs w:val="24"/>
          <w:lang w:eastAsia="et-EE"/>
          <w14:ligatures w14:val="none"/>
        </w:rPr>
        <w:t xml:space="preserve">koolieelse lasteasutuse seaduse muudatused; </w:t>
      </w:r>
      <w:r w:rsidR="766975E8" w:rsidRPr="00F55D54">
        <w:rPr>
          <w:rFonts w:ascii="Times New Roman" w:eastAsia="Times New Roman" w:hAnsi="Times New Roman" w:cs="Times New Roman"/>
          <w:kern w:val="0"/>
          <w:sz w:val="24"/>
          <w:szCs w:val="24"/>
          <w:lang w:eastAsia="et-EE"/>
          <w14:ligatures w14:val="none"/>
        </w:rPr>
        <w:t xml:space="preserve">kolmas paragrahv sätestab </w:t>
      </w:r>
      <w:r w:rsidR="35FC5C82" w:rsidRPr="00F55D54">
        <w:rPr>
          <w:rFonts w:ascii="Times New Roman" w:eastAsia="Times New Roman" w:hAnsi="Times New Roman" w:cs="Times New Roman"/>
          <w:kern w:val="0"/>
          <w:sz w:val="24"/>
          <w:szCs w:val="24"/>
          <w:lang w:eastAsia="et-EE"/>
          <w14:ligatures w14:val="none"/>
        </w:rPr>
        <w:t>kutseõppeasutuse</w:t>
      </w:r>
      <w:r w:rsidR="00AF4A22" w:rsidRPr="00F55D54">
        <w:rPr>
          <w:rFonts w:ascii="Times New Roman" w:eastAsia="Times New Roman" w:hAnsi="Times New Roman" w:cs="Times New Roman"/>
          <w:sz w:val="24"/>
          <w:szCs w:val="24"/>
          <w:lang w:eastAsia="et-EE"/>
        </w:rPr>
        <w:t xml:space="preserve"> seaduse muudatused; neljas paragrahv sätestab </w:t>
      </w:r>
      <w:r w:rsidR="79BEE7BE" w:rsidRPr="00F55D54">
        <w:rPr>
          <w:rFonts w:ascii="Times New Roman" w:eastAsia="Times New Roman" w:hAnsi="Times New Roman" w:cs="Times New Roman"/>
          <w:sz w:val="24"/>
          <w:szCs w:val="24"/>
          <w:lang w:eastAsia="et-EE"/>
        </w:rPr>
        <w:t>kõrgharidus</w:t>
      </w:r>
      <w:r w:rsidRPr="00F55D54">
        <w:rPr>
          <w:rFonts w:ascii="Times New Roman" w:eastAsia="Times New Roman" w:hAnsi="Times New Roman" w:cs="Times New Roman"/>
          <w:kern w:val="0"/>
          <w:sz w:val="24"/>
          <w:szCs w:val="24"/>
          <w:lang w:eastAsia="et-EE"/>
          <w14:ligatures w14:val="none"/>
        </w:rPr>
        <w:t>seaduse muudatuse</w:t>
      </w:r>
      <w:r w:rsidR="00CD6448" w:rsidRPr="00F55D54">
        <w:rPr>
          <w:rFonts w:ascii="Times New Roman" w:eastAsia="Times New Roman" w:hAnsi="Times New Roman" w:cs="Times New Roman"/>
          <w:kern w:val="0"/>
          <w:sz w:val="24"/>
          <w:szCs w:val="24"/>
          <w:lang w:eastAsia="et-EE"/>
          <w14:ligatures w14:val="none"/>
        </w:rPr>
        <w:t>d</w:t>
      </w:r>
      <w:r w:rsidR="12145AD3" w:rsidRPr="00F55D54">
        <w:rPr>
          <w:rFonts w:ascii="Times New Roman" w:eastAsia="Times New Roman" w:hAnsi="Times New Roman" w:cs="Times New Roman"/>
          <w:kern w:val="0"/>
          <w:sz w:val="24"/>
          <w:szCs w:val="24"/>
          <w:lang w:eastAsia="et-EE"/>
          <w14:ligatures w14:val="none"/>
        </w:rPr>
        <w:t>; viies</w:t>
      </w:r>
      <w:r w:rsidRPr="00F55D54">
        <w:rPr>
          <w:rFonts w:ascii="Times New Roman" w:eastAsia="Times New Roman" w:hAnsi="Times New Roman" w:cs="Times New Roman"/>
          <w:kern w:val="0"/>
          <w:sz w:val="24"/>
          <w:szCs w:val="24"/>
          <w:lang w:eastAsia="et-EE"/>
          <w14:ligatures w14:val="none"/>
        </w:rPr>
        <w:t xml:space="preserve"> paragrahv sätestab põhikooli- ja gümnaasiumiseaduse muudatuse</w:t>
      </w:r>
      <w:r w:rsidR="00CD6448" w:rsidRPr="00F55D54">
        <w:rPr>
          <w:rFonts w:ascii="Times New Roman" w:eastAsia="Times New Roman" w:hAnsi="Times New Roman" w:cs="Times New Roman"/>
          <w:kern w:val="0"/>
          <w:sz w:val="24"/>
          <w:szCs w:val="24"/>
          <w:lang w:eastAsia="et-EE"/>
          <w14:ligatures w14:val="none"/>
        </w:rPr>
        <w:t>d</w:t>
      </w:r>
      <w:r w:rsidR="12145AD3" w:rsidRPr="00F55D54">
        <w:rPr>
          <w:rFonts w:ascii="Times New Roman" w:eastAsia="Times New Roman" w:hAnsi="Times New Roman" w:cs="Times New Roman"/>
          <w:kern w:val="0"/>
          <w:sz w:val="24"/>
          <w:szCs w:val="24"/>
          <w:lang w:eastAsia="et-EE"/>
          <w14:ligatures w14:val="none"/>
        </w:rPr>
        <w:t>; kuues paragrahv</w:t>
      </w:r>
      <w:r w:rsidR="69F65B8C" w:rsidRPr="00F55D54">
        <w:rPr>
          <w:rFonts w:ascii="Times New Roman" w:eastAsia="Times New Roman" w:hAnsi="Times New Roman" w:cs="Times New Roman"/>
          <w:kern w:val="0"/>
          <w:sz w:val="24"/>
          <w:szCs w:val="24"/>
          <w:lang w:eastAsia="et-EE"/>
          <w14:ligatures w14:val="none"/>
        </w:rPr>
        <w:t xml:space="preserve"> sätestab </w:t>
      </w:r>
      <w:r w:rsidR="79BEE7BE" w:rsidRPr="00F55D54">
        <w:rPr>
          <w:rFonts w:ascii="Times New Roman" w:eastAsia="Times New Roman" w:hAnsi="Times New Roman" w:cs="Times New Roman"/>
          <w:kern w:val="0"/>
          <w:sz w:val="24"/>
          <w:szCs w:val="24"/>
          <w:lang w:eastAsia="et-EE"/>
          <w14:ligatures w14:val="none"/>
        </w:rPr>
        <w:t>töölepingu</w:t>
      </w:r>
      <w:r w:rsidR="69F65B8C" w:rsidRPr="00F55D54">
        <w:rPr>
          <w:rFonts w:ascii="Times New Roman" w:eastAsia="Times New Roman" w:hAnsi="Times New Roman" w:cs="Times New Roman"/>
          <w:kern w:val="0"/>
          <w:sz w:val="24"/>
          <w:szCs w:val="24"/>
          <w:lang w:eastAsia="et-EE"/>
          <w14:ligatures w14:val="none"/>
        </w:rPr>
        <w:t xml:space="preserve"> seaduse muudatused; seitsmes paragrahv sätestab </w:t>
      </w:r>
      <w:r w:rsidR="1CFA3349" w:rsidRPr="00F55D54">
        <w:rPr>
          <w:rFonts w:ascii="Times New Roman" w:eastAsia="Times New Roman" w:hAnsi="Times New Roman" w:cs="Times New Roman"/>
          <w:kern w:val="0"/>
          <w:sz w:val="24"/>
          <w:szCs w:val="24"/>
          <w:lang w:eastAsia="et-EE"/>
          <w14:ligatures w14:val="none"/>
        </w:rPr>
        <w:t>tööturumeetmete</w:t>
      </w:r>
      <w:r w:rsidR="69F65B8C" w:rsidRPr="00F55D54">
        <w:rPr>
          <w:rFonts w:ascii="Times New Roman" w:eastAsia="Times New Roman" w:hAnsi="Times New Roman" w:cs="Times New Roman"/>
          <w:kern w:val="0"/>
          <w:sz w:val="24"/>
          <w:szCs w:val="24"/>
          <w:lang w:eastAsia="et-EE"/>
          <w14:ligatures w14:val="none"/>
        </w:rPr>
        <w:t xml:space="preserve"> seaduse muudatused; </w:t>
      </w:r>
      <w:r w:rsidR="30205728" w:rsidRPr="00F55D54">
        <w:rPr>
          <w:rFonts w:ascii="Times New Roman" w:eastAsia="Times New Roman" w:hAnsi="Times New Roman" w:cs="Times New Roman"/>
          <w:sz w:val="24"/>
          <w:szCs w:val="24"/>
          <w:lang w:eastAsia="et-EE"/>
        </w:rPr>
        <w:t>kaheksas</w:t>
      </w:r>
      <w:r w:rsidR="791EE381" w:rsidRPr="00F55D54">
        <w:rPr>
          <w:rFonts w:ascii="Times New Roman" w:eastAsia="Times New Roman" w:hAnsi="Times New Roman" w:cs="Times New Roman"/>
          <w:sz w:val="24"/>
          <w:szCs w:val="24"/>
          <w:lang w:eastAsia="et-EE"/>
        </w:rPr>
        <w:t xml:space="preserve"> paragrahv sätestab </w:t>
      </w:r>
      <w:r w:rsidR="31040D39" w:rsidRPr="00F55D54">
        <w:rPr>
          <w:rFonts w:ascii="Times New Roman" w:eastAsia="Times New Roman" w:hAnsi="Times New Roman" w:cs="Times New Roman"/>
          <w:sz w:val="24"/>
          <w:szCs w:val="24"/>
          <w:lang w:eastAsia="et-EE"/>
        </w:rPr>
        <w:t>õppetoetuste ja õppelaenu</w:t>
      </w:r>
      <w:r w:rsidR="791EE381" w:rsidRPr="00F55D54">
        <w:rPr>
          <w:rFonts w:ascii="Times New Roman" w:eastAsia="Times New Roman" w:hAnsi="Times New Roman" w:cs="Times New Roman"/>
          <w:sz w:val="24"/>
          <w:szCs w:val="24"/>
          <w:lang w:eastAsia="et-EE"/>
        </w:rPr>
        <w:t xml:space="preserve"> se</w:t>
      </w:r>
      <w:r w:rsidR="759271BF" w:rsidRPr="00F55D54">
        <w:rPr>
          <w:rFonts w:ascii="Times New Roman" w:eastAsia="Times New Roman" w:hAnsi="Times New Roman" w:cs="Times New Roman"/>
          <w:sz w:val="24"/>
          <w:szCs w:val="24"/>
          <w:lang w:eastAsia="et-EE"/>
        </w:rPr>
        <w:t>aduse muudatused</w:t>
      </w:r>
      <w:r w:rsidR="30205728" w:rsidRPr="00F55D54">
        <w:rPr>
          <w:rFonts w:ascii="Times New Roman" w:eastAsia="Times New Roman" w:hAnsi="Times New Roman" w:cs="Times New Roman"/>
          <w:sz w:val="24"/>
          <w:szCs w:val="24"/>
          <w:lang w:eastAsia="et-EE"/>
        </w:rPr>
        <w:t>; üheksas paragrahv sätestab üh</w:t>
      </w:r>
      <w:r w:rsidR="33B321DE" w:rsidRPr="00F55D54">
        <w:rPr>
          <w:rFonts w:ascii="Times New Roman" w:eastAsia="Times New Roman" w:hAnsi="Times New Roman" w:cs="Times New Roman"/>
          <w:sz w:val="24"/>
          <w:szCs w:val="24"/>
          <w:lang w:eastAsia="et-EE"/>
        </w:rPr>
        <w:t xml:space="preserve">istranspordiseaduse muudatused. </w:t>
      </w:r>
      <w:r w:rsidR="759271BF" w:rsidRPr="00F55D54">
        <w:rPr>
          <w:rFonts w:ascii="Times New Roman" w:eastAsia="Times New Roman" w:hAnsi="Times New Roman" w:cs="Times New Roman"/>
          <w:sz w:val="24"/>
          <w:szCs w:val="24"/>
          <w:lang w:eastAsia="et-EE"/>
        </w:rPr>
        <w:t xml:space="preserve"> </w:t>
      </w:r>
    </w:p>
    <w:p w14:paraId="6F0AAB00" w14:textId="77777777" w:rsidR="00AB73A8" w:rsidRPr="00F55D54" w:rsidRDefault="00AB73A8" w:rsidP="00F55D54">
      <w:pPr>
        <w:spacing w:after="0" w:line="240" w:lineRule="auto"/>
        <w:jc w:val="both"/>
        <w:rPr>
          <w:rFonts w:ascii="Times New Roman" w:eastAsia="Times New Roman" w:hAnsi="Times New Roman" w:cs="Times New Roman"/>
          <w:color w:val="202020"/>
          <w:kern w:val="0"/>
          <w:sz w:val="24"/>
          <w:szCs w:val="24"/>
          <w:lang w:eastAsia="et-EE"/>
          <w14:ligatures w14:val="none"/>
        </w:rPr>
      </w:pPr>
    </w:p>
    <w:p w14:paraId="074F244D" w14:textId="1FB823E2" w:rsidR="00AB73A8" w:rsidRPr="00F55D54" w:rsidRDefault="00AB73A8" w:rsidP="00F55D54">
      <w:pPr>
        <w:spacing w:after="0" w:line="240" w:lineRule="auto"/>
        <w:jc w:val="both"/>
        <w:rPr>
          <w:rFonts w:ascii="Times New Roman" w:eastAsia="Times New Roman" w:hAnsi="Times New Roman" w:cs="Times New Roman"/>
          <w:color w:val="202020"/>
          <w:kern w:val="0"/>
          <w:sz w:val="24"/>
          <w:szCs w:val="24"/>
          <w:lang w:eastAsia="et-EE"/>
          <w14:ligatures w14:val="none"/>
        </w:rPr>
      </w:pPr>
      <w:r w:rsidRPr="00F55D54">
        <w:rPr>
          <w:rFonts w:ascii="Times New Roman" w:eastAsia="Times New Roman" w:hAnsi="Times New Roman" w:cs="Times New Roman"/>
          <w:b/>
          <w:color w:val="202020"/>
          <w:kern w:val="0"/>
          <w:sz w:val="24"/>
          <w:szCs w:val="24"/>
          <w:lang w:eastAsia="et-EE"/>
          <w14:ligatures w14:val="none"/>
        </w:rPr>
        <w:t>Paragrahv 1</w:t>
      </w:r>
      <w:r w:rsidRPr="00F55D54">
        <w:rPr>
          <w:rFonts w:ascii="Times New Roman" w:eastAsia="Times New Roman" w:hAnsi="Times New Roman" w:cs="Times New Roman"/>
          <w:color w:val="202020"/>
          <w:kern w:val="0"/>
          <w:sz w:val="24"/>
          <w:szCs w:val="24"/>
          <w:lang w:eastAsia="et-EE"/>
          <w14:ligatures w14:val="none"/>
        </w:rPr>
        <w:t xml:space="preserve"> – </w:t>
      </w:r>
      <w:r w:rsidR="00CD6448" w:rsidRPr="00F55D54">
        <w:rPr>
          <w:rFonts w:ascii="Times New Roman" w:eastAsia="Times New Roman" w:hAnsi="Times New Roman" w:cs="Times New Roman"/>
          <w:color w:val="202020"/>
          <w:kern w:val="0"/>
          <w:sz w:val="24"/>
          <w:szCs w:val="24"/>
          <w:lang w:eastAsia="et-EE"/>
          <w14:ligatures w14:val="none"/>
        </w:rPr>
        <w:t>Eesti Vabariigi haridusseaduse</w:t>
      </w:r>
      <w:r w:rsidRPr="00F55D54">
        <w:rPr>
          <w:rFonts w:ascii="Times New Roman" w:eastAsia="Times New Roman" w:hAnsi="Times New Roman" w:cs="Times New Roman"/>
          <w:color w:val="202020"/>
          <w:kern w:val="0"/>
          <w:sz w:val="24"/>
          <w:szCs w:val="24"/>
          <w:lang w:eastAsia="et-EE"/>
          <w14:ligatures w14:val="none"/>
        </w:rPr>
        <w:t xml:space="preserve"> muutmine.</w:t>
      </w:r>
    </w:p>
    <w:p w14:paraId="023056D9" w14:textId="77777777" w:rsidR="00AB73A8" w:rsidRPr="00F55D54" w:rsidRDefault="00AB73A8" w:rsidP="00F55D54">
      <w:pPr>
        <w:spacing w:after="0" w:line="240" w:lineRule="auto"/>
        <w:jc w:val="both"/>
        <w:rPr>
          <w:rFonts w:ascii="Times New Roman" w:eastAsia="Times New Roman" w:hAnsi="Times New Roman" w:cs="Times New Roman"/>
          <w:color w:val="202020"/>
          <w:kern w:val="0"/>
          <w:sz w:val="24"/>
          <w:szCs w:val="24"/>
          <w:lang w:eastAsia="et-EE"/>
          <w14:ligatures w14:val="none"/>
        </w:rPr>
      </w:pPr>
    </w:p>
    <w:p w14:paraId="1E64D2CE" w14:textId="03B776A0" w:rsidR="00AB73A8" w:rsidRPr="00F55D54" w:rsidRDefault="00A62525" w:rsidP="00F55D54">
      <w:pPr>
        <w:spacing w:after="0" w:line="240" w:lineRule="auto"/>
        <w:jc w:val="both"/>
        <w:rPr>
          <w:rFonts w:ascii="Times New Roman" w:eastAsia="Times New Roman" w:hAnsi="Times New Roman" w:cs="Times New Roman"/>
          <w:color w:val="000000" w:themeColor="text1"/>
          <w:sz w:val="24"/>
          <w:szCs w:val="24"/>
          <w:lang w:eastAsia="et-EE"/>
        </w:rPr>
      </w:pPr>
      <w:r w:rsidRPr="00F55D54">
        <w:rPr>
          <w:rFonts w:ascii="Times New Roman" w:eastAsia="Times New Roman" w:hAnsi="Times New Roman" w:cs="Times New Roman"/>
          <w:color w:val="000000"/>
          <w:kern w:val="0"/>
          <w:sz w:val="24"/>
          <w:szCs w:val="24"/>
          <w:lang w:eastAsia="et-EE"/>
          <w14:ligatures w14:val="none"/>
        </w:rPr>
        <w:t xml:space="preserve">Punktiga 1 asendatakse seaduse § 4 lõikes 1 sõna „koolikohustuse“ sõnaga „õppimiskohustuse“, vt selgitust </w:t>
      </w:r>
      <w:r w:rsidR="2E62CFCF" w:rsidRPr="00F55D54">
        <w:rPr>
          <w:rFonts w:ascii="Times New Roman" w:eastAsia="Times New Roman" w:hAnsi="Times New Roman" w:cs="Times New Roman"/>
          <w:color w:val="000000"/>
          <w:kern w:val="0"/>
          <w:sz w:val="24"/>
          <w:szCs w:val="24"/>
          <w:lang w:eastAsia="et-EE"/>
          <w14:ligatures w14:val="none"/>
        </w:rPr>
        <w:t>s</w:t>
      </w:r>
      <w:r w:rsidR="0F9E050C" w:rsidRPr="00F55D54">
        <w:rPr>
          <w:rFonts w:ascii="Times New Roman" w:eastAsia="Times New Roman" w:hAnsi="Times New Roman" w:cs="Times New Roman"/>
          <w:color w:val="000000" w:themeColor="text1"/>
          <w:sz w:val="24"/>
          <w:szCs w:val="24"/>
          <w:lang w:eastAsia="et-EE"/>
        </w:rPr>
        <w:t xml:space="preserve">eletuskirja </w:t>
      </w:r>
      <w:r w:rsidRPr="00F55D54">
        <w:rPr>
          <w:rFonts w:ascii="Times New Roman" w:eastAsia="Times New Roman" w:hAnsi="Times New Roman" w:cs="Times New Roman"/>
          <w:color w:val="000000"/>
          <w:kern w:val="0"/>
          <w:sz w:val="24"/>
          <w:szCs w:val="24"/>
          <w:lang w:eastAsia="et-EE"/>
          <w14:ligatures w14:val="none"/>
        </w:rPr>
        <w:t>lehekül</w:t>
      </w:r>
      <w:r w:rsidR="0F9E050C" w:rsidRPr="00F55D54">
        <w:rPr>
          <w:rFonts w:ascii="Times New Roman" w:eastAsia="Times New Roman" w:hAnsi="Times New Roman" w:cs="Times New Roman"/>
          <w:color w:val="000000"/>
          <w:kern w:val="0"/>
          <w:sz w:val="24"/>
          <w:szCs w:val="24"/>
          <w:lang w:eastAsia="et-EE"/>
          <w14:ligatures w14:val="none"/>
        </w:rPr>
        <w:t>gedel</w:t>
      </w:r>
      <w:r w:rsidRPr="00F55D54">
        <w:rPr>
          <w:rFonts w:ascii="Times New Roman" w:eastAsia="Times New Roman" w:hAnsi="Times New Roman" w:cs="Times New Roman"/>
          <w:color w:val="000000"/>
          <w:kern w:val="0"/>
          <w:sz w:val="24"/>
          <w:szCs w:val="24"/>
          <w:lang w:eastAsia="et-EE"/>
          <w14:ligatures w14:val="none"/>
        </w:rPr>
        <w:t xml:space="preserve"> 4</w:t>
      </w:r>
      <w:r w:rsidR="0F9E050C" w:rsidRPr="00F55D54">
        <w:rPr>
          <w:rFonts w:ascii="Times New Roman" w:eastAsia="Times New Roman" w:hAnsi="Times New Roman" w:cs="Times New Roman"/>
          <w:color w:val="000000"/>
          <w:kern w:val="0"/>
          <w:sz w:val="24"/>
          <w:szCs w:val="24"/>
          <w:lang w:eastAsia="et-EE"/>
          <w14:ligatures w14:val="none"/>
        </w:rPr>
        <w:t xml:space="preserve"> ja 5</w:t>
      </w:r>
      <w:r w:rsidRPr="00F55D54">
        <w:rPr>
          <w:rFonts w:ascii="Times New Roman" w:eastAsia="Times New Roman" w:hAnsi="Times New Roman" w:cs="Times New Roman"/>
          <w:color w:val="000000"/>
          <w:kern w:val="0"/>
          <w:sz w:val="24"/>
          <w:szCs w:val="24"/>
          <w:lang w:eastAsia="et-EE"/>
          <w14:ligatures w14:val="none"/>
        </w:rPr>
        <w:t xml:space="preserve">. </w:t>
      </w:r>
    </w:p>
    <w:p w14:paraId="7E2DDA1D" w14:textId="77777777" w:rsidR="00A62525" w:rsidRPr="00F55D54" w:rsidRDefault="00A62525" w:rsidP="00F55D54">
      <w:pPr>
        <w:spacing w:after="0" w:line="240" w:lineRule="auto"/>
        <w:jc w:val="both"/>
        <w:rPr>
          <w:rFonts w:ascii="Times New Roman" w:eastAsia="Times New Roman" w:hAnsi="Times New Roman" w:cs="Times New Roman"/>
          <w:bCs/>
          <w:iCs/>
          <w:color w:val="000000"/>
          <w:kern w:val="0"/>
          <w:sz w:val="24"/>
          <w:szCs w:val="24"/>
          <w:lang w:eastAsia="et-EE"/>
          <w14:ligatures w14:val="none"/>
        </w:rPr>
      </w:pPr>
    </w:p>
    <w:p w14:paraId="13675E35" w14:textId="6D4AB95D" w:rsidR="00A62525" w:rsidRPr="00F55D54" w:rsidRDefault="00A62525" w:rsidP="00F55D54">
      <w:pPr>
        <w:spacing w:after="0" w:line="240" w:lineRule="auto"/>
        <w:jc w:val="both"/>
        <w:rPr>
          <w:rFonts w:ascii="Times New Roman" w:eastAsia="Times New Roman" w:hAnsi="Times New Roman" w:cs="Times New Roman"/>
          <w:color w:val="000000" w:themeColor="text1"/>
          <w:sz w:val="24"/>
          <w:szCs w:val="24"/>
          <w:lang w:eastAsia="et-EE"/>
        </w:rPr>
      </w:pPr>
      <w:r w:rsidRPr="00F55D54">
        <w:rPr>
          <w:rFonts w:ascii="Times New Roman" w:eastAsia="Times New Roman" w:hAnsi="Times New Roman" w:cs="Times New Roman"/>
          <w:color w:val="000000"/>
          <w:kern w:val="0"/>
          <w:sz w:val="24"/>
          <w:szCs w:val="24"/>
          <w:lang w:eastAsia="et-EE"/>
          <w14:ligatures w14:val="none"/>
        </w:rPr>
        <w:t>Punktiga 2 muudetakse seaduse § 7 lõike 2 punkti 8 sõnastust seetõttu, et seadustes asendatakse „koolikohustuse“ sõna sõnaga „õppimiskohustus</w:t>
      </w:r>
      <w:r w:rsidR="267ABB79" w:rsidRPr="00F55D54">
        <w:rPr>
          <w:rFonts w:ascii="Times New Roman" w:eastAsia="Times New Roman" w:hAnsi="Times New Roman" w:cs="Times New Roman"/>
          <w:color w:val="000000"/>
          <w:kern w:val="0"/>
          <w:sz w:val="24"/>
          <w:szCs w:val="24"/>
          <w:lang w:eastAsia="et-EE"/>
          <w14:ligatures w14:val="none"/>
        </w:rPr>
        <w:t>e</w:t>
      </w:r>
      <w:r w:rsidRPr="00F55D54">
        <w:rPr>
          <w:rFonts w:ascii="Times New Roman" w:eastAsia="Times New Roman" w:hAnsi="Times New Roman" w:cs="Times New Roman"/>
          <w:color w:val="000000"/>
          <w:kern w:val="0"/>
          <w:sz w:val="24"/>
          <w:szCs w:val="24"/>
          <w:lang w:eastAsia="et-EE"/>
          <w14:ligatures w14:val="none"/>
        </w:rPr>
        <w:t xml:space="preserve">“ vastavas käändes. </w:t>
      </w:r>
    </w:p>
    <w:p w14:paraId="5AD89694" w14:textId="77777777" w:rsidR="00964F3B" w:rsidRPr="00F55D54" w:rsidRDefault="00964F3B" w:rsidP="00F55D54">
      <w:pPr>
        <w:spacing w:after="0" w:line="240" w:lineRule="auto"/>
        <w:jc w:val="both"/>
        <w:rPr>
          <w:rFonts w:ascii="Times New Roman" w:eastAsia="Times New Roman" w:hAnsi="Times New Roman" w:cs="Times New Roman"/>
          <w:bCs/>
          <w:iCs/>
          <w:color w:val="000000"/>
          <w:kern w:val="0"/>
          <w:sz w:val="24"/>
          <w:szCs w:val="24"/>
          <w:lang w:eastAsia="et-EE"/>
          <w14:ligatures w14:val="none"/>
        </w:rPr>
      </w:pPr>
    </w:p>
    <w:p w14:paraId="633F138B" w14:textId="48C7516D" w:rsidR="00F50BA2" w:rsidRPr="00F55D54" w:rsidRDefault="00964F3B" w:rsidP="00F55D54">
      <w:pPr>
        <w:shd w:val="clear" w:color="auto" w:fill="FFFFFF" w:themeFill="background1"/>
        <w:spacing w:after="0" w:line="240" w:lineRule="auto"/>
        <w:jc w:val="both"/>
        <w:rPr>
          <w:rFonts w:ascii="Times New Roman" w:eastAsia="Times New Roman" w:hAnsi="Times New Roman" w:cs="Times New Roman"/>
          <w:color w:val="202020"/>
          <w:kern w:val="0"/>
          <w:sz w:val="24"/>
          <w:szCs w:val="24"/>
          <w:lang w:eastAsia="et-EE"/>
          <w14:ligatures w14:val="none"/>
        </w:rPr>
      </w:pPr>
      <w:r w:rsidRPr="00F55D54">
        <w:rPr>
          <w:rFonts w:ascii="Times New Roman" w:eastAsia="Times New Roman" w:hAnsi="Times New Roman" w:cs="Times New Roman"/>
          <w:color w:val="000000"/>
          <w:kern w:val="0"/>
          <w:sz w:val="24"/>
          <w:szCs w:val="24"/>
          <w:lang w:eastAsia="et-EE"/>
          <w14:ligatures w14:val="none"/>
        </w:rPr>
        <w:t>Punktiga 3 täiendatakse seadust uue osaga – osa III</w:t>
      </w:r>
      <w:r w:rsidRPr="00F55D54">
        <w:rPr>
          <w:rFonts w:ascii="Times New Roman" w:eastAsia="Times New Roman" w:hAnsi="Times New Roman" w:cs="Times New Roman"/>
          <w:color w:val="000000"/>
          <w:kern w:val="0"/>
          <w:sz w:val="24"/>
          <w:szCs w:val="24"/>
          <w:vertAlign w:val="superscript"/>
          <w:lang w:eastAsia="et-EE"/>
          <w14:ligatures w14:val="none"/>
        </w:rPr>
        <w:t>1</w:t>
      </w:r>
      <w:r w:rsidRPr="00F55D54">
        <w:rPr>
          <w:rFonts w:ascii="Times New Roman" w:eastAsia="Times New Roman" w:hAnsi="Times New Roman" w:cs="Times New Roman"/>
          <w:color w:val="000000"/>
          <w:kern w:val="0"/>
          <w:sz w:val="24"/>
          <w:szCs w:val="24"/>
          <w:lang w:eastAsia="et-EE"/>
          <w14:ligatures w14:val="none"/>
        </w:rPr>
        <w:t xml:space="preserve"> (õppimiskohustus). Esimeseks paragrahviks nimetatud seaduse osas on paragrahv 10</w:t>
      </w:r>
      <w:r w:rsidRPr="00F55D54">
        <w:rPr>
          <w:rFonts w:ascii="Times New Roman" w:eastAsia="Times New Roman" w:hAnsi="Times New Roman" w:cs="Times New Roman"/>
          <w:color w:val="000000"/>
          <w:kern w:val="0"/>
          <w:sz w:val="24"/>
          <w:szCs w:val="24"/>
          <w:vertAlign w:val="superscript"/>
          <w:lang w:eastAsia="et-EE"/>
          <w14:ligatures w14:val="none"/>
        </w:rPr>
        <w:t>1</w:t>
      </w:r>
      <w:r w:rsidRPr="00F55D54">
        <w:rPr>
          <w:rFonts w:ascii="Times New Roman" w:eastAsia="Times New Roman" w:hAnsi="Times New Roman" w:cs="Times New Roman"/>
          <w:color w:val="000000"/>
          <w:kern w:val="0"/>
          <w:sz w:val="24"/>
          <w:szCs w:val="24"/>
          <w:lang w:eastAsia="et-EE"/>
          <w14:ligatures w14:val="none"/>
        </w:rPr>
        <w:t xml:space="preserve">, mis kannab pealkirja – õppimiskohustus. Esimeses lõikes sätestatakse </w:t>
      </w:r>
      <w:r w:rsidR="009E415E" w:rsidRPr="00F55D54">
        <w:rPr>
          <w:rFonts w:ascii="Times New Roman" w:eastAsia="Times New Roman" w:hAnsi="Times New Roman" w:cs="Times New Roman"/>
          <w:color w:val="000000"/>
          <w:kern w:val="0"/>
          <w:sz w:val="24"/>
          <w:szCs w:val="24"/>
          <w:lang w:eastAsia="et-EE"/>
          <w14:ligatures w14:val="none"/>
        </w:rPr>
        <w:t xml:space="preserve">õppimiskohustuse mõiste </w:t>
      </w:r>
      <w:r w:rsidRPr="00F55D54">
        <w:rPr>
          <w:rFonts w:ascii="Times New Roman" w:eastAsia="Times New Roman" w:hAnsi="Times New Roman" w:cs="Times New Roman"/>
          <w:color w:val="000000"/>
          <w:kern w:val="0"/>
          <w:sz w:val="24"/>
          <w:szCs w:val="24"/>
          <w:lang w:eastAsia="et-EE"/>
          <w14:ligatures w14:val="none"/>
        </w:rPr>
        <w:t xml:space="preserve">- </w:t>
      </w:r>
      <w:r w:rsidR="002E2AA7" w:rsidRPr="002E2AA7">
        <w:rPr>
          <w:rFonts w:ascii="Times New Roman" w:eastAsia="Times New Roman" w:hAnsi="Times New Roman" w:cs="Times New Roman"/>
          <w:i/>
          <w:iCs/>
          <w:color w:val="202020"/>
          <w:kern w:val="0"/>
          <w:sz w:val="24"/>
          <w:szCs w:val="24"/>
          <w:lang w:eastAsia="et-EE"/>
          <w14:ligatures w14:val="none"/>
        </w:rPr>
        <w:t>Õppimiskohustus on kohustus osaleda põhi-, kesk- või kutseharidusõppes, täita õpiülesandeid ning omandada teadmisi, oskusi ja pädevusi, et tagada enda areng.</w:t>
      </w:r>
      <w:r w:rsidRPr="002E2AA7">
        <w:rPr>
          <w:rFonts w:ascii="Times New Roman" w:eastAsia="Times New Roman" w:hAnsi="Times New Roman" w:cs="Times New Roman"/>
          <w:i/>
          <w:iCs/>
          <w:color w:val="202020"/>
          <w:kern w:val="0"/>
          <w:sz w:val="24"/>
          <w:szCs w:val="24"/>
          <w:lang w:eastAsia="et-EE"/>
          <w14:ligatures w14:val="none"/>
        </w:rPr>
        <w:t xml:space="preserve"> </w:t>
      </w:r>
      <w:r w:rsidR="00F50BA2" w:rsidRPr="00F55D54">
        <w:rPr>
          <w:rFonts w:ascii="Times New Roman" w:eastAsia="Times New Roman" w:hAnsi="Times New Roman" w:cs="Times New Roman"/>
          <w:iCs/>
          <w:color w:val="202020"/>
          <w:kern w:val="0"/>
          <w:sz w:val="24"/>
          <w:szCs w:val="24"/>
          <w:lang w:eastAsia="et-EE"/>
          <w14:ligatures w14:val="none"/>
        </w:rPr>
        <w:t xml:space="preserve">Esimene erisus võrreldes „koolikohustusega“ on õppimise lahti sidumine konkreetsest institutsioonist (kool) ning asendamine tegevuse sisu ehk </w:t>
      </w:r>
      <w:r w:rsidR="00F50BA2" w:rsidRPr="00F55D54">
        <w:rPr>
          <w:rFonts w:ascii="Times New Roman" w:eastAsia="Times New Roman" w:hAnsi="Times New Roman" w:cs="Times New Roman"/>
          <w:i/>
          <w:color w:val="202020"/>
          <w:kern w:val="0"/>
          <w:sz w:val="24"/>
          <w:szCs w:val="24"/>
          <w:lang w:eastAsia="et-EE"/>
          <w14:ligatures w14:val="none"/>
        </w:rPr>
        <w:t>õppimisega</w:t>
      </w:r>
      <w:r w:rsidR="00F50BA2" w:rsidRPr="00F55D54">
        <w:rPr>
          <w:rFonts w:ascii="Times New Roman" w:eastAsia="Times New Roman" w:hAnsi="Times New Roman" w:cs="Times New Roman"/>
          <w:iCs/>
          <w:color w:val="202020"/>
          <w:kern w:val="0"/>
          <w:sz w:val="24"/>
          <w:szCs w:val="24"/>
          <w:lang w:eastAsia="et-EE"/>
          <w14:ligatures w14:val="none"/>
        </w:rPr>
        <w:t xml:space="preserve">. </w:t>
      </w:r>
      <w:r w:rsidR="00EA066D" w:rsidRPr="00F55D54">
        <w:rPr>
          <w:rFonts w:ascii="Times New Roman" w:eastAsia="Times New Roman" w:hAnsi="Times New Roman" w:cs="Times New Roman"/>
          <w:i/>
          <w:color w:val="202020"/>
          <w:kern w:val="0"/>
          <w:sz w:val="24"/>
          <w:szCs w:val="24"/>
          <w:lang w:eastAsia="et-EE"/>
          <w14:ligatures w14:val="none"/>
        </w:rPr>
        <w:t>Kooli</w:t>
      </w:r>
      <w:r w:rsidR="00EA066D" w:rsidRPr="00F55D54">
        <w:rPr>
          <w:rFonts w:ascii="Times New Roman" w:eastAsia="Times New Roman" w:hAnsi="Times New Roman" w:cs="Times New Roman"/>
          <w:iCs/>
          <w:color w:val="202020"/>
          <w:kern w:val="0"/>
          <w:sz w:val="24"/>
          <w:szCs w:val="24"/>
          <w:lang w:eastAsia="et-EE"/>
          <w14:ligatures w14:val="none"/>
        </w:rPr>
        <w:t xml:space="preserve">kohustus jätab õppija passiivseks, </w:t>
      </w:r>
      <w:proofErr w:type="spellStart"/>
      <w:r w:rsidR="00EA066D" w:rsidRPr="00F55D54">
        <w:rPr>
          <w:rFonts w:ascii="Times New Roman" w:eastAsia="Times New Roman" w:hAnsi="Times New Roman" w:cs="Times New Roman"/>
          <w:iCs/>
          <w:color w:val="202020"/>
          <w:kern w:val="0"/>
          <w:sz w:val="24"/>
          <w:szCs w:val="24"/>
          <w:lang w:eastAsia="et-EE"/>
          <w14:ligatures w14:val="none"/>
        </w:rPr>
        <w:t>indikeerides</w:t>
      </w:r>
      <w:proofErr w:type="spellEnd"/>
      <w:r w:rsidR="00EA066D" w:rsidRPr="00F55D54">
        <w:rPr>
          <w:rFonts w:ascii="Times New Roman" w:eastAsia="Times New Roman" w:hAnsi="Times New Roman" w:cs="Times New Roman"/>
          <w:iCs/>
          <w:color w:val="202020"/>
          <w:kern w:val="0"/>
          <w:sz w:val="24"/>
          <w:szCs w:val="24"/>
          <w:lang w:eastAsia="et-EE"/>
          <w14:ligatures w14:val="none"/>
        </w:rPr>
        <w:t xml:space="preserve"> vaikimisi koolis kui hoones käimise kohustusele, </w:t>
      </w:r>
      <w:r w:rsidR="00EA066D" w:rsidRPr="00F55D54">
        <w:rPr>
          <w:rFonts w:ascii="Times New Roman" w:eastAsia="Times New Roman" w:hAnsi="Times New Roman" w:cs="Times New Roman"/>
          <w:i/>
          <w:color w:val="202020"/>
          <w:kern w:val="0"/>
          <w:sz w:val="24"/>
          <w:szCs w:val="24"/>
          <w:lang w:eastAsia="et-EE"/>
          <w14:ligatures w14:val="none"/>
        </w:rPr>
        <w:t>õppimis</w:t>
      </w:r>
      <w:r w:rsidR="00EA066D" w:rsidRPr="00F55D54">
        <w:rPr>
          <w:rFonts w:ascii="Times New Roman" w:eastAsia="Times New Roman" w:hAnsi="Times New Roman" w:cs="Times New Roman"/>
          <w:iCs/>
          <w:color w:val="202020"/>
          <w:kern w:val="0"/>
          <w:sz w:val="24"/>
          <w:szCs w:val="24"/>
          <w:lang w:eastAsia="et-EE"/>
          <w14:ligatures w14:val="none"/>
        </w:rPr>
        <w:t xml:space="preserve">kohustus aktiivseks, sest õppida saab subjekt ise. </w:t>
      </w:r>
      <w:r w:rsidR="00F50BA2" w:rsidRPr="00F55D54">
        <w:rPr>
          <w:rFonts w:ascii="Times New Roman" w:eastAsia="Times New Roman" w:hAnsi="Times New Roman" w:cs="Times New Roman"/>
          <w:iCs/>
          <w:color w:val="202020"/>
          <w:kern w:val="0"/>
          <w:sz w:val="24"/>
          <w:szCs w:val="24"/>
          <w:lang w:eastAsia="et-EE"/>
          <w14:ligatures w14:val="none"/>
        </w:rPr>
        <w:t xml:space="preserve">Nii põhi-, kesk- kui kutseharidust saab omandada erinevates keskkondades ja erineval viisil, oluline on tuua rõhuasetus õppimise õigusele ja võimalusele </w:t>
      </w:r>
      <w:r w:rsidR="0056455E" w:rsidRPr="00F55D54">
        <w:rPr>
          <w:rFonts w:ascii="Times New Roman" w:eastAsia="Times New Roman" w:hAnsi="Times New Roman" w:cs="Times New Roman"/>
          <w:iCs/>
          <w:color w:val="202020"/>
          <w:kern w:val="0"/>
          <w:sz w:val="24"/>
          <w:szCs w:val="24"/>
          <w:lang w:eastAsia="et-EE"/>
          <w14:ligatures w14:val="none"/>
        </w:rPr>
        <w:t>ka</w:t>
      </w:r>
      <w:r w:rsidR="00F50BA2" w:rsidRPr="00F55D54">
        <w:rPr>
          <w:rFonts w:ascii="Times New Roman" w:eastAsia="Times New Roman" w:hAnsi="Times New Roman" w:cs="Times New Roman"/>
          <w:iCs/>
          <w:color w:val="202020"/>
          <w:kern w:val="0"/>
          <w:sz w:val="24"/>
          <w:szCs w:val="24"/>
          <w:lang w:eastAsia="et-EE"/>
          <w14:ligatures w14:val="none"/>
        </w:rPr>
        <w:t xml:space="preserve"> mõiste tasandil.</w:t>
      </w:r>
      <w:r w:rsidR="004709A9" w:rsidRPr="00F55D54">
        <w:rPr>
          <w:rFonts w:ascii="Times New Roman" w:eastAsia="Times New Roman" w:hAnsi="Times New Roman" w:cs="Times New Roman"/>
          <w:iCs/>
          <w:color w:val="202020"/>
          <w:kern w:val="0"/>
          <w:sz w:val="24"/>
          <w:szCs w:val="24"/>
          <w:lang w:eastAsia="et-EE"/>
          <w14:ligatures w14:val="none"/>
        </w:rPr>
        <w:t xml:space="preserve"> </w:t>
      </w:r>
      <w:r w:rsidR="00F50BA2" w:rsidRPr="00F55D54">
        <w:rPr>
          <w:rFonts w:ascii="Times New Roman" w:eastAsia="Times New Roman" w:hAnsi="Times New Roman" w:cs="Times New Roman"/>
          <w:iCs/>
          <w:color w:val="202020"/>
          <w:kern w:val="0"/>
          <w:sz w:val="24"/>
          <w:szCs w:val="24"/>
          <w:lang w:eastAsia="et-EE"/>
          <w14:ligatures w14:val="none"/>
        </w:rPr>
        <w:t xml:space="preserve">Lisaks avab tänane mõiste selgelt eelnõu muudatuse olulise eesmärgi: õppimiskohustus laieneb kesk- ja kutseharidusõppesse lisaks põhihariduse omandamisele. Seega on sisuliselt tegemist </w:t>
      </w:r>
      <w:r w:rsidR="00F50BA2" w:rsidRPr="00F55D54">
        <w:rPr>
          <w:rFonts w:ascii="Times New Roman" w:eastAsia="Times New Roman" w:hAnsi="Times New Roman" w:cs="Times New Roman"/>
          <w:iCs/>
          <w:color w:val="202020"/>
          <w:kern w:val="0"/>
          <w:sz w:val="24"/>
          <w:szCs w:val="24"/>
          <w:lang w:eastAsia="et-EE"/>
          <w14:ligatures w14:val="none"/>
        </w:rPr>
        <w:lastRenderedPageBreak/>
        <w:t>kohustuse või õigusega põhihariduse järel edasi õppida – õpingute jätkamise kohustusega. Lause teine pool annab õppes osalemisele tähenduse: ei piisa üksnes osalemisest, vaid aktiivselt oma õppeprotsessi juhtimisest läbi teadmiste, oskuste ja pädevuste omandamise. Täiendavalt on mõistesse toodud õppimiskohustuse eesmärk, mis on oma arengupotentsiaali realiseerimine.</w:t>
      </w:r>
      <w:r w:rsidR="004840A7">
        <w:rPr>
          <w:rFonts w:ascii="Times New Roman" w:eastAsia="Times New Roman" w:hAnsi="Times New Roman" w:cs="Times New Roman"/>
          <w:iCs/>
          <w:color w:val="202020"/>
          <w:kern w:val="0"/>
          <w:sz w:val="24"/>
          <w:szCs w:val="24"/>
          <w:lang w:eastAsia="et-EE"/>
          <w14:ligatures w14:val="none"/>
        </w:rPr>
        <w:t xml:space="preserve"> Õppimiskohustust täidab ka põhihariduse järel lisaõppesse siirdunud õpilane. Lisaõppe õpilasele laieneb põhihariduse regulatsioon ning seega ka tasemeõppe</w:t>
      </w:r>
      <w:r w:rsidR="004839E2">
        <w:rPr>
          <w:rFonts w:ascii="Times New Roman" w:eastAsia="Times New Roman" w:hAnsi="Times New Roman" w:cs="Times New Roman"/>
          <w:iCs/>
          <w:color w:val="202020"/>
          <w:kern w:val="0"/>
          <w:sz w:val="24"/>
          <w:szCs w:val="24"/>
          <w:lang w:eastAsia="et-EE"/>
          <w14:ligatures w14:val="none"/>
        </w:rPr>
        <w:t>(põhiharidust omandava)</w:t>
      </w:r>
      <w:r w:rsidR="004840A7">
        <w:rPr>
          <w:rFonts w:ascii="Times New Roman" w:eastAsia="Times New Roman" w:hAnsi="Times New Roman" w:cs="Times New Roman"/>
          <w:iCs/>
          <w:color w:val="202020"/>
          <w:kern w:val="0"/>
          <w:sz w:val="24"/>
          <w:szCs w:val="24"/>
          <w:lang w:eastAsia="et-EE"/>
          <w14:ligatures w14:val="none"/>
        </w:rPr>
        <w:t xml:space="preserve"> õpilase staatus.  </w:t>
      </w:r>
      <w:r w:rsidR="00F50BA2" w:rsidRPr="00F55D54">
        <w:rPr>
          <w:rFonts w:ascii="Times New Roman" w:eastAsia="Times New Roman" w:hAnsi="Times New Roman" w:cs="Times New Roman"/>
          <w:iCs/>
          <w:color w:val="202020"/>
          <w:kern w:val="0"/>
          <w:sz w:val="24"/>
          <w:szCs w:val="24"/>
          <w:lang w:eastAsia="et-EE"/>
          <w14:ligatures w14:val="none"/>
        </w:rPr>
        <w:t xml:space="preserve"> </w:t>
      </w:r>
    </w:p>
    <w:p w14:paraId="02DE3050" w14:textId="77777777" w:rsidR="008D1DC4" w:rsidRPr="00F55D54" w:rsidRDefault="008D1DC4" w:rsidP="00F55D54">
      <w:pPr>
        <w:shd w:val="clear" w:color="auto" w:fill="FFFFFF" w:themeFill="background1"/>
        <w:spacing w:after="0" w:line="240" w:lineRule="auto"/>
        <w:jc w:val="both"/>
        <w:rPr>
          <w:rFonts w:ascii="Times New Roman" w:eastAsia="Times New Roman" w:hAnsi="Times New Roman" w:cs="Times New Roman"/>
          <w:color w:val="202020"/>
          <w:kern w:val="0"/>
          <w:sz w:val="24"/>
          <w:szCs w:val="24"/>
          <w:lang w:eastAsia="et-EE"/>
          <w14:ligatures w14:val="none"/>
        </w:rPr>
      </w:pPr>
    </w:p>
    <w:p w14:paraId="48BAB418" w14:textId="17A7290A" w:rsidR="006A07AA" w:rsidRPr="00F55D54" w:rsidRDefault="005E588C" w:rsidP="00F55D54">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F55D54">
        <w:rPr>
          <w:rFonts w:ascii="Times New Roman" w:eastAsia="Times New Roman" w:hAnsi="Times New Roman" w:cs="Times New Roman"/>
          <w:color w:val="202020"/>
          <w:kern w:val="0"/>
          <w:sz w:val="24"/>
          <w:szCs w:val="24"/>
          <w:lang w:eastAsia="et-EE"/>
          <w14:ligatures w14:val="none"/>
        </w:rPr>
        <w:t xml:space="preserve">Lõikes 2 sätestatakse - </w:t>
      </w:r>
      <w:r w:rsidRPr="00F55D54">
        <w:rPr>
          <w:rFonts w:ascii="Times New Roman" w:eastAsia="Times New Roman" w:hAnsi="Times New Roman" w:cs="Times New Roman"/>
          <w:i/>
          <w:iCs/>
          <w:color w:val="202020"/>
          <w:kern w:val="0"/>
          <w:sz w:val="24"/>
          <w:szCs w:val="24"/>
          <w:lang w:eastAsia="et-EE"/>
          <w14:ligatures w14:val="none"/>
        </w:rPr>
        <w:t xml:space="preserve">Õppimiskohustus on Eestis elaval isikul, sealhulgas välisriigi kodakondsusega või määratlemata kodakondsusega isikul, kes on saanud enne käimasoleva aasta 1. oktoobrit seitsmeaastaseks. </w:t>
      </w:r>
      <w:r w:rsidRPr="00F55D54">
        <w:rPr>
          <w:rFonts w:ascii="Times New Roman" w:eastAsia="Times New Roman" w:hAnsi="Times New Roman" w:cs="Times New Roman"/>
          <w:i/>
          <w:iCs/>
          <w:kern w:val="0"/>
          <w:sz w:val="24"/>
          <w:szCs w:val="24"/>
          <w:lang w:eastAsia="et-EE"/>
          <w14:ligatures w14:val="none"/>
        </w:rPr>
        <w:t>Isik on õppimiskohustuslik 18-aastaseks</w:t>
      </w:r>
      <w:r w:rsidR="00687168" w:rsidRPr="00F55D54">
        <w:rPr>
          <w:rFonts w:ascii="Times New Roman" w:eastAsia="Times New Roman" w:hAnsi="Times New Roman" w:cs="Times New Roman"/>
          <w:i/>
          <w:iCs/>
          <w:kern w:val="0"/>
          <w:sz w:val="24"/>
          <w:szCs w:val="24"/>
          <w:lang w:eastAsia="et-EE"/>
          <w14:ligatures w14:val="none"/>
        </w:rPr>
        <w:t xml:space="preserve"> saamiseni</w:t>
      </w:r>
      <w:r w:rsidRPr="00F55D54">
        <w:rPr>
          <w:rFonts w:ascii="Times New Roman" w:eastAsia="Times New Roman" w:hAnsi="Times New Roman" w:cs="Times New Roman"/>
          <w:i/>
          <w:iCs/>
          <w:kern w:val="0"/>
          <w:sz w:val="24"/>
          <w:szCs w:val="24"/>
          <w:lang w:eastAsia="et-EE"/>
          <w14:ligatures w14:val="none"/>
        </w:rPr>
        <w:t xml:space="preserve">. </w:t>
      </w:r>
      <w:r w:rsidR="009F240E" w:rsidRPr="00F55D54">
        <w:rPr>
          <w:rFonts w:ascii="Times New Roman" w:eastAsia="Times New Roman" w:hAnsi="Times New Roman" w:cs="Times New Roman"/>
          <w:i/>
          <w:iCs/>
          <w:kern w:val="0"/>
          <w:sz w:val="24"/>
          <w:szCs w:val="24"/>
          <w:lang w:eastAsia="et-EE"/>
          <w14:ligatures w14:val="none"/>
        </w:rPr>
        <w:t xml:space="preserve">Õppimiskohustus loetakse täidetuks enne 18-aastaseks saamist juhul, kui isik on omandanud kesk- või kutsehariduse. </w:t>
      </w:r>
      <w:r w:rsidRPr="00F55D54">
        <w:rPr>
          <w:rFonts w:ascii="Times New Roman" w:eastAsia="Times New Roman" w:hAnsi="Times New Roman" w:cs="Times New Roman"/>
          <w:kern w:val="0"/>
          <w:sz w:val="24"/>
          <w:szCs w:val="24"/>
          <w:lang w:eastAsia="et-EE"/>
          <w14:ligatures w14:val="none"/>
        </w:rPr>
        <w:t xml:space="preserve">Esimeses lauses toodud regulatsiooni </w:t>
      </w:r>
      <w:r w:rsidR="002D2FA6" w:rsidRPr="00F55D54">
        <w:rPr>
          <w:rFonts w:ascii="Times New Roman" w:eastAsia="Times New Roman" w:hAnsi="Times New Roman" w:cs="Times New Roman"/>
          <w:kern w:val="0"/>
          <w:sz w:val="24"/>
          <w:szCs w:val="24"/>
          <w:lang w:eastAsia="et-EE"/>
          <w14:ligatures w14:val="none"/>
        </w:rPr>
        <w:t xml:space="preserve">ei </w:t>
      </w:r>
      <w:r w:rsidRPr="00F55D54">
        <w:rPr>
          <w:rFonts w:ascii="Times New Roman" w:eastAsia="Times New Roman" w:hAnsi="Times New Roman" w:cs="Times New Roman"/>
          <w:kern w:val="0"/>
          <w:sz w:val="24"/>
          <w:szCs w:val="24"/>
          <w:lang w:eastAsia="et-EE"/>
          <w14:ligatures w14:val="none"/>
        </w:rPr>
        <w:t xml:space="preserve">ole sisuliselt kehtiva regulatsiooniga võrreldes muudetud (vt põhikooli- ja gümnaasiumiseaduse § 9 lõige 2). Teises lauses sätestatu näol on aga tegemist olulise muudatusega, mis on seotud ka teiste eelnõus </w:t>
      </w:r>
      <w:r w:rsidR="00687168" w:rsidRPr="00F55D54">
        <w:rPr>
          <w:rFonts w:ascii="Times New Roman" w:eastAsia="Times New Roman" w:hAnsi="Times New Roman" w:cs="Times New Roman"/>
          <w:kern w:val="0"/>
          <w:sz w:val="24"/>
          <w:szCs w:val="24"/>
          <w:lang w:eastAsia="et-EE"/>
          <w14:ligatures w14:val="none"/>
        </w:rPr>
        <w:t xml:space="preserve">ettenähtud </w:t>
      </w:r>
      <w:r w:rsidRPr="00F55D54">
        <w:rPr>
          <w:rFonts w:ascii="Times New Roman" w:eastAsia="Times New Roman" w:hAnsi="Times New Roman" w:cs="Times New Roman"/>
          <w:kern w:val="0"/>
          <w:sz w:val="24"/>
          <w:szCs w:val="24"/>
          <w:lang w:eastAsia="et-EE"/>
          <w14:ligatures w14:val="none"/>
        </w:rPr>
        <w:t xml:space="preserve"> muudatustega. K</w:t>
      </w:r>
      <w:r w:rsidR="7C92BF5F" w:rsidRPr="00F55D54">
        <w:rPr>
          <w:rFonts w:ascii="Times New Roman" w:eastAsia="Times New Roman" w:hAnsi="Times New Roman" w:cs="Times New Roman"/>
          <w:kern w:val="0"/>
          <w:sz w:val="24"/>
          <w:szCs w:val="24"/>
          <w:lang w:eastAsia="et-EE"/>
          <w14:ligatures w14:val="none"/>
        </w:rPr>
        <w:t>ehtiv regulatsioon nägi ette koolikoh</w:t>
      </w:r>
      <w:r w:rsidR="748FCCD6" w:rsidRPr="00F55D54">
        <w:rPr>
          <w:rFonts w:ascii="Times New Roman" w:eastAsia="Times New Roman" w:hAnsi="Times New Roman" w:cs="Times New Roman"/>
          <w:sz w:val="24"/>
          <w:szCs w:val="24"/>
          <w:lang w:eastAsia="et-EE"/>
        </w:rPr>
        <w:t xml:space="preserve">ustuse </w:t>
      </w:r>
      <w:r w:rsidR="009E415E" w:rsidRPr="00F55D54">
        <w:rPr>
          <w:rFonts w:ascii="Times New Roman" w:eastAsia="Times New Roman" w:hAnsi="Times New Roman" w:cs="Times New Roman"/>
          <w:sz w:val="24"/>
          <w:szCs w:val="24"/>
          <w:lang w:eastAsia="et-EE"/>
        </w:rPr>
        <w:t xml:space="preserve">põhihariduse omandamiseni või </w:t>
      </w:r>
      <w:r w:rsidR="748FCCD6" w:rsidRPr="00F55D54">
        <w:rPr>
          <w:rFonts w:ascii="Times New Roman" w:eastAsia="Times New Roman" w:hAnsi="Times New Roman" w:cs="Times New Roman"/>
          <w:sz w:val="24"/>
          <w:szCs w:val="24"/>
          <w:lang w:eastAsia="et-EE"/>
        </w:rPr>
        <w:t xml:space="preserve">17-aastaseks saamiseni. </w:t>
      </w:r>
      <w:r w:rsidR="009F240E" w:rsidRPr="00F55D54">
        <w:rPr>
          <w:rFonts w:ascii="Times New Roman" w:eastAsia="Times New Roman" w:hAnsi="Times New Roman" w:cs="Times New Roman"/>
          <w:kern w:val="0"/>
          <w:sz w:val="24"/>
          <w:szCs w:val="24"/>
          <w:lang w:eastAsia="et-EE"/>
          <w14:ligatures w14:val="none"/>
        </w:rPr>
        <w:t xml:space="preserve">Olulisi muutusi on siin kaks: vanusepiir, milleni õppimiskohustus kestab, on täisealiseks saamine ning kohustus on lahti seotud põhihariduse omandamisest. Sisuliselt tekib põhihariduse omandamise järel õpingute jätkamise kohustus. </w:t>
      </w:r>
      <w:commentRangeStart w:id="11"/>
      <w:r w:rsidR="009F240E" w:rsidRPr="00F55D54">
        <w:rPr>
          <w:rFonts w:ascii="Times New Roman" w:eastAsia="Times New Roman" w:hAnsi="Times New Roman" w:cs="Times New Roman"/>
          <w:kern w:val="0"/>
          <w:sz w:val="24"/>
          <w:szCs w:val="24"/>
          <w:lang w:eastAsia="et-EE"/>
          <w14:ligatures w14:val="none"/>
        </w:rPr>
        <w:t xml:space="preserve">Juhul, kui isik on enne 18-aastaseks saamist omandanud kutsehariduse või keskhariduse, loetakse õppimiskohustus täidetuks. </w:t>
      </w:r>
      <w:commentRangeEnd w:id="11"/>
      <w:r w:rsidR="00581117">
        <w:rPr>
          <w:rStyle w:val="Kommentaariviide"/>
          <w:rFonts w:ascii="Calibri" w:eastAsia="Calibri" w:hAnsi="Calibri" w:cs="Calibri"/>
          <w:kern w:val="0"/>
          <w:lang w:eastAsia="et-EE"/>
          <w14:ligatures w14:val="none"/>
        </w:rPr>
        <w:commentReference w:id="11"/>
      </w:r>
      <w:r w:rsidR="009F240E" w:rsidRPr="00F55D54">
        <w:rPr>
          <w:rFonts w:ascii="Times New Roman" w:eastAsia="Times New Roman" w:hAnsi="Times New Roman" w:cs="Times New Roman"/>
          <w:kern w:val="0"/>
          <w:sz w:val="24"/>
          <w:szCs w:val="24"/>
          <w:lang w:eastAsia="et-EE"/>
          <w14:ligatures w14:val="none"/>
        </w:rPr>
        <w:t>Keskhariduse omandatuse puhul on võimalusi kaks: saadud on gümnaasiumi või kutsekeskhariduse lõputunnistus.</w:t>
      </w:r>
      <w:r w:rsidR="00F5489D" w:rsidRPr="00F55D54">
        <w:rPr>
          <w:rFonts w:ascii="Times New Roman" w:eastAsia="Times New Roman" w:hAnsi="Times New Roman" w:cs="Times New Roman"/>
          <w:kern w:val="0"/>
          <w:sz w:val="24"/>
          <w:szCs w:val="24"/>
          <w:lang w:eastAsia="et-EE"/>
          <w14:ligatures w14:val="none"/>
        </w:rPr>
        <w:t xml:space="preserve"> Gümnaasiumi lõpetamise nõuded on kirjeldatud põhikooli- ja gümnaasiumiseaduse §</w:t>
      </w:r>
      <w:r w:rsidR="00970512" w:rsidRPr="00F55D54">
        <w:rPr>
          <w:rFonts w:ascii="Times New Roman" w:eastAsia="Times New Roman" w:hAnsi="Times New Roman" w:cs="Times New Roman"/>
          <w:kern w:val="0"/>
          <w:sz w:val="24"/>
          <w:szCs w:val="24"/>
          <w:lang w:eastAsia="et-EE"/>
          <w14:ligatures w14:val="none"/>
        </w:rPr>
        <w:t>-</w:t>
      </w:r>
      <w:proofErr w:type="spellStart"/>
      <w:r w:rsidR="00970512" w:rsidRPr="00F55D54">
        <w:rPr>
          <w:rFonts w:ascii="Times New Roman" w:eastAsia="Times New Roman" w:hAnsi="Times New Roman" w:cs="Times New Roman"/>
          <w:kern w:val="0"/>
          <w:sz w:val="24"/>
          <w:szCs w:val="24"/>
          <w:lang w:eastAsia="et-EE"/>
          <w14:ligatures w14:val="none"/>
        </w:rPr>
        <w:t>is</w:t>
      </w:r>
      <w:proofErr w:type="spellEnd"/>
      <w:r w:rsidR="00F5489D" w:rsidRPr="00F55D54">
        <w:rPr>
          <w:rFonts w:ascii="Times New Roman" w:eastAsia="Times New Roman" w:hAnsi="Times New Roman" w:cs="Times New Roman"/>
          <w:kern w:val="0"/>
          <w:sz w:val="24"/>
          <w:szCs w:val="24"/>
          <w:lang w:eastAsia="et-EE"/>
          <w14:ligatures w14:val="none"/>
        </w:rPr>
        <w:t xml:space="preserve"> 31. </w:t>
      </w:r>
      <w:r w:rsidR="00970512" w:rsidRPr="00F55D54">
        <w:rPr>
          <w:rFonts w:ascii="Times New Roman" w:eastAsia="Times New Roman" w:hAnsi="Times New Roman" w:cs="Times New Roman"/>
          <w:kern w:val="0"/>
          <w:sz w:val="24"/>
          <w:szCs w:val="24"/>
          <w:lang w:eastAsia="et-EE"/>
          <w14:ligatures w14:val="none"/>
        </w:rPr>
        <w:t xml:space="preserve">Kutsehariduse lõpetamise nõuded on kirjeldatud kutseharidusstandardis, kus vastavalt </w:t>
      </w:r>
      <w:r w:rsidR="00F5489D" w:rsidRPr="00F55D54">
        <w:rPr>
          <w:rFonts w:ascii="Times New Roman" w:eastAsia="Times New Roman" w:hAnsi="Times New Roman" w:cs="Times New Roman"/>
          <w:kern w:val="0"/>
          <w:sz w:val="24"/>
          <w:szCs w:val="24"/>
          <w:lang w:eastAsia="et-EE"/>
          <w14:ligatures w14:val="none"/>
        </w:rPr>
        <w:t>§ 3 lõike</w:t>
      </w:r>
      <w:r w:rsidR="00970512" w:rsidRPr="00F55D54">
        <w:rPr>
          <w:rFonts w:ascii="Times New Roman" w:eastAsia="Times New Roman" w:hAnsi="Times New Roman" w:cs="Times New Roman"/>
          <w:kern w:val="0"/>
          <w:sz w:val="24"/>
          <w:szCs w:val="24"/>
          <w:lang w:eastAsia="et-EE"/>
          <w14:ligatures w14:val="none"/>
        </w:rPr>
        <w:t>le</w:t>
      </w:r>
      <w:r w:rsidR="00F5489D" w:rsidRPr="00F55D54">
        <w:rPr>
          <w:rFonts w:ascii="Times New Roman" w:eastAsia="Times New Roman" w:hAnsi="Times New Roman" w:cs="Times New Roman"/>
          <w:kern w:val="0"/>
          <w:sz w:val="24"/>
          <w:szCs w:val="24"/>
          <w:lang w:eastAsia="et-EE"/>
          <w14:ligatures w14:val="none"/>
        </w:rPr>
        <w:t xml:space="preserve"> 6 </w:t>
      </w:r>
      <w:r w:rsidR="002D2FA6" w:rsidRPr="00F55D54">
        <w:rPr>
          <w:rFonts w:ascii="Times New Roman" w:eastAsia="Times New Roman" w:hAnsi="Times New Roman" w:cs="Times New Roman"/>
          <w:kern w:val="0"/>
          <w:sz w:val="24"/>
          <w:szCs w:val="24"/>
          <w:lang w:eastAsia="et-EE"/>
          <w14:ligatures w14:val="none"/>
        </w:rPr>
        <w:t xml:space="preserve">on </w:t>
      </w:r>
      <w:r w:rsidR="00F5489D" w:rsidRPr="00F55D54">
        <w:rPr>
          <w:rFonts w:ascii="Times New Roman" w:eastAsia="Times New Roman" w:hAnsi="Times New Roman" w:cs="Times New Roman"/>
          <w:kern w:val="0"/>
          <w:sz w:val="24"/>
          <w:szCs w:val="24"/>
          <w:lang w:eastAsia="et-EE"/>
          <w14:ligatures w14:val="none"/>
        </w:rPr>
        <w:t>seatud õpingute lõpetamise tingimus</w:t>
      </w:r>
      <w:r w:rsidR="00970512" w:rsidRPr="00F55D54">
        <w:rPr>
          <w:rFonts w:ascii="Times New Roman" w:eastAsia="Times New Roman" w:hAnsi="Times New Roman" w:cs="Times New Roman"/>
          <w:kern w:val="0"/>
          <w:sz w:val="24"/>
          <w:szCs w:val="24"/>
          <w:lang w:eastAsia="et-EE"/>
          <w14:ligatures w14:val="none"/>
        </w:rPr>
        <w:t xml:space="preserve">ed järgnevad: </w:t>
      </w:r>
      <w:r w:rsidR="00F5489D" w:rsidRPr="00F55D54">
        <w:rPr>
          <w:rFonts w:ascii="Times New Roman" w:eastAsia="Times New Roman" w:hAnsi="Times New Roman" w:cs="Times New Roman"/>
          <w:kern w:val="0"/>
          <w:sz w:val="24"/>
          <w:szCs w:val="24"/>
          <w:lang w:eastAsia="et-EE"/>
          <w14:ligatures w14:val="none"/>
        </w:rPr>
        <w:t xml:space="preserve">õpingud lõpevad kas kutseeksami või erialase lõpueksamiga, mille eesmärgiks on tagada, et kutseõppe lõpetanu on saavutnud kõik õppekavas seatud õpiväljundid. </w:t>
      </w:r>
      <w:r w:rsidR="00970512" w:rsidRPr="00F55D54">
        <w:rPr>
          <w:rFonts w:ascii="Times New Roman" w:eastAsia="Times New Roman" w:hAnsi="Times New Roman" w:cs="Times New Roman"/>
          <w:kern w:val="0"/>
          <w:sz w:val="24"/>
          <w:szCs w:val="24"/>
          <w:lang w:eastAsia="et-EE"/>
          <w14:ligatures w14:val="none"/>
        </w:rPr>
        <w:t xml:space="preserve">Põhihariduse järgselt on võimalik õppimiskohustust täita teise, kolmanda ja neljanda taseme kutseõppe õppekavadel ning õppe kestvus võib varieeruda </w:t>
      </w:r>
      <w:r w:rsidR="002D3CBE" w:rsidRPr="00F55D54">
        <w:rPr>
          <w:rFonts w:ascii="Times New Roman" w:eastAsia="Times New Roman" w:hAnsi="Times New Roman" w:cs="Times New Roman"/>
          <w:kern w:val="0"/>
          <w:sz w:val="24"/>
          <w:szCs w:val="24"/>
          <w:lang w:eastAsia="et-EE"/>
          <w14:ligatures w14:val="none"/>
        </w:rPr>
        <w:t>(30 arvestuspunktist 240 arvestuspunktini, kusjuures arvestuslikult on ühe õppeaasta õpingute maht 60 arvestuspunkti).</w:t>
      </w:r>
      <w:r w:rsidR="00970512" w:rsidRPr="00F55D54">
        <w:rPr>
          <w:rFonts w:ascii="Times New Roman" w:eastAsia="Times New Roman" w:hAnsi="Times New Roman" w:cs="Times New Roman"/>
          <w:kern w:val="0"/>
          <w:sz w:val="24"/>
          <w:szCs w:val="24"/>
          <w:lang w:eastAsia="et-EE"/>
          <w14:ligatures w14:val="none"/>
        </w:rPr>
        <w:t xml:space="preserve"> </w:t>
      </w:r>
      <w:r w:rsidR="00A124D6" w:rsidRPr="00F55D54">
        <w:rPr>
          <w:rFonts w:ascii="Times New Roman" w:eastAsia="Times New Roman" w:hAnsi="Times New Roman" w:cs="Times New Roman"/>
          <w:sz w:val="24"/>
          <w:szCs w:val="24"/>
          <w:lang w:eastAsia="et-EE"/>
        </w:rPr>
        <w:t xml:space="preserve">Haridusliku erivajadusega õpilasel on </w:t>
      </w:r>
      <w:r w:rsidR="00AB2F85" w:rsidRPr="00F55D54">
        <w:rPr>
          <w:rFonts w:ascii="Times New Roman" w:eastAsia="Times New Roman" w:hAnsi="Times New Roman" w:cs="Times New Roman"/>
          <w:sz w:val="24"/>
          <w:szCs w:val="24"/>
          <w:lang w:eastAsia="et-EE"/>
        </w:rPr>
        <w:t xml:space="preserve">põhihariduse omandamise järel </w:t>
      </w:r>
      <w:r w:rsidR="00A124D6" w:rsidRPr="00F55D54">
        <w:rPr>
          <w:rFonts w:ascii="Times New Roman" w:eastAsia="Times New Roman" w:hAnsi="Times New Roman" w:cs="Times New Roman"/>
          <w:sz w:val="24"/>
          <w:szCs w:val="24"/>
          <w:lang w:eastAsia="et-EE"/>
        </w:rPr>
        <w:t>võimalik jätkata õpingutega ka põhikooli juures lisaõppes.</w:t>
      </w:r>
      <w:r w:rsidR="00AB2F85" w:rsidRPr="00F55D54">
        <w:rPr>
          <w:rFonts w:ascii="Times New Roman" w:eastAsia="Times New Roman" w:hAnsi="Times New Roman" w:cs="Times New Roman"/>
          <w:sz w:val="24"/>
          <w:szCs w:val="24"/>
          <w:lang w:eastAsia="et-EE"/>
        </w:rPr>
        <w:t xml:space="preserve"> </w:t>
      </w:r>
    </w:p>
    <w:p w14:paraId="0576E20A" w14:textId="0C1B78B1" w:rsidR="7470E2FD" w:rsidRPr="00F55D54" w:rsidRDefault="7470E2FD" w:rsidP="00F55D54">
      <w:pPr>
        <w:shd w:val="clear" w:color="auto" w:fill="FFFFFF" w:themeFill="background1"/>
        <w:spacing w:after="0" w:line="240" w:lineRule="auto"/>
        <w:jc w:val="both"/>
        <w:rPr>
          <w:rFonts w:ascii="Times New Roman" w:eastAsia="Times New Roman" w:hAnsi="Times New Roman" w:cs="Times New Roman"/>
          <w:i/>
          <w:sz w:val="24"/>
          <w:szCs w:val="24"/>
          <w:lang w:eastAsia="et-EE"/>
        </w:rPr>
      </w:pPr>
    </w:p>
    <w:p w14:paraId="2CF37C1B" w14:textId="2B801002" w:rsidR="00315BA6" w:rsidRPr="00F55D54" w:rsidRDefault="00A837D5" w:rsidP="00F55D54">
      <w:pPr>
        <w:spacing w:after="0" w:line="240" w:lineRule="auto"/>
        <w:jc w:val="both"/>
        <w:rPr>
          <w:rFonts w:ascii="Times New Roman" w:hAnsi="Times New Roman" w:cs="Times New Roman"/>
          <w:sz w:val="24"/>
          <w:szCs w:val="24"/>
          <w:shd w:val="clear" w:color="auto" w:fill="FFFFFF"/>
        </w:rPr>
      </w:pPr>
      <w:r w:rsidRPr="00F55D54">
        <w:rPr>
          <w:rFonts w:ascii="Times New Roman" w:eastAsia="Times New Roman" w:hAnsi="Times New Roman" w:cs="Times New Roman"/>
          <w:i/>
          <w:kern w:val="0"/>
          <w:sz w:val="24"/>
          <w:szCs w:val="24"/>
          <w:lang w:eastAsia="et-EE"/>
          <w14:ligatures w14:val="none"/>
        </w:rPr>
        <w:t xml:space="preserve">Lõikes </w:t>
      </w:r>
      <w:r w:rsidR="00FF3D6A" w:rsidRPr="00F55D54">
        <w:rPr>
          <w:rFonts w:ascii="Times New Roman" w:eastAsia="Times New Roman" w:hAnsi="Times New Roman" w:cs="Times New Roman"/>
          <w:i/>
          <w:iCs/>
          <w:kern w:val="0"/>
          <w:sz w:val="24"/>
          <w:szCs w:val="24"/>
          <w:lang w:eastAsia="et-EE"/>
          <w14:ligatures w14:val="none"/>
        </w:rPr>
        <w:t>3</w:t>
      </w:r>
      <w:r w:rsidRPr="00F55D54">
        <w:rPr>
          <w:rFonts w:ascii="Times New Roman" w:eastAsia="Times New Roman" w:hAnsi="Times New Roman" w:cs="Times New Roman"/>
          <w:i/>
          <w:kern w:val="0"/>
          <w:sz w:val="24"/>
          <w:szCs w:val="24"/>
          <w:lang w:eastAsia="et-EE"/>
          <w14:ligatures w14:val="none"/>
        </w:rPr>
        <w:t xml:space="preserve"> sätestatakse - </w:t>
      </w:r>
      <w:r w:rsidR="002E2AA7" w:rsidRPr="002E2AA7">
        <w:rPr>
          <w:rFonts w:ascii="Times New Roman" w:eastAsia="Times New Roman" w:hAnsi="Times New Roman" w:cs="Times New Roman"/>
          <w:i/>
          <w:iCs/>
          <w:kern w:val="0"/>
          <w:sz w:val="24"/>
          <w:szCs w:val="24"/>
          <w:lang w:eastAsia="et-EE"/>
          <w14:ligatures w14:val="none"/>
        </w:rPr>
        <w:t>Eesti Vabariiki akrediteeritud välisriigi või rahvusvahelise organisatsiooni esindaja lapsel ei ole õppimiskohustust.</w:t>
      </w:r>
      <w:r w:rsidRPr="00F55D54">
        <w:rPr>
          <w:rFonts w:ascii="Times New Roman" w:eastAsia="Times New Roman" w:hAnsi="Times New Roman" w:cs="Times New Roman"/>
          <w:i/>
          <w:iCs/>
          <w:kern w:val="0"/>
          <w:sz w:val="24"/>
          <w:szCs w:val="24"/>
          <w:lang w:eastAsia="et-EE"/>
          <w14:ligatures w14:val="none"/>
        </w:rPr>
        <w:t xml:space="preserve"> </w:t>
      </w:r>
      <w:r w:rsidRPr="00F55D54">
        <w:rPr>
          <w:rFonts w:ascii="Times New Roman" w:eastAsia="Times New Roman" w:hAnsi="Times New Roman" w:cs="Times New Roman"/>
          <w:kern w:val="0"/>
          <w:sz w:val="24"/>
          <w:szCs w:val="24"/>
          <w:lang w:eastAsia="et-EE"/>
          <w14:ligatures w14:val="none"/>
        </w:rPr>
        <w:t>Tegemist ei ole kehtiva regulatsiooniga võrreldes uue regulatsiooniga. Eelnõus sätestatud Eesti Vabariigi haridusseaduse § 10</w:t>
      </w:r>
      <w:r w:rsidRPr="00F55D54">
        <w:rPr>
          <w:rFonts w:ascii="Times New Roman" w:eastAsia="Times New Roman" w:hAnsi="Times New Roman" w:cs="Times New Roman"/>
          <w:kern w:val="0"/>
          <w:sz w:val="24"/>
          <w:szCs w:val="24"/>
          <w:vertAlign w:val="superscript"/>
          <w:lang w:eastAsia="et-EE"/>
          <w14:ligatures w14:val="none"/>
        </w:rPr>
        <w:t>1</w:t>
      </w:r>
      <w:r w:rsidRPr="00F55D54">
        <w:rPr>
          <w:rFonts w:ascii="Times New Roman" w:eastAsia="Times New Roman" w:hAnsi="Times New Roman" w:cs="Times New Roman"/>
          <w:kern w:val="0"/>
          <w:sz w:val="24"/>
          <w:szCs w:val="24"/>
          <w:lang w:eastAsia="et-EE"/>
          <w14:ligatures w14:val="none"/>
        </w:rPr>
        <w:t xml:space="preserve"> lõike 2 esimeses lauses ja lõikes 3 sätestatu paikneb kehtiva põhikooli- ja gümnaasiumiseaduse § 9 lõikes 2. Seega endiselt</w:t>
      </w:r>
      <w:r w:rsidR="00B15193" w:rsidRPr="00F55D54">
        <w:rPr>
          <w:rFonts w:ascii="Times New Roman" w:eastAsia="Times New Roman" w:hAnsi="Times New Roman" w:cs="Times New Roman"/>
          <w:kern w:val="0"/>
          <w:sz w:val="24"/>
          <w:szCs w:val="24"/>
          <w:lang w:eastAsia="et-EE"/>
          <w14:ligatures w14:val="none"/>
        </w:rPr>
        <w:t xml:space="preserve"> ei laiene</w:t>
      </w:r>
      <w:r w:rsidRPr="00F55D54">
        <w:rPr>
          <w:rFonts w:ascii="Times New Roman" w:eastAsia="Times New Roman" w:hAnsi="Times New Roman" w:cs="Times New Roman"/>
          <w:kern w:val="0"/>
          <w:sz w:val="24"/>
          <w:szCs w:val="24"/>
          <w:lang w:eastAsia="et-EE"/>
          <w14:ligatures w14:val="none"/>
        </w:rPr>
        <w:t xml:space="preserve"> õppimiskohustus Eesti Vabariiki akrediteeritud välisriigi või rahvusvahelise organisatsiooni esindaja lapsele.  </w:t>
      </w:r>
      <w:r w:rsidR="006A07AA" w:rsidRPr="00F55D54">
        <w:rPr>
          <w:rFonts w:ascii="Times New Roman" w:hAnsi="Times New Roman" w:cs="Times New Roman"/>
          <w:sz w:val="24"/>
          <w:szCs w:val="24"/>
          <w:shd w:val="clear" w:color="auto" w:fill="FFFFFF"/>
        </w:rPr>
        <w:t xml:space="preserve">Küll aga peab vald või linn vanema taotlusel tagama võimalused põhihariduse omandamiseks elukohajärgses koolis Eesti Vabariiki akrediteeritud välisriigi või rahvusvahelise organisatsiooni esindaja lapsele, kes elab selles vallas või linnas (vt põhikooli- ja gümnaasiumiseaduse § 7 lõige 6). </w:t>
      </w:r>
    </w:p>
    <w:p w14:paraId="02F6CAE1" w14:textId="77777777" w:rsidR="00315BA6" w:rsidRPr="00F55D54" w:rsidRDefault="00315BA6" w:rsidP="00F55D54">
      <w:pPr>
        <w:spacing w:after="0" w:line="240" w:lineRule="auto"/>
        <w:jc w:val="both"/>
        <w:rPr>
          <w:rFonts w:ascii="Times New Roman" w:hAnsi="Times New Roman" w:cs="Times New Roman"/>
          <w:sz w:val="24"/>
          <w:szCs w:val="24"/>
          <w:shd w:val="clear" w:color="auto" w:fill="FFFFFF"/>
        </w:rPr>
      </w:pPr>
    </w:p>
    <w:p w14:paraId="5185C084" w14:textId="3C7580B7" w:rsidR="00F55D54" w:rsidRDefault="006A07AA" w:rsidP="00F55D54">
      <w:pPr>
        <w:spacing w:after="0" w:line="240" w:lineRule="auto"/>
        <w:jc w:val="both"/>
        <w:rPr>
          <w:rFonts w:ascii="Times New Roman" w:eastAsia="Times New Roman" w:hAnsi="Times New Roman" w:cs="Times New Roman"/>
          <w:i/>
          <w:iCs/>
          <w:kern w:val="0"/>
          <w:sz w:val="24"/>
          <w:szCs w:val="24"/>
          <w:lang w:eastAsia="et-EE"/>
          <w14:ligatures w14:val="none"/>
        </w:rPr>
      </w:pPr>
      <w:r w:rsidRPr="00F55D54">
        <w:rPr>
          <w:rFonts w:ascii="Times New Roman" w:hAnsi="Times New Roman" w:cs="Times New Roman"/>
          <w:sz w:val="24"/>
          <w:szCs w:val="24"/>
          <w:shd w:val="clear" w:color="auto" w:fill="FFFFFF"/>
        </w:rPr>
        <w:t xml:space="preserve">Lõikes </w:t>
      </w:r>
      <w:r w:rsidR="006E045C" w:rsidRPr="00F55D54">
        <w:rPr>
          <w:rFonts w:ascii="Times New Roman" w:hAnsi="Times New Roman" w:cs="Times New Roman"/>
          <w:sz w:val="24"/>
          <w:szCs w:val="24"/>
          <w:shd w:val="clear" w:color="auto" w:fill="FFFFFF"/>
        </w:rPr>
        <w:t>4</w:t>
      </w:r>
      <w:r w:rsidRPr="00F55D54">
        <w:rPr>
          <w:rFonts w:ascii="Times New Roman" w:hAnsi="Times New Roman" w:cs="Times New Roman"/>
          <w:sz w:val="24"/>
          <w:szCs w:val="24"/>
          <w:shd w:val="clear" w:color="auto" w:fill="FFFFFF"/>
        </w:rPr>
        <w:t xml:space="preserve"> sätestatakse - </w:t>
      </w:r>
      <w:r w:rsidR="002E2AA7" w:rsidRPr="002E2AA7">
        <w:rPr>
          <w:rFonts w:ascii="Times New Roman" w:eastAsia="Times New Roman" w:hAnsi="Times New Roman" w:cs="Times New Roman"/>
          <w:i/>
          <w:iCs/>
          <w:kern w:val="0"/>
          <w:sz w:val="24"/>
          <w:szCs w:val="24"/>
          <w:lang w:eastAsia="et-EE"/>
          <w14:ligatures w14:val="none"/>
        </w:rPr>
        <w:t>Õppimiskohustuslik isik, kes oma terviseseisundi või individuaalse arengu tõttu ei ole õppimiskohustuslikku ikka jõudes saavutanud vajalikku koolivalmidust, võib lapse koolivalmidust hinnanud koolieelse lasteasutuse või põhikooli- ja gümnaasiumiseaduse §-s 47 nimetatud koolivälise nõustamismeeskonna soovitusel asuda õppimiskohustust täitma ühe õppeaasta võrra hiljem.</w:t>
      </w:r>
      <w:r w:rsidRPr="002E2AA7">
        <w:rPr>
          <w:rFonts w:ascii="Times New Roman" w:eastAsia="Times New Roman" w:hAnsi="Times New Roman" w:cs="Times New Roman"/>
          <w:i/>
          <w:iCs/>
          <w:kern w:val="0"/>
          <w:sz w:val="24"/>
          <w:szCs w:val="24"/>
          <w:lang w:eastAsia="et-EE"/>
          <w14:ligatures w14:val="none"/>
        </w:rPr>
        <w:t xml:space="preserve"> </w:t>
      </w:r>
      <w:r w:rsidR="00687168" w:rsidRPr="00F55D54">
        <w:rPr>
          <w:rFonts w:ascii="Times New Roman" w:eastAsia="Times New Roman" w:hAnsi="Times New Roman" w:cs="Times New Roman"/>
          <w:kern w:val="0"/>
          <w:sz w:val="24"/>
          <w:szCs w:val="24"/>
          <w:lang w:eastAsia="et-EE"/>
          <w14:ligatures w14:val="none"/>
        </w:rPr>
        <w:t xml:space="preserve">Koolivalmidus on valmisolek minna üle mänguliselt põhitegevuselt õpitegevusele. Koolivalmidus kujutab endast terviksüsteemi, kuhu kuulub nii vaimne, kehaline kui sotsiaalne areng. </w:t>
      </w:r>
      <w:r w:rsidRPr="00F55D54">
        <w:rPr>
          <w:rFonts w:ascii="Times New Roman" w:eastAsia="Times New Roman" w:hAnsi="Times New Roman" w:cs="Times New Roman"/>
          <w:kern w:val="0"/>
          <w:sz w:val="24"/>
          <w:szCs w:val="24"/>
          <w:lang w:eastAsia="et-EE"/>
          <w14:ligatures w14:val="none"/>
        </w:rPr>
        <w:t>Regulatsioon näeb ette aluse õppimiskohustuse täitmist edasi lükata (ühe õppeaasta võrra). Lõikes 5 nähakse ette regulatsioon, mi</w:t>
      </w:r>
      <w:r w:rsidR="00D6111B" w:rsidRPr="00F55D54">
        <w:rPr>
          <w:rFonts w:ascii="Times New Roman" w:eastAsia="Times New Roman" w:hAnsi="Times New Roman" w:cs="Times New Roman"/>
          <w:kern w:val="0"/>
          <w:sz w:val="24"/>
          <w:szCs w:val="24"/>
          <w:lang w:eastAsia="et-EE"/>
          <w14:ligatures w14:val="none"/>
        </w:rPr>
        <w:t>lle</w:t>
      </w:r>
      <w:r w:rsidR="006E045C" w:rsidRPr="00F55D54">
        <w:rPr>
          <w:rFonts w:ascii="Times New Roman" w:eastAsia="Times New Roman" w:hAnsi="Times New Roman" w:cs="Times New Roman"/>
          <w:kern w:val="0"/>
          <w:sz w:val="24"/>
          <w:szCs w:val="24"/>
          <w:lang w:eastAsia="et-EE"/>
          <w14:ligatures w14:val="none"/>
        </w:rPr>
        <w:t xml:space="preserve"> </w:t>
      </w:r>
      <w:r w:rsidR="00644059" w:rsidRPr="00F55D54">
        <w:rPr>
          <w:rFonts w:ascii="Times New Roman" w:eastAsia="Times New Roman" w:hAnsi="Times New Roman" w:cs="Times New Roman"/>
          <w:kern w:val="0"/>
          <w:sz w:val="24"/>
          <w:szCs w:val="24"/>
          <w:lang w:eastAsia="et-EE"/>
          <w14:ligatures w14:val="none"/>
        </w:rPr>
        <w:t>koolieelne</w:t>
      </w:r>
      <w:r w:rsidR="006E045C" w:rsidRPr="00F55D54">
        <w:rPr>
          <w:rFonts w:ascii="Times New Roman" w:eastAsia="Times New Roman" w:hAnsi="Times New Roman" w:cs="Times New Roman"/>
          <w:kern w:val="0"/>
          <w:sz w:val="24"/>
          <w:szCs w:val="24"/>
          <w:lang w:eastAsia="et-EE"/>
          <w14:ligatures w14:val="none"/>
        </w:rPr>
        <w:t xml:space="preserve"> </w:t>
      </w:r>
      <w:r w:rsidR="006E045C" w:rsidRPr="00F55D54">
        <w:rPr>
          <w:rFonts w:ascii="Times New Roman" w:eastAsia="Times New Roman" w:hAnsi="Times New Roman" w:cs="Times New Roman"/>
          <w:kern w:val="0"/>
          <w:sz w:val="24"/>
          <w:szCs w:val="24"/>
          <w:lang w:eastAsia="et-EE"/>
          <w14:ligatures w14:val="none"/>
        </w:rPr>
        <w:lastRenderedPageBreak/>
        <w:t>lasteasutus või</w:t>
      </w:r>
      <w:r w:rsidRPr="00F55D54">
        <w:rPr>
          <w:rFonts w:ascii="Times New Roman" w:eastAsia="Times New Roman" w:hAnsi="Times New Roman" w:cs="Times New Roman"/>
          <w:kern w:val="0"/>
          <w:sz w:val="24"/>
          <w:szCs w:val="24"/>
          <w:lang w:eastAsia="et-EE"/>
          <w14:ligatures w14:val="none"/>
        </w:rPr>
        <w:t xml:space="preserve"> kooliväline nõustamismeeskond sellise soovituse (asuda õppimiskohustust täitma ühe õppeaasta võrra hiljem) a</w:t>
      </w:r>
      <w:r w:rsidR="00D6111B" w:rsidRPr="00F55D54">
        <w:rPr>
          <w:rFonts w:ascii="Times New Roman" w:eastAsia="Times New Roman" w:hAnsi="Times New Roman" w:cs="Times New Roman"/>
          <w:kern w:val="0"/>
          <w:sz w:val="24"/>
          <w:szCs w:val="24"/>
          <w:lang w:eastAsia="et-EE"/>
          <w14:ligatures w14:val="none"/>
        </w:rPr>
        <w:t xml:space="preserve">ndmisel aluseks </w:t>
      </w:r>
      <w:r w:rsidRPr="00F55D54">
        <w:rPr>
          <w:rFonts w:ascii="Times New Roman" w:eastAsia="Times New Roman" w:hAnsi="Times New Roman" w:cs="Times New Roman"/>
          <w:kern w:val="0"/>
          <w:sz w:val="24"/>
          <w:szCs w:val="24"/>
          <w:lang w:eastAsia="et-EE"/>
          <w14:ligatures w14:val="none"/>
        </w:rPr>
        <w:t xml:space="preserve">saab võtta </w:t>
      </w:r>
      <w:r w:rsidR="006E045C" w:rsidRPr="00F55D54">
        <w:rPr>
          <w:rFonts w:ascii="Times New Roman" w:eastAsia="Times New Roman" w:hAnsi="Times New Roman" w:cs="Times New Roman"/>
          <w:i/>
          <w:iCs/>
          <w:kern w:val="0"/>
          <w:sz w:val="24"/>
          <w:szCs w:val="24"/>
          <w:lang w:eastAsia="et-EE"/>
          <w14:ligatures w14:val="none"/>
        </w:rPr>
        <w:t>–</w:t>
      </w:r>
      <w:r w:rsidRPr="00F55D54">
        <w:rPr>
          <w:rFonts w:ascii="Times New Roman" w:eastAsia="Times New Roman" w:hAnsi="Times New Roman" w:cs="Times New Roman"/>
          <w:i/>
          <w:iCs/>
          <w:kern w:val="0"/>
          <w:sz w:val="24"/>
          <w:szCs w:val="24"/>
          <w:lang w:eastAsia="et-EE"/>
          <w14:ligatures w14:val="none"/>
        </w:rPr>
        <w:t xml:space="preserve"> </w:t>
      </w:r>
      <w:r w:rsidR="002E2AA7" w:rsidRPr="002E2AA7">
        <w:rPr>
          <w:rFonts w:ascii="Times New Roman" w:eastAsia="Times New Roman" w:hAnsi="Times New Roman" w:cs="Times New Roman"/>
          <w:i/>
          <w:iCs/>
          <w:kern w:val="0"/>
          <w:sz w:val="24"/>
          <w:szCs w:val="24"/>
          <w:lang w:eastAsia="et-EE"/>
          <w14:ligatures w14:val="none"/>
        </w:rPr>
        <w:t>Koolieelne lasteasutus või kooliväline nõustamismeeskond soovitab õppimiskohustust täitma asuda ühe õppeaasta võrra hiljem, kui:</w:t>
      </w:r>
      <w:r w:rsidR="002E2AA7">
        <w:rPr>
          <w:rFonts w:ascii="Times New Roman" w:eastAsia="Times New Roman" w:hAnsi="Times New Roman" w:cs="Times New Roman"/>
          <w:i/>
          <w:iCs/>
          <w:kern w:val="0"/>
          <w:sz w:val="24"/>
          <w:szCs w:val="24"/>
          <w:lang w:eastAsia="et-EE"/>
          <w14:ligatures w14:val="none"/>
        </w:rPr>
        <w:t xml:space="preserve"> </w:t>
      </w:r>
      <w:r w:rsidR="002E2AA7" w:rsidRPr="002E2AA7">
        <w:rPr>
          <w:rFonts w:ascii="Times New Roman" w:eastAsia="Times New Roman" w:hAnsi="Times New Roman" w:cs="Times New Roman"/>
          <w:i/>
          <w:iCs/>
          <w:kern w:val="0"/>
          <w:sz w:val="24"/>
          <w:szCs w:val="24"/>
          <w:lang w:eastAsia="et-EE"/>
          <w14:ligatures w14:val="none"/>
        </w:rPr>
        <w:t>1) lapse tunnetus- ja õpioskused, sotsiaalsed ning enesekohased oskused ei ole õpingute alustamiseks vajalikul määral välja kujunenud või</w:t>
      </w:r>
      <w:r w:rsidR="002E2AA7">
        <w:rPr>
          <w:rFonts w:ascii="Times New Roman" w:eastAsia="Times New Roman" w:hAnsi="Times New Roman" w:cs="Times New Roman"/>
          <w:i/>
          <w:iCs/>
          <w:kern w:val="0"/>
          <w:sz w:val="24"/>
          <w:szCs w:val="24"/>
          <w:lang w:eastAsia="et-EE"/>
          <w14:ligatures w14:val="none"/>
        </w:rPr>
        <w:t xml:space="preserve"> </w:t>
      </w:r>
      <w:r w:rsidR="002E2AA7" w:rsidRPr="002E2AA7">
        <w:rPr>
          <w:rFonts w:ascii="Times New Roman" w:eastAsia="Times New Roman" w:hAnsi="Times New Roman" w:cs="Times New Roman"/>
          <w:i/>
          <w:iCs/>
          <w:kern w:val="0"/>
          <w:sz w:val="24"/>
          <w:szCs w:val="24"/>
          <w:lang w:eastAsia="et-EE"/>
          <w14:ligatures w14:val="none"/>
        </w:rPr>
        <w:t xml:space="preserve">2) laps vajab haiguse, trauma või tervisehäire tõttu pikaajalist ravi ning lapse terviseseisund ei võimalda tal igapäevases õppetöös osaleda. </w:t>
      </w:r>
    </w:p>
    <w:p w14:paraId="00C7D5D7" w14:textId="70784897" w:rsidR="00EC4D8D" w:rsidRDefault="006A07AA" w:rsidP="00F55D54">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 xml:space="preserve">Tegemist </w:t>
      </w:r>
      <w:r w:rsidR="00B15193" w:rsidRPr="00F55D54">
        <w:rPr>
          <w:rFonts w:ascii="Times New Roman" w:eastAsia="Times New Roman" w:hAnsi="Times New Roman" w:cs="Times New Roman"/>
          <w:kern w:val="0"/>
          <w:sz w:val="24"/>
          <w:szCs w:val="24"/>
          <w:lang w:eastAsia="et-EE"/>
          <w14:ligatures w14:val="none"/>
        </w:rPr>
        <w:t>on</w:t>
      </w:r>
      <w:r w:rsidRPr="00F55D54">
        <w:rPr>
          <w:rFonts w:ascii="Times New Roman" w:eastAsia="Times New Roman" w:hAnsi="Times New Roman" w:cs="Times New Roman"/>
          <w:kern w:val="0"/>
          <w:sz w:val="24"/>
          <w:szCs w:val="24"/>
          <w:lang w:eastAsia="et-EE"/>
          <w14:ligatures w14:val="none"/>
        </w:rPr>
        <w:t xml:space="preserve"> kehtivas regulatsioonis ettenähtud alustega, </w:t>
      </w:r>
      <w:r w:rsidR="005B0ABF" w:rsidRPr="00F55D54">
        <w:rPr>
          <w:rFonts w:ascii="Times New Roman" w:eastAsia="Times New Roman" w:hAnsi="Times New Roman" w:cs="Times New Roman"/>
          <w:kern w:val="0"/>
          <w:sz w:val="24"/>
          <w:szCs w:val="24"/>
          <w:lang w:eastAsia="et-EE"/>
          <w14:ligatures w14:val="none"/>
        </w:rPr>
        <w:t>mis muutub sellevõrra, et ka lasteasutusel on edaspidi õigus</w:t>
      </w:r>
      <w:r w:rsidR="00C434FD" w:rsidRPr="00F55D54">
        <w:rPr>
          <w:rFonts w:ascii="Times New Roman" w:eastAsia="Times New Roman" w:hAnsi="Times New Roman" w:cs="Times New Roman"/>
          <w:kern w:val="0"/>
          <w:sz w:val="24"/>
          <w:szCs w:val="24"/>
          <w:lang w:eastAsia="et-EE"/>
          <w14:ligatures w14:val="none"/>
        </w:rPr>
        <w:t xml:space="preserve"> hinnata, kas on asjakohane asuda õppimiskohustust täitma aasta võrra hiljem. </w:t>
      </w:r>
      <w:r w:rsidR="005B0ABF" w:rsidRPr="00F55D54">
        <w:rPr>
          <w:rFonts w:ascii="Times New Roman" w:eastAsia="Times New Roman" w:hAnsi="Times New Roman" w:cs="Times New Roman"/>
          <w:kern w:val="0"/>
          <w:sz w:val="24"/>
          <w:szCs w:val="24"/>
          <w:lang w:eastAsia="et-EE"/>
          <w14:ligatures w14:val="none"/>
        </w:rPr>
        <w:t>Täna on see nõustamismeeskonnale asjatu koormus, kui nii lasteasutus kui vanem on koolivalmiduse hindamisel ühte meelt. Kui vanem pole lasteasutuse hindamistulemusega nõus, on tal endiselt võimalik pöörduda koolivälise nõustamismeeskonna poole teise</w:t>
      </w:r>
      <w:r w:rsidR="00246BE0" w:rsidRPr="00F55D54">
        <w:rPr>
          <w:rFonts w:ascii="Times New Roman" w:eastAsia="Times New Roman" w:hAnsi="Times New Roman" w:cs="Times New Roman"/>
          <w:kern w:val="0"/>
          <w:sz w:val="24"/>
          <w:szCs w:val="24"/>
          <w:lang w:eastAsia="et-EE"/>
          <w14:ligatures w14:val="none"/>
        </w:rPr>
        <w:t>se hinnangu</w:t>
      </w:r>
      <w:r w:rsidR="005B0ABF" w:rsidRPr="00F55D54">
        <w:rPr>
          <w:rFonts w:ascii="Times New Roman" w:eastAsia="Times New Roman" w:hAnsi="Times New Roman" w:cs="Times New Roman"/>
          <w:kern w:val="0"/>
          <w:sz w:val="24"/>
          <w:szCs w:val="24"/>
          <w:lang w:eastAsia="et-EE"/>
          <w14:ligatures w14:val="none"/>
        </w:rPr>
        <w:t xml:space="preserve"> saamiseks</w:t>
      </w:r>
      <w:r w:rsidRPr="00F55D54">
        <w:rPr>
          <w:rFonts w:ascii="Times New Roman" w:eastAsia="Times New Roman" w:hAnsi="Times New Roman" w:cs="Times New Roman"/>
          <w:kern w:val="0"/>
          <w:sz w:val="24"/>
          <w:szCs w:val="24"/>
          <w:lang w:eastAsia="et-EE"/>
          <w14:ligatures w14:val="none"/>
        </w:rPr>
        <w:t xml:space="preserve">. </w:t>
      </w:r>
      <w:r w:rsidR="00687168" w:rsidRPr="00F55D54">
        <w:rPr>
          <w:rFonts w:ascii="Times New Roman" w:eastAsia="Times New Roman" w:hAnsi="Times New Roman" w:cs="Times New Roman"/>
          <w:kern w:val="0"/>
          <w:sz w:val="24"/>
          <w:szCs w:val="24"/>
          <w:lang w:eastAsia="et-EE"/>
          <w14:ligatures w14:val="none"/>
        </w:rPr>
        <w:t xml:space="preserve">Regulatsioon on vajalik, kuna õppimiskohustuslikku ikka jõudnud laste koolivalmiduse tase on ebaühtlane. Kooli alustamise eelduseks loetakse valmisolekut õppida. Valmisolekut on erialakirjanduses defineeritud kahes mõistes – valmisolek õppimiseks, valmisolek kooliks. Peamised tegurid, miks laps ei saavuta koolivalmidust – funktsionaalne ebaküpsus, </w:t>
      </w:r>
      <w:proofErr w:type="spellStart"/>
      <w:r w:rsidR="00687168" w:rsidRPr="00F55D54">
        <w:rPr>
          <w:rFonts w:ascii="Times New Roman" w:eastAsia="Times New Roman" w:hAnsi="Times New Roman" w:cs="Times New Roman"/>
          <w:kern w:val="0"/>
          <w:sz w:val="24"/>
          <w:szCs w:val="24"/>
          <w:lang w:eastAsia="et-EE"/>
          <w14:ligatures w14:val="none"/>
        </w:rPr>
        <w:t>sensomotoorne</w:t>
      </w:r>
      <w:proofErr w:type="spellEnd"/>
      <w:r w:rsidR="00687168" w:rsidRPr="00F55D54">
        <w:rPr>
          <w:rFonts w:ascii="Times New Roman" w:eastAsia="Times New Roman" w:hAnsi="Times New Roman" w:cs="Times New Roman"/>
          <w:kern w:val="0"/>
          <w:sz w:val="24"/>
          <w:szCs w:val="24"/>
          <w:lang w:eastAsia="et-EE"/>
          <w14:ligatures w14:val="none"/>
        </w:rPr>
        <w:t xml:space="preserve"> mahajäämus, tagasihoidlik vaimne arengutase, sotsiaalne ebaküpsus. </w:t>
      </w:r>
    </w:p>
    <w:p w14:paraId="548593AB" w14:textId="77777777" w:rsidR="00F55D54" w:rsidRPr="00F55D54" w:rsidRDefault="00F55D54" w:rsidP="00F55D54">
      <w:pPr>
        <w:spacing w:after="0" w:line="240" w:lineRule="auto"/>
        <w:jc w:val="both"/>
        <w:rPr>
          <w:rFonts w:ascii="Times New Roman" w:eastAsia="Times New Roman" w:hAnsi="Times New Roman" w:cs="Times New Roman"/>
          <w:color w:val="000000" w:themeColor="text1"/>
          <w:sz w:val="24"/>
          <w:szCs w:val="24"/>
          <w:lang w:eastAsia="et-EE"/>
        </w:rPr>
      </w:pPr>
    </w:p>
    <w:p w14:paraId="04B5D85C" w14:textId="4E63D83B" w:rsidR="00E70222" w:rsidRPr="00F55D54" w:rsidRDefault="00E70222" w:rsidP="00F55D54">
      <w:pPr>
        <w:spacing w:after="0" w:line="240" w:lineRule="auto"/>
        <w:jc w:val="both"/>
        <w:rPr>
          <w:rFonts w:ascii="Times New Roman" w:eastAsia="Times New Roman" w:hAnsi="Times New Roman" w:cs="Times New Roman"/>
          <w:color w:val="000000" w:themeColor="text1"/>
          <w:sz w:val="24"/>
          <w:szCs w:val="24"/>
          <w:lang w:eastAsia="et-EE"/>
        </w:rPr>
      </w:pPr>
      <w:r w:rsidRPr="00F55D54">
        <w:rPr>
          <w:rFonts w:ascii="Times New Roman" w:eastAsia="Times New Roman" w:hAnsi="Times New Roman" w:cs="Times New Roman"/>
          <w:color w:val="000000"/>
          <w:kern w:val="0"/>
          <w:sz w:val="24"/>
          <w:szCs w:val="24"/>
          <w:lang w:eastAsia="et-EE"/>
          <w14:ligatures w14:val="none"/>
        </w:rPr>
        <w:t>Nii nagu koolikohustuslikust east varasema õppima asumise puhul on ka hilisema õppima asumise puhul koolieelne lasteasutus pädev hindama lapse koolivalmidust. Lapse arengu tulemused kirjeldatakse koolivalmiduskaardil (KELS § 16 lõige 5). Perel, kelle lapse koolivalmidust on hinnatud või kelle kohta on lasteasutusel olemas lapse terviseandmed, mis tõendavad õppimiskohustuse edasilükkamiseks nõutavate tingimuste täitmist, ei ole  edaspidi vajadust pöörduda täiendavalt koolivälise nõustamismeeskonna poole. Juhtudel, kus  õpetaja ja vanem jäävad eriarvamusele, säilib võimalus pöörduda teisese arvamuse saamiseks koolivälise nõustamismeeskonna poole.</w:t>
      </w:r>
    </w:p>
    <w:p w14:paraId="50DE2405" w14:textId="4E404FD2" w:rsidR="00964F3B" w:rsidRPr="00F55D54" w:rsidRDefault="00964F3B" w:rsidP="00F55D54">
      <w:pPr>
        <w:shd w:val="clear" w:color="auto" w:fill="FFFFFF" w:themeFill="background1"/>
        <w:spacing w:after="0" w:line="240" w:lineRule="auto"/>
        <w:jc w:val="both"/>
        <w:rPr>
          <w:rFonts w:ascii="Times New Roman" w:eastAsia="Times New Roman" w:hAnsi="Times New Roman" w:cs="Times New Roman"/>
          <w:sz w:val="24"/>
          <w:szCs w:val="24"/>
          <w:lang w:eastAsia="et-EE"/>
        </w:rPr>
      </w:pPr>
    </w:p>
    <w:p w14:paraId="662E6CEA" w14:textId="20FF602C" w:rsidR="00A720FE" w:rsidRPr="00F55D54" w:rsidRDefault="00A720FE" w:rsidP="00F55D54">
      <w:pPr>
        <w:spacing w:after="0" w:line="240" w:lineRule="auto"/>
        <w:jc w:val="both"/>
        <w:rPr>
          <w:rFonts w:ascii="Times New Roman" w:hAnsi="Times New Roman" w:cs="Times New Roman"/>
          <w:sz w:val="24"/>
          <w:szCs w:val="24"/>
        </w:rPr>
      </w:pPr>
      <w:r w:rsidRPr="00F55D54">
        <w:rPr>
          <w:rFonts w:ascii="Times New Roman" w:eastAsia="Times New Roman" w:hAnsi="Times New Roman" w:cs="Times New Roman"/>
          <w:kern w:val="0"/>
          <w:sz w:val="24"/>
          <w:szCs w:val="24"/>
          <w:lang w:eastAsia="et-EE"/>
          <w14:ligatures w14:val="none"/>
        </w:rPr>
        <w:t>Paragrahvis 10</w:t>
      </w:r>
      <w:r w:rsidRPr="00F55D54">
        <w:rPr>
          <w:rFonts w:ascii="Times New Roman" w:eastAsia="Times New Roman" w:hAnsi="Times New Roman" w:cs="Times New Roman"/>
          <w:kern w:val="0"/>
          <w:sz w:val="24"/>
          <w:szCs w:val="24"/>
          <w:vertAlign w:val="superscript"/>
          <w:lang w:eastAsia="et-EE"/>
          <w14:ligatures w14:val="none"/>
        </w:rPr>
        <w:t>2</w:t>
      </w:r>
      <w:r w:rsidRPr="00F55D54">
        <w:rPr>
          <w:rFonts w:ascii="Times New Roman" w:eastAsia="Times New Roman" w:hAnsi="Times New Roman" w:cs="Times New Roman"/>
          <w:kern w:val="0"/>
          <w:sz w:val="24"/>
          <w:szCs w:val="24"/>
          <w:lang w:eastAsia="et-EE"/>
          <w14:ligatures w14:val="none"/>
        </w:rPr>
        <w:t xml:space="preserve"> on sätestatud vanema kohustused õppimiskohustuse täitmise tagamisel. Täna paikneb asjakohane kehtiv regulatsioon põhikooli- ja gümnaasiumiseaduse §-s 11. Olemasolevat regulatsiooni on osaliselt muudetud ja täiendatud. </w:t>
      </w:r>
      <w:r w:rsidRPr="00F55D54">
        <w:rPr>
          <w:rFonts w:ascii="Times New Roman" w:hAnsi="Times New Roman" w:cs="Times New Roman"/>
          <w:sz w:val="24"/>
          <w:szCs w:val="24"/>
        </w:rPr>
        <w:t>Eesti Vabariigi põhiseaduse § 37 lõike 3 kohaselt on lapse hariduse valikul otsustav sõna vanematel. Vanemate õigused ei ole siiski piiramatud, kuigi kasutatakse sõna „otsustav“. Vanematel on otsustusõigus teatud raamides. Näiteks ei saa vanemad otsustada, et lapsele haridust üldse ei anta, sest Eesti Vabariigi põhiseaduses sätestatakse koolikohustus</w:t>
      </w:r>
      <w:r w:rsidRPr="00F55D54">
        <w:rPr>
          <w:rStyle w:val="Allmrkuseviide"/>
          <w:rFonts w:ascii="Times New Roman" w:hAnsi="Times New Roman" w:cs="Times New Roman"/>
          <w:sz w:val="24"/>
          <w:szCs w:val="24"/>
        </w:rPr>
        <w:footnoteReference w:id="11"/>
      </w:r>
      <w:r w:rsidRPr="00F55D54">
        <w:rPr>
          <w:rFonts w:ascii="Times New Roman" w:hAnsi="Times New Roman" w:cs="Times New Roman"/>
          <w:sz w:val="24"/>
          <w:szCs w:val="24"/>
        </w:rPr>
        <w:t xml:space="preserve">. Sellest tulenevalt nähakse juba kehtivas seaduses (täpsemalt põhikooli- ja gümnaasiumiseaduses) vanemale ette kohustused koolikohustuse täitmise tagamisel. Kuna õppimiskohustuse regulatsioon nähakse edaspidi ette Eesti Vabariigi haridusseaduses, siis nähakse ka vanema kohustused õppimiskohustuse täitmise tagamisel ette nimetatud seaduses. </w:t>
      </w:r>
    </w:p>
    <w:p w14:paraId="1E154AD1" w14:textId="77777777" w:rsidR="00A720FE" w:rsidRPr="00F55D54" w:rsidRDefault="00A720FE" w:rsidP="00F55D54">
      <w:pPr>
        <w:spacing w:after="0" w:line="240" w:lineRule="auto"/>
        <w:jc w:val="both"/>
        <w:rPr>
          <w:rFonts w:ascii="Times New Roman" w:hAnsi="Times New Roman" w:cs="Times New Roman"/>
          <w:sz w:val="24"/>
          <w:szCs w:val="24"/>
        </w:rPr>
      </w:pPr>
    </w:p>
    <w:p w14:paraId="615D65BA" w14:textId="6BE91C84" w:rsidR="00CA013E" w:rsidRDefault="00A720FE" w:rsidP="00F55D54">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 xml:space="preserve">Lõike 1 </w:t>
      </w:r>
      <w:r w:rsidR="002D2FA6" w:rsidRPr="00F55D54">
        <w:rPr>
          <w:rFonts w:ascii="Times New Roman" w:hAnsi="Times New Roman" w:cs="Times New Roman"/>
          <w:sz w:val="24"/>
          <w:szCs w:val="24"/>
        </w:rPr>
        <w:t>saatelause</w:t>
      </w:r>
      <w:r w:rsidRPr="00F55D54">
        <w:rPr>
          <w:rFonts w:ascii="Times New Roman" w:hAnsi="Times New Roman" w:cs="Times New Roman"/>
          <w:sz w:val="24"/>
          <w:szCs w:val="24"/>
        </w:rPr>
        <w:t xml:space="preserve"> tekstis on endiselt</w:t>
      </w:r>
      <w:r w:rsidRPr="00F55D54">
        <w:rPr>
          <w:rStyle w:val="Allmrkuseviide"/>
          <w:rFonts w:ascii="Times New Roman" w:hAnsi="Times New Roman" w:cs="Times New Roman"/>
          <w:sz w:val="24"/>
          <w:szCs w:val="24"/>
        </w:rPr>
        <w:footnoteReference w:id="12"/>
      </w:r>
      <w:r w:rsidRPr="00F55D54">
        <w:rPr>
          <w:rFonts w:ascii="Times New Roman" w:hAnsi="Times New Roman" w:cs="Times New Roman"/>
          <w:sz w:val="24"/>
          <w:szCs w:val="24"/>
        </w:rPr>
        <w:t xml:space="preserve"> </w:t>
      </w:r>
      <w:r w:rsidR="00DD0865" w:rsidRPr="00F55D54">
        <w:rPr>
          <w:rFonts w:ascii="Times New Roman" w:hAnsi="Times New Roman" w:cs="Times New Roman"/>
          <w:sz w:val="24"/>
          <w:szCs w:val="24"/>
        </w:rPr>
        <w:t>lapse</w:t>
      </w:r>
      <w:r w:rsidRPr="00F55D54">
        <w:rPr>
          <w:rFonts w:ascii="Times New Roman" w:hAnsi="Times New Roman" w:cs="Times New Roman"/>
          <w:sz w:val="24"/>
          <w:szCs w:val="24"/>
        </w:rPr>
        <w:t xml:space="preserve">vanema peamise kohustusena sätestatud kohustus </w:t>
      </w:r>
      <w:r w:rsidR="001B109E" w:rsidRPr="00F55D54">
        <w:rPr>
          <w:rFonts w:ascii="Times New Roman" w:hAnsi="Times New Roman" w:cs="Times New Roman"/>
          <w:sz w:val="24"/>
          <w:szCs w:val="24"/>
        </w:rPr>
        <w:t>tagada</w:t>
      </w:r>
      <w:r w:rsidRPr="00F55D54">
        <w:rPr>
          <w:rFonts w:ascii="Times New Roman" w:hAnsi="Times New Roman" w:cs="Times New Roman"/>
          <w:sz w:val="24"/>
          <w:szCs w:val="24"/>
        </w:rPr>
        <w:t xml:space="preserve"> õppimiskohustuse </w:t>
      </w:r>
      <w:r w:rsidR="001B109E" w:rsidRPr="00F55D54">
        <w:rPr>
          <w:rFonts w:ascii="Times New Roman" w:hAnsi="Times New Roman" w:cs="Times New Roman"/>
          <w:sz w:val="24"/>
          <w:szCs w:val="24"/>
        </w:rPr>
        <w:t>täitmine</w:t>
      </w:r>
      <w:r w:rsidRPr="00F55D54">
        <w:rPr>
          <w:rFonts w:ascii="Times New Roman" w:hAnsi="Times New Roman" w:cs="Times New Roman"/>
          <w:sz w:val="24"/>
          <w:szCs w:val="24"/>
        </w:rPr>
        <w:t xml:space="preserve">. Eesti Vabariigi põhiseaduse § 37 lõike 1 esimene lause näeb ette igaühe õiguse haridusele ning lastekaitseseaduse § 7 lõike 1 teise lause kohaselt on just vanema esmane vastutus lapse õiguste ja heaolu tagamise eest seista. </w:t>
      </w:r>
    </w:p>
    <w:p w14:paraId="562727ED" w14:textId="77777777" w:rsidR="00F55D54" w:rsidRPr="00F55D54" w:rsidRDefault="00F55D54" w:rsidP="00F55D54">
      <w:pPr>
        <w:spacing w:after="0" w:line="240" w:lineRule="auto"/>
        <w:jc w:val="both"/>
        <w:rPr>
          <w:rFonts w:ascii="Times New Roman" w:hAnsi="Times New Roman" w:cs="Times New Roman"/>
          <w:sz w:val="24"/>
          <w:szCs w:val="24"/>
        </w:rPr>
      </w:pPr>
    </w:p>
    <w:p w14:paraId="4017D208" w14:textId="6522AFAB" w:rsidR="00877F69" w:rsidRPr="00F55D54" w:rsidRDefault="00CA013E" w:rsidP="00F55D54">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 xml:space="preserve">Õppimiskohustuse eelnõude välja töötamise töörühm tõi välja järgmised aspektid, mida vanema ülesannete ja vastutuse puhul rõhutada: kooli teavitamise kohustus, seda nii probleemide ilmnemisel, kuid ka positiivse märkamisel. Kooliga tihe, vajaduspõhine suhtlus ning koostöö, </w:t>
      </w:r>
      <w:r w:rsidRPr="00F55D54">
        <w:rPr>
          <w:rFonts w:ascii="Times New Roman" w:hAnsi="Times New Roman" w:cs="Times New Roman"/>
          <w:sz w:val="24"/>
          <w:szCs w:val="24"/>
        </w:rPr>
        <w:lastRenderedPageBreak/>
        <w:t xml:space="preserve">seejuures last toetav ja abistav hoiak ning konstruktiivsus kooliga suhtluses. </w:t>
      </w:r>
      <w:r w:rsidR="000351C2" w:rsidRPr="00F55D54">
        <w:rPr>
          <w:rFonts w:ascii="Times New Roman" w:hAnsi="Times New Roman" w:cs="Times New Roman"/>
          <w:sz w:val="24"/>
          <w:szCs w:val="24"/>
        </w:rPr>
        <w:t>Rõhutati, et o</w:t>
      </w:r>
      <w:r w:rsidRPr="00F55D54">
        <w:rPr>
          <w:rFonts w:ascii="Times New Roman" w:hAnsi="Times New Roman" w:cs="Times New Roman"/>
          <w:sz w:val="24"/>
          <w:szCs w:val="24"/>
        </w:rPr>
        <w:t xml:space="preserve">luline on õppimiskohustuse kontekstis rääkida vanema kui põhihariduse järgse õpitee valiku toetaja rollist. Vanemal peaks töörühma hinnangul olema ka õigus saada koolilt tuge lapse arengu toetamiseks. Rõhutati ka seda, et juhul, kui kool või kooliväline nõustamismeeskond on </w:t>
      </w:r>
      <w:r w:rsidR="0096405F" w:rsidRPr="00F55D54">
        <w:rPr>
          <w:rFonts w:ascii="Times New Roman" w:hAnsi="Times New Roman" w:cs="Times New Roman"/>
          <w:sz w:val="24"/>
          <w:szCs w:val="24"/>
        </w:rPr>
        <w:t xml:space="preserve">määranud õppijale toe, on vanemal kohustus selle rakendamine tagada. Eraldi </w:t>
      </w:r>
      <w:r w:rsidR="000351C2" w:rsidRPr="00F55D54">
        <w:rPr>
          <w:rFonts w:ascii="Times New Roman" w:hAnsi="Times New Roman" w:cs="Times New Roman"/>
          <w:sz w:val="24"/>
          <w:szCs w:val="24"/>
        </w:rPr>
        <w:t>märgiti</w:t>
      </w:r>
      <w:r w:rsidR="0096405F" w:rsidRPr="00F55D54">
        <w:rPr>
          <w:rFonts w:ascii="Times New Roman" w:hAnsi="Times New Roman" w:cs="Times New Roman"/>
          <w:sz w:val="24"/>
          <w:szCs w:val="24"/>
        </w:rPr>
        <w:t xml:space="preserve"> töörühma poolt, et vanema ülesanne on tagada olukord, kus põhjuseta puudumisi tekkida ei saa</w:t>
      </w:r>
      <w:r w:rsidR="000351C2" w:rsidRPr="00F55D54">
        <w:rPr>
          <w:rFonts w:ascii="Times New Roman" w:hAnsi="Times New Roman" w:cs="Times New Roman"/>
          <w:sz w:val="24"/>
          <w:szCs w:val="24"/>
        </w:rPr>
        <w:t xml:space="preserve">ks - </w:t>
      </w:r>
      <w:r w:rsidR="0096405F" w:rsidRPr="00F55D54">
        <w:rPr>
          <w:rFonts w:ascii="Times New Roman" w:hAnsi="Times New Roman" w:cs="Times New Roman"/>
          <w:sz w:val="24"/>
          <w:szCs w:val="24"/>
        </w:rPr>
        <w:t xml:space="preserve">koheselt teavitada kooli, kui tekkinud on vanema hinnangul õpiraskused. Kooliga kontakti hoidmiseks on töörühm näinud eeldusena igapäevase õppeinfosüsteemi </w:t>
      </w:r>
      <w:r w:rsidR="000351C2" w:rsidRPr="00F55D54">
        <w:rPr>
          <w:rFonts w:ascii="Times New Roman" w:hAnsi="Times New Roman" w:cs="Times New Roman"/>
          <w:sz w:val="24"/>
          <w:szCs w:val="24"/>
        </w:rPr>
        <w:t>jälgimise</w:t>
      </w:r>
      <w:r w:rsidR="0096405F" w:rsidRPr="00F55D54">
        <w:rPr>
          <w:rFonts w:ascii="Times New Roman" w:hAnsi="Times New Roman" w:cs="Times New Roman"/>
          <w:sz w:val="24"/>
          <w:szCs w:val="24"/>
        </w:rPr>
        <w:t xml:space="preserve"> ning </w:t>
      </w:r>
      <w:r w:rsidR="000351C2" w:rsidRPr="00F55D54">
        <w:rPr>
          <w:rFonts w:ascii="Times New Roman" w:hAnsi="Times New Roman" w:cs="Times New Roman"/>
          <w:sz w:val="24"/>
          <w:szCs w:val="24"/>
        </w:rPr>
        <w:t xml:space="preserve">pideva infovahetuse kasutades </w:t>
      </w:r>
      <w:r w:rsidR="0096405F" w:rsidRPr="00F55D54">
        <w:rPr>
          <w:rFonts w:ascii="Times New Roman" w:hAnsi="Times New Roman" w:cs="Times New Roman"/>
          <w:sz w:val="24"/>
          <w:szCs w:val="24"/>
        </w:rPr>
        <w:t xml:space="preserve">kooliga kokkulepitud kanaleid. </w:t>
      </w:r>
    </w:p>
    <w:p w14:paraId="764AAA16" w14:textId="77777777" w:rsidR="00877F69" w:rsidRPr="00F55D54" w:rsidRDefault="00877F69" w:rsidP="00F55D54">
      <w:pPr>
        <w:spacing w:after="0" w:line="240" w:lineRule="auto"/>
        <w:jc w:val="both"/>
        <w:rPr>
          <w:rFonts w:ascii="Times New Roman" w:hAnsi="Times New Roman" w:cs="Times New Roman"/>
          <w:sz w:val="24"/>
          <w:szCs w:val="24"/>
        </w:rPr>
      </w:pPr>
    </w:p>
    <w:p w14:paraId="08FE8D90" w14:textId="6391AAFE" w:rsidR="00CA013E" w:rsidRPr="00F55D54" w:rsidRDefault="00877F69" w:rsidP="00F55D54">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 xml:space="preserve">Vanemate roll laste arengu toetamisel on </w:t>
      </w:r>
      <w:proofErr w:type="spellStart"/>
      <w:r w:rsidRPr="00F55D54">
        <w:rPr>
          <w:rFonts w:ascii="Times New Roman" w:hAnsi="Times New Roman" w:cs="Times New Roman"/>
          <w:sz w:val="24"/>
          <w:szCs w:val="24"/>
        </w:rPr>
        <w:t>märgiline</w:t>
      </w:r>
      <w:proofErr w:type="spellEnd"/>
      <w:r w:rsidRPr="00F55D54">
        <w:rPr>
          <w:rFonts w:ascii="Times New Roman" w:hAnsi="Times New Roman" w:cs="Times New Roman"/>
          <w:sz w:val="24"/>
          <w:szCs w:val="24"/>
        </w:rPr>
        <w:t xml:space="preserve"> ka PISA tulemuste analüüsile toetudes. Nii näiteks on 30 - 37 punkti võrra tulemused paremad noortel, kes väidavad, et nende vanemad või pereliikmed tunnevad huvi selle vastu, mida koolis õpiti; küsivad igapäevaselt, mida koolis tehti; veedavad lapsega juttu ajades lihtsalt aega või arutavad, kui hästi koolis läheb.</w:t>
      </w:r>
      <w:r w:rsidR="00290F25" w:rsidRPr="00F55D54">
        <w:rPr>
          <w:rFonts w:ascii="Times New Roman" w:hAnsi="Times New Roman" w:cs="Times New Roman"/>
          <w:sz w:val="24"/>
          <w:szCs w:val="24"/>
        </w:rPr>
        <w:t xml:space="preserve"> Eelneva olulisust kinnitab ka Eesti Inimarengu aruan</w:t>
      </w:r>
      <w:r w:rsidR="00B51C2E" w:rsidRPr="00F55D54">
        <w:rPr>
          <w:rFonts w:ascii="Times New Roman" w:hAnsi="Times New Roman" w:cs="Times New Roman"/>
          <w:sz w:val="24"/>
          <w:szCs w:val="24"/>
        </w:rPr>
        <w:t>d</w:t>
      </w:r>
      <w:r w:rsidR="00290F25" w:rsidRPr="00F55D54">
        <w:rPr>
          <w:rFonts w:ascii="Times New Roman" w:hAnsi="Times New Roman" w:cs="Times New Roman"/>
          <w:sz w:val="24"/>
          <w:szCs w:val="24"/>
        </w:rPr>
        <w:t>e</w:t>
      </w:r>
      <w:r w:rsidR="00B51C2E" w:rsidRPr="00F55D54">
        <w:rPr>
          <w:rFonts w:ascii="Times New Roman" w:hAnsi="Times New Roman" w:cs="Times New Roman"/>
          <w:sz w:val="24"/>
          <w:szCs w:val="24"/>
        </w:rPr>
        <w:t>s</w:t>
      </w:r>
      <w:r w:rsidR="00290F25" w:rsidRPr="00F55D54">
        <w:rPr>
          <w:rFonts w:ascii="Times New Roman" w:hAnsi="Times New Roman" w:cs="Times New Roman"/>
          <w:sz w:val="24"/>
          <w:szCs w:val="24"/>
        </w:rPr>
        <w:t xml:space="preserve"> 2023</w:t>
      </w:r>
      <w:r w:rsidR="00B51C2E" w:rsidRPr="00F55D54">
        <w:rPr>
          <w:rFonts w:ascii="Times New Roman" w:hAnsi="Times New Roman" w:cs="Times New Roman"/>
          <w:sz w:val="24"/>
          <w:szCs w:val="24"/>
        </w:rPr>
        <w:t xml:space="preserve"> toodud fakt, et p</w:t>
      </w:r>
      <w:r w:rsidR="00290F25" w:rsidRPr="00F55D54">
        <w:rPr>
          <w:rFonts w:ascii="Times New Roman" w:hAnsi="Times New Roman" w:cs="Times New Roman"/>
          <w:sz w:val="24"/>
          <w:szCs w:val="24"/>
        </w:rPr>
        <w:t>eresuhted mõjutavad olulisel määral ka laste eluga rahulolu</w:t>
      </w:r>
      <w:r w:rsidR="00B51C2E" w:rsidRPr="00F55D54">
        <w:rPr>
          <w:rFonts w:ascii="Times New Roman" w:hAnsi="Times New Roman" w:cs="Times New Roman"/>
          <w:sz w:val="24"/>
          <w:szCs w:val="24"/>
        </w:rPr>
        <w:t xml:space="preserve"> ja vaimset tervist. Samas on toodud välja tõik, et võrreldes teiste Euroopa riikidega on Eesti täiskasvanutel vähem inimesi, kellelt ise vajadusel tuge saadakse</w:t>
      </w:r>
      <w:r w:rsidR="00290F25" w:rsidRPr="00F55D54">
        <w:rPr>
          <w:rFonts w:ascii="Times New Roman" w:hAnsi="Times New Roman" w:cs="Times New Roman"/>
          <w:sz w:val="24"/>
          <w:szCs w:val="24"/>
        </w:rPr>
        <w:t>.</w:t>
      </w:r>
      <w:r w:rsidR="00B51C2E" w:rsidRPr="00F55D54">
        <w:rPr>
          <w:rFonts w:ascii="Times New Roman" w:hAnsi="Times New Roman" w:cs="Times New Roman"/>
          <w:sz w:val="24"/>
          <w:szCs w:val="24"/>
        </w:rPr>
        <w:t xml:space="preserve"> </w:t>
      </w:r>
      <w:r w:rsidR="00432463" w:rsidRPr="00F55D54">
        <w:rPr>
          <w:rFonts w:ascii="Times New Roman" w:hAnsi="Times New Roman" w:cs="Times New Roman"/>
          <w:sz w:val="24"/>
          <w:szCs w:val="24"/>
        </w:rPr>
        <w:t>Ka Tervise Arengu Instituudi läbi viidud uuringu kokkuvõttes</w:t>
      </w:r>
      <w:r w:rsidR="00432463" w:rsidRPr="00F55D54">
        <w:rPr>
          <w:rStyle w:val="Allmrkuseviide"/>
          <w:rFonts w:ascii="Times New Roman" w:hAnsi="Times New Roman" w:cs="Times New Roman"/>
          <w:sz w:val="24"/>
          <w:szCs w:val="24"/>
        </w:rPr>
        <w:footnoteReference w:id="13"/>
      </w:r>
      <w:r w:rsidR="00432463" w:rsidRPr="00F55D54">
        <w:rPr>
          <w:rFonts w:ascii="Times New Roman" w:hAnsi="Times New Roman" w:cs="Times New Roman"/>
          <w:sz w:val="24"/>
          <w:szCs w:val="24"/>
        </w:rPr>
        <w:t xml:space="preserve"> tuuakse välja, et </w:t>
      </w:r>
      <w:r w:rsidR="0054393A" w:rsidRPr="00F55D54">
        <w:rPr>
          <w:rFonts w:ascii="Times New Roman" w:hAnsi="Times New Roman" w:cs="Times New Roman"/>
          <w:sz w:val="24"/>
          <w:szCs w:val="24"/>
        </w:rPr>
        <w:t>lastevanemad vajavad rohkem abi ka teismelistega toimetulekuks nii ennetaval tasandil kui ka tekkinud probleemide korral. Seega vajalik on ka  kooli valmisolek vanemat igakülgselt toetada ja aidata lapse õppimiskohustuse täitmise edukal tagamisel.</w:t>
      </w:r>
    </w:p>
    <w:p w14:paraId="75DEB6F5" w14:textId="77777777" w:rsidR="00CA013E" w:rsidRPr="00F55D54" w:rsidRDefault="00CA013E" w:rsidP="00F55D54">
      <w:pPr>
        <w:spacing w:after="0" w:line="240" w:lineRule="auto"/>
        <w:jc w:val="both"/>
        <w:rPr>
          <w:rFonts w:ascii="Times New Roman" w:hAnsi="Times New Roman" w:cs="Times New Roman"/>
          <w:sz w:val="24"/>
          <w:szCs w:val="24"/>
        </w:rPr>
      </w:pPr>
    </w:p>
    <w:p w14:paraId="31E3E66E" w14:textId="73107F91" w:rsidR="00A720FE" w:rsidRPr="00F55D54" w:rsidRDefault="00A720FE" w:rsidP="00F55D54">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Ning eelkõige peab vanem selleks, et õppimiskohustuse täitmis</w:t>
      </w:r>
      <w:r w:rsidR="001B109E" w:rsidRPr="00F55D54">
        <w:rPr>
          <w:rFonts w:ascii="Times New Roman" w:hAnsi="Times New Roman" w:cs="Times New Roman"/>
          <w:sz w:val="24"/>
          <w:szCs w:val="24"/>
        </w:rPr>
        <w:t xml:space="preserve">e tagamiseks </w:t>
      </w:r>
      <w:r w:rsidRPr="00F55D54">
        <w:rPr>
          <w:rFonts w:ascii="Times New Roman" w:hAnsi="Times New Roman" w:cs="Times New Roman"/>
          <w:sz w:val="24"/>
          <w:szCs w:val="24"/>
        </w:rPr>
        <w:t xml:space="preserve"> tegema järgmis</w:t>
      </w:r>
      <w:r w:rsidR="00687168" w:rsidRPr="00F55D54">
        <w:rPr>
          <w:rFonts w:ascii="Times New Roman" w:hAnsi="Times New Roman" w:cs="Times New Roman"/>
          <w:sz w:val="24"/>
          <w:szCs w:val="24"/>
        </w:rPr>
        <w:t>i</w:t>
      </w:r>
      <w:r w:rsidRPr="00F55D54">
        <w:rPr>
          <w:rFonts w:ascii="Times New Roman" w:hAnsi="Times New Roman" w:cs="Times New Roman"/>
          <w:sz w:val="24"/>
          <w:szCs w:val="24"/>
        </w:rPr>
        <w:t xml:space="preserve"> tegevusi (vt loetelus olevat teksti). </w:t>
      </w:r>
    </w:p>
    <w:p w14:paraId="0F0BCDC6" w14:textId="77777777" w:rsidR="00A720FE" w:rsidRPr="00F55D54" w:rsidRDefault="00A720FE" w:rsidP="00F55D54">
      <w:pPr>
        <w:spacing w:after="0" w:line="240" w:lineRule="auto"/>
        <w:jc w:val="both"/>
        <w:rPr>
          <w:rFonts w:ascii="Times New Roman" w:hAnsi="Times New Roman" w:cs="Times New Roman"/>
          <w:sz w:val="24"/>
          <w:szCs w:val="24"/>
        </w:rPr>
      </w:pPr>
    </w:p>
    <w:p w14:paraId="464D15A8" w14:textId="2B7BDC3C" w:rsidR="00AA3306" w:rsidRPr="00F55D54" w:rsidRDefault="002E2AA7" w:rsidP="00F55D54">
      <w:pPr>
        <w:spacing w:after="0" w:line="240" w:lineRule="auto"/>
        <w:jc w:val="both"/>
        <w:rPr>
          <w:rFonts w:ascii="Times New Roman" w:hAnsi="Times New Roman" w:cs="Times New Roman"/>
          <w:sz w:val="24"/>
          <w:szCs w:val="24"/>
        </w:rPr>
      </w:pPr>
      <w:r>
        <w:rPr>
          <w:rFonts w:ascii="Times New Roman" w:eastAsia="Times New Roman" w:hAnsi="Times New Roman" w:cs="Times New Roman"/>
          <w:color w:val="202020"/>
          <w:kern w:val="0"/>
          <w:sz w:val="24"/>
          <w:szCs w:val="24"/>
          <w:lang w:eastAsia="et-EE"/>
          <w14:ligatures w14:val="none"/>
        </w:rPr>
        <w:t xml:space="preserve">Vanema ülesanne on </w:t>
      </w:r>
      <w:r w:rsidRPr="002E2AA7">
        <w:rPr>
          <w:rFonts w:ascii="Times New Roman" w:eastAsia="Times New Roman" w:hAnsi="Times New Roman" w:cs="Times New Roman"/>
          <w:i/>
          <w:iCs/>
          <w:color w:val="202020"/>
          <w:kern w:val="0"/>
          <w:sz w:val="24"/>
          <w:szCs w:val="24"/>
          <w:lang w:eastAsia="et-EE"/>
          <w14:ligatures w14:val="none"/>
        </w:rPr>
        <w:t>luua õppimiskohustuslikule õpilasele kodus õppimist võimaldavad tingimused ja õppes osalemise eeldused</w:t>
      </w:r>
      <w:r w:rsidR="00A720FE" w:rsidRPr="00F55D54">
        <w:rPr>
          <w:rFonts w:ascii="Times New Roman" w:hAnsi="Times New Roman" w:cs="Times New Roman"/>
          <w:sz w:val="24"/>
          <w:szCs w:val="24"/>
        </w:rPr>
        <w:t xml:space="preserve"> (vt punkt 1). Kodus õppimist võimaldavad tingimused seonduvad</w:t>
      </w:r>
      <w:r w:rsidR="00A720FE" w:rsidRPr="00F55D54" w:rsidDel="00BC6D7B">
        <w:rPr>
          <w:rFonts w:ascii="Times New Roman" w:hAnsi="Times New Roman" w:cs="Times New Roman"/>
          <w:sz w:val="24"/>
          <w:szCs w:val="24"/>
        </w:rPr>
        <w:t xml:space="preserve"> </w:t>
      </w:r>
      <w:r w:rsidR="00BC6D7B" w:rsidRPr="00F55D54">
        <w:rPr>
          <w:rFonts w:ascii="Times New Roman" w:hAnsi="Times New Roman" w:cs="Times New Roman"/>
          <w:sz w:val="24"/>
          <w:szCs w:val="24"/>
        </w:rPr>
        <w:t>nii</w:t>
      </w:r>
      <w:r w:rsidR="00A720FE" w:rsidRPr="00F55D54">
        <w:rPr>
          <w:rFonts w:ascii="Times New Roman" w:hAnsi="Times New Roman" w:cs="Times New Roman"/>
          <w:sz w:val="24"/>
          <w:szCs w:val="24"/>
        </w:rPr>
        <w:t xml:space="preserve"> füüsilise</w:t>
      </w:r>
      <w:r w:rsidR="00BC6D7B" w:rsidRPr="00F55D54">
        <w:rPr>
          <w:rFonts w:ascii="Times New Roman" w:hAnsi="Times New Roman" w:cs="Times New Roman"/>
          <w:sz w:val="24"/>
          <w:szCs w:val="24"/>
        </w:rPr>
        <w:t>, vaimse kui sotsiaalse</w:t>
      </w:r>
      <w:r w:rsidR="00A720FE" w:rsidRPr="00F55D54">
        <w:rPr>
          <w:rFonts w:ascii="Times New Roman" w:hAnsi="Times New Roman" w:cs="Times New Roman"/>
          <w:sz w:val="24"/>
          <w:szCs w:val="24"/>
        </w:rPr>
        <w:t xml:space="preserve"> </w:t>
      </w:r>
      <w:r w:rsidR="00BC6D7B" w:rsidRPr="00F55D54">
        <w:rPr>
          <w:rFonts w:ascii="Times New Roman" w:hAnsi="Times New Roman" w:cs="Times New Roman"/>
          <w:sz w:val="24"/>
          <w:szCs w:val="24"/>
        </w:rPr>
        <w:t xml:space="preserve">keskkonna loomise ja tagamisega. </w:t>
      </w:r>
      <w:r w:rsidR="00AA3306" w:rsidRPr="00F55D54">
        <w:rPr>
          <w:rFonts w:ascii="Times New Roman" w:hAnsi="Times New Roman" w:cs="Times New Roman"/>
          <w:sz w:val="24"/>
          <w:szCs w:val="24"/>
        </w:rPr>
        <w:t>Füüsiline keskkond algab kodus õppimiseks sobiva ruumi tagamisest, kus on võimalik keskenduda, piisava valguse olemasolust jne. Sotsiaalne ja vaimne keskkond hõlmab sedasama eelmainitud huvi tundmist õppimise protsessi, sisu ja edenemise vastu</w:t>
      </w:r>
      <w:r w:rsidR="00295000" w:rsidRPr="00F55D54">
        <w:rPr>
          <w:rFonts w:ascii="Times New Roman" w:hAnsi="Times New Roman" w:cs="Times New Roman"/>
          <w:sz w:val="24"/>
          <w:szCs w:val="24"/>
        </w:rPr>
        <w:t>, s</w:t>
      </w:r>
      <w:r w:rsidR="6AD4CDA8" w:rsidRPr="00F55D54">
        <w:rPr>
          <w:rFonts w:ascii="Times New Roman" w:hAnsi="Times New Roman" w:cs="Times New Roman"/>
          <w:sz w:val="24"/>
          <w:szCs w:val="24"/>
        </w:rPr>
        <w:t>ealhulgas</w:t>
      </w:r>
      <w:r w:rsidR="00295000" w:rsidRPr="00F55D54">
        <w:rPr>
          <w:rFonts w:ascii="Times New Roman" w:hAnsi="Times New Roman" w:cs="Times New Roman"/>
          <w:sz w:val="24"/>
          <w:szCs w:val="24"/>
        </w:rPr>
        <w:t xml:space="preserve"> vajaduspõhist nõu ja tuge kodutööde puhul. Kodutööd, mis ühest küljest on õpitu kinnistamiseks ning teisest küljest õpiharjumuste kujundamiseks, toimi</w:t>
      </w:r>
      <w:r w:rsidR="00DD0865" w:rsidRPr="00F55D54">
        <w:rPr>
          <w:rFonts w:ascii="Times New Roman" w:hAnsi="Times New Roman" w:cs="Times New Roman"/>
          <w:sz w:val="24"/>
          <w:szCs w:val="24"/>
        </w:rPr>
        <w:t>vad</w:t>
      </w:r>
      <w:r w:rsidR="00295000" w:rsidRPr="00F55D54">
        <w:rPr>
          <w:rFonts w:ascii="Times New Roman" w:hAnsi="Times New Roman" w:cs="Times New Roman"/>
          <w:sz w:val="24"/>
          <w:szCs w:val="24"/>
        </w:rPr>
        <w:t xml:space="preserve"> ka tööriistana, mis </w:t>
      </w:r>
      <w:proofErr w:type="spellStart"/>
      <w:r w:rsidR="00295000" w:rsidRPr="00F55D54">
        <w:rPr>
          <w:rFonts w:ascii="Times New Roman" w:hAnsi="Times New Roman" w:cs="Times New Roman"/>
          <w:sz w:val="24"/>
          <w:szCs w:val="24"/>
        </w:rPr>
        <w:t>indikeerib</w:t>
      </w:r>
      <w:proofErr w:type="spellEnd"/>
      <w:r w:rsidR="00295000" w:rsidRPr="00F55D54">
        <w:rPr>
          <w:rFonts w:ascii="Times New Roman" w:hAnsi="Times New Roman" w:cs="Times New Roman"/>
          <w:sz w:val="24"/>
          <w:szCs w:val="24"/>
        </w:rPr>
        <w:t xml:space="preserve"> vanemale, kuidas õppimine koolis edeneb. Vanema ülesanne on tagada kodus ka turvaline vaimne keskkond ning usaldussuhe lapsega murede või väljakutsete võimalikult varajaseks märkamiseks. </w:t>
      </w:r>
    </w:p>
    <w:p w14:paraId="13F370A8" w14:textId="01A7832B" w:rsidR="2E334BE0" w:rsidRPr="00F55D54" w:rsidRDefault="2E334BE0" w:rsidP="00F55D54">
      <w:pPr>
        <w:spacing w:after="0" w:line="240" w:lineRule="auto"/>
        <w:jc w:val="both"/>
        <w:rPr>
          <w:rFonts w:ascii="Times New Roman" w:hAnsi="Times New Roman" w:cs="Times New Roman"/>
          <w:sz w:val="24"/>
          <w:szCs w:val="24"/>
        </w:rPr>
      </w:pPr>
    </w:p>
    <w:p w14:paraId="4405427D" w14:textId="7DC7A20E" w:rsidR="00BC6D7B" w:rsidRPr="00F55D54" w:rsidRDefault="00A720FE" w:rsidP="00F55D54">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 xml:space="preserve">Õppes osalemise eeldused väljenduvad </w:t>
      </w:r>
      <w:r w:rsidR="00AA3306" w:rsidRPr="00F55D54">
        <w:rPr>
          <w:rFonts w:ascii="Times New Roman" w:hAnsi="Times New Roman" w:cs="Times New Roman"/>
          <w:sz w:val="24"/>
          <w:szCs w:val="24"/>
        </w:rPr>
        <w:t xml:space="preserve">ka </w:t>
      </w:r>
      <w:r w:rsidRPr="00F55D54">
        <w:rPr>
          <w:rFonts w:ascii="Times New Roman" w:hAnsi="Times New Roman" w:cs="Times New Roman"/>
          <w:sz w:val="24"/>
          <w:szCs w:val="24"/>
        </w:rPr>
        <w:t xml:space="preserve">selles, et laps oleks vajadusel ka kodus toetatud ja/või juhendatud; vanema(te) abil tekitatud rutiin, et laps ärkab hommikul ja jõuab igapäevaselt õigeaegselt kooli jne. </w:t>
      </w:r>
    </w:p>
    <w:p w14:paraId="33DBB381" w14:textId="52BE8622" w:rsidR="6AD4CDA8" w:rsidRPr="00F55D54" w:rsidRDefault="6AD4CDA8" w:rsidP="00F55D54">
      <w:pPr>
        <w:spacing w:after="0" w:line="240" w:lineRule="auto"/>
        <w:jc w:val="both"/>
        <w:rPr>
          <w:rFonts w:ascii="Times New Roman" w:hAnsi="Times New Roman" w:cs="Times New Roman"/>
          <w:sz w:val="24"/>
          <w:szCs w:val="24"/>
        </w:rPr>
      </w:pPr>
    </w:p>
    <w:p w14:paraId="7FB3BAFD" w14:textId="6A630485" w:rsidR="00A720FE" w:rsidRPr="00F55D54" w:rsidRDefault="00A720FE" w:rsidP="00F55D54">
      <w:pPr>
        <w:spacing w:after="0" w:line="240" w:lineRule="auto"/>
        <w:jc w:val="both"/>
        <w:rPr>
          <w:rFonts w:ascii="Times New Roman" w:hAnsi="Times New Roman" w:cs="Times New Roman"/>
          <w:sz w:val="24"/>
          <w:szCs w:val="24"/>
        </w:rPr>
      </w:pPr>
      <w:r w:rsidRPr="002E2AA7">
        <w:rPr>
          <w:rFonts w:ascii="Times New Roman" w:eastAsia="Times New Roman" w:hAnsi="Times New Roman" w:cs="Times New Roman"/>
          <w:kern w:val="0"/>
          <w:sz w:val="24"/>
          <w:szCs w:val="24"/>
          <w:lang w:eastAsia="et-EE"/>
          <w14:ligatures w14:val="none"/>
        </w:rPr>
        <w:t>Vanem peab</w:t>
      </w:r>
      <w:r w:rsidRPr="00F55D54">
        <w:rPr>
          <w:rFonts w:ascii="Times New Roman" w:eastAsia="Times New Roman" w:hAnsi="Times New Roman" w:cs="Times New Roman"/>
          <w:i/>
          <w:iCs/>
          <w:kern w:val="0"/>
          <w:sz w:val="24"/>
          <w:szCs w:val="24"/>
          <w:lang w:eastAsia="et-EE"/>
          <w14:ligatures w14:val="none"/>
        </w:rPr>
        <w:t xml:space="preserve"> </w:t>
      </w:r>
      <w:r w:rsidR="002E2AA7" w:rsidRPr="002E2AA7">
        <w:rPr>
          <w:rFonts w:ascii="Times New Roman" w:eastAsia="Times New Roman" w:hAnsi="Times New Roman" w:cs="Times New Roman"/>
          <w:i/>
          <w:iCs/>
          <w:color w:val="202020"/>
          <w:kern w:val="0"/>
          <w:sz w:val="24"/>
          <w:szCs w:val="24"/>
          <w:lang w:eastAsia="et-EE"/>
          <w14:ligatures w14:val="none"/>
        </w:rPr>
        <w:t>kasutama igapäevaseks infovahetuseks kooli määratud infokanalit</w:t>
      </w:r>
      <w:r w:rsidR="002E2AA7">
        <w:rPr>
          <w:rFonts w:ascii="Times New Roman" w:eastAsia="Times New Roman" w:hAnsi="Times New Roman" w:cs="Times New Roman"/>
          <w:color w:val="202020"/>
          <w:kern w:val="0"/>
          <w:sz w:val="24"/>
          <w:szCs w:val="24"/>
          <w:lang w:eastAsia="et-EE"/>
          <w14:ligatures w14:val="none"/>
        </w:rPr>
        <w:t xml:space="preserve"> </w:t>
      </w:r>
      <w:r w:rsidRPr="00F55D54">
        <w:rPr>
          <w:rFonts w:ascii="Times New Roman" w:eastAsia="Times New Roman" w:hAnsi="Times New Roman" w:cs="Times New Roman"/>
          <w:kern w:val="0"/>
          <w:sz w:val="24"/>
          <w:szCs w:val="24"/>
          <w:lang w:eastAsia="et-EE"/>
          <w14:ligatures w14:val="none"/>
        </w:rPr>
        <w:t>(vt punkt 2)</w:t>
      </w:r>
      <w:r w:rsidR="003706F2" w:rsidRPr="00F55D54">
        <w:rPr>
          <w:rFonts w:ascii="Times New Roman" w:eastAsia="Times New Roman" w:hAnsi="Times New Roman" w:cs="Times New Roman"/>
          <w:kern w:val="0"/>
          <w:sz w:val="24"/>
          <w:szCs w:val="24"/>
          <w:lang w:eastAsia="et-EE"/>
          <w14:ligatures w14:val="none"/>
        </w:rPr>
        <w:t>. Siin on kaks olulist aspekti: lähtuma peab kooliga kokkulepitud infokanalist, sest on tõenäoline, et õpetaja(d) või kool ei suuda tagada igale vanemale temale sobiva infovahetuskeskkonna kaudu teabe edastamist. Üldjuhul on koolidel suhtluseks üks keskkond, milleks vald</w:t>
      </w:r>
      <w:r w:rsidR="00B15193" w:rsidRPr="00F55D54">
        <w:rPr>
          <w:rFonts w:ascii="Times New Roman" w:eastAsia="Times New Roman" w:hAnsi="Times New Roman" w:cs="Times New Roman"/>
          <w:kern w:val="0"/>
          <w:sz w:val="24"/>
          <w:szCs w:val="24"/>
          <w:lang w:eastAsia="et-EE"/>
          <w14:ligatures w14:val="none"/>
        </w:rPr>
        <w:t>a</w:t>
      </w:r>
      <w:r w:rsidR="003706F2" w:rsidRPr="00F55D54">
        <w:rPr>
          <w:rFonts w:ascii="Times New Roman" w:eastAsia="Times New Roman" w:hAnsi="Times New Roman" w:cs="Times New Roman"/>
          <w:kern w:val="0"/>
          <w:sz w:val="24"/>
          <w:szCs w:val="24"/>
          <w:lang w:eastAsia="et-EE"/>
          <w14:ligatures w14:val="none"/>
        </w:rPr>
        <w:t xml:space="preserve">valt on kujunenud õppeinfosüsteem (peamiselt kasutavad koolid </w:t>
      </w:r>
      <w:proofErr w:type="spellStart"/>
      <w:r w:rsidR="003706F2" w:rsidRPr="00F55D54">
        <w:rPr>
          <w:rFonts w:ascii="Times New Roman" w:eastAsia="Times New Roman" w:hAnsi="Times New Roman" w:cs="Times New Roman"/>
          <w:kern w:val="0"/>
          <w:sz w:val="24"/>
          <w:szCs w:val="24"/>
          <w:lang w:eastAsia="et-EE"/>
          <w14:ligatures w14:val="none"/>
        </w:rPr>
        <w:t>eKooli</w:t>
      </w:r>
      <w:proofErr w:type="spellEnd"/>
      <w:r w:rsidR="003706F2" w:rsidRPr="00F55D54">
        <w:rPr>
          <w:rFonts w:ascii="Times New Roman" w:eastAsia="Times New Roman" w:hAnsi="Times New Roman" w:cs="Times New Roman"/>
          <w:kern w:val="0"/>
          <w:sz w:val="24"/>
          <w:szCs w:val="24"/>
          <w:lang w:eastAsia="et-EE"/>
          <w14:ligatures w14:val="none"/>
        </w:rPr>
        <w:t xml:space="preserve"> või Stuudiumi).  </w:t>
      </w:r>
      <w:r w:rsidRPr="00F55D54">
        <w:rPr>
          <w:rFonts w:ascii="Times New Roman" w:eastAsia="Times New Roman" w:hAnsi="Times New Roman" w:cs="Times New Roman"/>
          <w:kern w:val="0"/>
          <w:sz w:val="24"/>
          <w:szCs w:val="24"/>
          <w:lang w:eastAsia="et-EE"/>
          <w14:ligatures w14:val="none"/>
        </w:rPr>
        <w:t>Info võimalikult operatiivne lii</w:t>
      </w:r>
      <w:r w:rsidR="00BC6D7B" w:rsidRPr="00F55D54">
        <w:rPr>
          <w:rFonts w:ascii="Times New Roman" w:eastAsia="Times New Roman" w:hAnsi="Times New Roman" w:cs="Times New Roman"/>
          <w:kern w:val="0"/>
          <w:sz w:val="24"/>
          <w:szCs w:val="24"/>
          <w:lang w:eastAsia="et-EE"/>
          <w14:ligatures w14:val="none"/>
        </w:rPr>
        <w:t>kumine</w:t>
      </w:r>
      <w:r w:rsidRPr="00F55D54">
        <w:rPr>
          <w:rFonts w:ascii="Times New Roman" w:eastAsia="Times New Roman" w:hAnsi="Times New Roman" w:cs="Times New Roman"/>
          <w:kern w:val="0"/>
          <w:sz w:val="24"/>
          <w:szCs w:val="24"/>
          <w:lang w:eastAsia="et-EE"/>
          <w14:ligatures w14:val="none"/>
        </w:rPr>
        <w:t xml:space="preserve"> kooli ja vanema(te) vahel tagab suurema võimaluse tekkinud probleemide (puudumised, negatiivsed hinded jne) võimalikult varajaseks </w:t>
      </w:r>
      <w:r w:rsidR="00BC6D7B" w:rsidRPr="00F55D54">
        <w:rPr>
          <w:rFonts w:ascii="Times New Roman" w:eastAsia="Times New Roman" w:hAnsi="Times New Roman" w:cs="Times New Roman"/>
          <w:kern w:val="0"/>
          <w:sz w:val="24"/>
          <w:szCs w:val="24"/>
          <w:lang w:eastAsia="et-EE"/>
          <w14:ligatures w14:val="none"/>
        </w:rPr>
        <w:t xml:space="preserve">märkamiseks ja </w:t>
      </w:r>
      <w:r w:rsidR="00BC6D7B" w:rsidRPr="00F55D54">
        <w:rPr>
          <w:rFonts w:ascii="Times New Roman" w:eastAsia="Times New Roman" w:hAnsi="Times New Roman" w:cs="Times New Roman"/>
          <w:kern w:val="0"/>
          <w:sz w:val="24"/>
          <w:szCs w:val="24"/>
          <w:lang w:eastAsia="et-EE"/>
          <w14:ligatures w14:val="none"/>
        </w:rPr>
        <w:lastRenderedPageBreak/>
        <w:t xml:space="preserve">vajadusel </w:t>
      </w:r>
      <w:r w:rsidRPr="00F55D54">
        <w:rPr>
          <w:rFonts w:ascii="Times New Roman" w:eastAsia="Times New Roman" w:hAnsi="Times New Roman" w:cs="Times New Roman"/>
          <w:kern w:val="0"/>
          <w:sz w:val="24"/>
          <w:szCs w:val="24"/>
          <w:lang w:eastAsia="et-EE"/>
          <w14:ligatures w14:val="none"/>
        </w:rPr>
        <w:t>lahendamiseks. Tegemist on uue lisandunud punktiga vanemate kohustuste reas seonduvalt õppimiskohustuse täitmise tagamisega.</w:t>
      </w:r>
      <w:r w:rsidR="00042EAF" w:rsidRPr="00F55D54">
        <w:rPr>
          <w:rFonts w:ascii="Times New Roman" w:eastAsia="Times New Roman" w:hAnsi="Times New Roman" w:cs="Times New Roman"/>
          <w:kern w:val="0"/>
          <w:sz w:val="24"/>
          <w:szCs w:val="24"/>
          <w:lang w:eastAsia="et-EE"/>
          <w14:ligatures w14:val="none"/>
        </w:rPr>
        <w:t xml:space="preserve"> </w:t>
      </w:r>
    </w:p>
    <w:p w14:paraId="2D196D94" w14:textId="77777777" w:rsidR="00A720FE" w:rsidRPr="00F55D54" w:rsidRDefault="00A720FE" w:rsidP="00F55D54">
      <w:pPr>
        <w:spacing w:after="0" w:line="240" w:lineRule="auto"/>
        <w:jc w:val="both"/>
        <w:rPr>
          <w:rFonts w:ascii="Times New Roman" w:hAnsi="Times New Roman" w:cs="Times New Roman"/>
          <w:sz w:val="24"/>
          <w:szCs w:val="24"/>
        </w:rPr>
      </w:pPr>
    </w:p>
    <w:p w14:paraId="438D8F5F" w14:textId="0E92AB53" w:rsidR="00A720FE" w:rsidRPr="00F55D54" w:rsidRDefault="00A720FE" w:rsidP="00F55D54">
      <w:pPr>
        <w:spacing w:after="0" w:line="240" w:lineRule="auto"/>
        <w:jc w:val="both"/>
        <w:rPr>
          <w:rFonts w:ascii="Times New Roman" w:eastAsia="Times New Roman" w:hAnsi="Times New Roman" w:cs="Times New Roman"/>
          <w:kern w:val="0"/>
          <w:sz w:val="24"/>
          <w:szCs w:val="24"/>
          <w:lang w:eastAsia="et-EE"/>
          <w14:ligatures w14:val="none"/>
        </w:rPr>
      </w:pPr>
      <w:r w:rsidRPr="002E2AA7">
        <w:rPr>
          <w:rFonts w:ascii="Times New Roman" w:eastAsia="Times New Roman" w:hAnsi="Times New Roman" w:cs="Times New Roman"/>
          <w:kern w:val="0"/>
          <w:sz w:val="24"/>
          <w:szCs w:val="24"/>
          <w:lang w:eastAsia="et-EE"/>
          <w14:ligatures w14:val="none"/>
        </w:rPr>
        <w:t>Vanem peab</w:t>
      </w:r>
      <w:r w:rsidR="002E2AA7" w:rsidRPr="002E2AA7">
        <w:rPr>
          <w:rFonts w:ascii="Times New Roman" w:eastAsia="Times New Roman" w:hAnsi="Times New Roman" w:cs="Times New Roman"/>
          <w:kern w:val="0"/>
          <w:sz w:val="24"/>
          <w:szCs w:val="24"/>
          <w:lang w:eastAsia="et-EE"/>
          <w14:ligatures w14:val="none"/>
        </w:rPr>
        <w:t xml:space="preserve"> </w:t>
      </w:r>
      <w:r w:rsidR="002E2AA7" w:rsidRPr="002E2AA7">
        <w:rPr>
          <w:rFonts w:ascii="Times New Roman" w:eastAsia="Times New Roman" w:hAnsi="Times New Roman" w:cs="Times New Roman"/>
          <w:i/>
          <w:iCs/>
          <w:kern w:val="0"/>
          <w:sz w:val="24"/>
          <w:szCs w:val="24"/>
          <w:lang w:eastAsia="et-EE"/>
          <w14:ligatures w14:val="none"/>
        </w:rPr>
        <w:t>jälgima õppimise edenemist ja teavitama probleemide korral kooli</w:t>
      </w:r>
      <w:r w:rsidRPr="00F55D54">
        <w:rPr>
          <w:rFonts w:ascii="Times New Roman" w:eastAsia="Times New Roman" w:hAnsi="Times New Roman" w:cs="Times New Roman"/>
          <w:i/>
          <w:iCs/>
          <w:kern w:val="0"/>
          <w:sz w:val="24"/>
          <w:szCs w:val="24"/>
          <w:lang w:eastAsia="et-EE"/>
          <w14:ligatures w14:val="none"/>
        </w:rPr>
        <w:t xml:space="preserve"> </w:t>
      </w:r>
      <w:r w:rsidRPr="00F55D54">
        <w:rPr>
          <w:rFonts w:ascii="Times New Roman" w:eastAsia="Times New Roman" w:hAnsi="Times New Roman" w:cs="Times New Roman"/>
          <w:kern w:val="0"/>
          <w:sz w:val="24"/>
          <w:szCs w:val="24"/>
          <w:lang w:eastAsia="et-EE"/>
          <w14:ligatures w14:val="none"/>
        </w:rPr>
        <w:t>(vt punkt 3). Põhikooli- ja gümnaasiumiseaduse § 55 lõikes 1 sätestatakse kooli kohustusena võimaldada statsionaarses õppes õppiva õpilase vanemale juurdepääsu kooli valduses olevale teabele selle õpilase kohta. Informatsioon õppimise edenemise kohta (</w:t>
      </w:r>
      <w:r w:rsidR="00773423" w:rsidRPr="00F55D54">
        <w:rPr>
          <w:rFonts w:ascii="Times New Roman" w:eastAsia="Times New Roman" w:hAnsi="Times New Roman" w:cs="Times New Roman"/>
          <w:kern w:val="0"/>
          <w:sz w:val="24"/>
          <w:szCs w:val="24"/>
          <w:lang w:eastAsia="et-EE"/>
          <w14:ligatures w14:val="none"/>
        </w:rPr>
        <w:t xml:space="preserve">tagasiside õpitulemustele, õpetaja poolt saadetud info, tähelepanekud </w:t>
      </w:r>
      <w:r w:rsidRPr="00F55D54">
        <w:rPr>
          <w:rFonts w:ascii="Times New Roman" w:eastAsia="Times New Roman" w:hAnsi="Times New Roman" w:cs="Times New Roman"/>
          <w:kern w:val="0"/>
          <w:sz w:val="24"/>
          <w:szCs w:val="24"/>
          <w:lang w:eastAsia="et-EE"/>
          <w14:ligatures w14:val="none"/>
        </w:rPr>
        <w:t>jne) on kahtlemata samuti vaadeldav teabena konkreetse õpilase kohta. Küll aga rõhuta</w:t>
      </w:r>
      <w:r w:rsidR="00687168" w:rsidRPr="00F55D54">
        <w:rPr>
          <w:rFonts w:ascii="Times New Roman" w:eastAsia="Times New Roman" w:hAnsi="Times New Roman" w:cs="Times New Roman"/>
          <w:kern w:val="0"/>
          <w:sz w:val="24"/>
          <w:szCs w:val="24"/>
          <w:lang w:eastAsia="et-EE"/>
          <w14:ligatures w14:val="none"/>
        </w:rPr>
        <w:t>b</w:t>
      </w:r>
      <w:r w:rsidRPr="00F55D54">
        <w:rPr>
          <w:rFonts w:ascii="Times New Roman" w:eastAsia="Times New Roman" w:hAnsi="Times New Roman" w:cs="Times New Roman"/>
          <w:kern w:val="0"/>
          <w:sz w:val="24"/>
          <w:szCs w:val="24"/>
          <w:lang w:eastAsia="et-EE"/>
          <w14:ligatures w14:val="none"/>
        </w:rPr>
        <w:t xml:space="preserve"> loodav säte, et ka vanem ise peab </w:t>
      </w:r>
      <w:r w:rsidR="00042EAF" w:rsidRPr="00F55D54">
        <w:rPr>
          <w:rFonts w:ascii="Times New Roman" w:eastAsia="Times New Roman" w:hAnsi="Times New Roman" w:cs="Times New Roman"/>
          <w:kern w:val="0"/>
          <w:sz w:val="24"/>
          <w:szCs w:val="24"/>
          <w:lang w:eastAsia="et-EE"/>
          <w14:ligatures w14:val="none"/>
        </w:rPr>
        <w:t xml:space="preserve">olema </w:t>
      </w:r>
      <w:r w:rsidRPr="00F55D54">
        <w:rPr>
          <w:rFonts w:ascii="Times New Roman" w:eastAsia="Times New Roman" w:hAnsi="Times New Roman" w:cs="Times New Roman"/>
          <w:kern w:val="0"/>
          <w:sz w:val="24"/>
          <w:szCs w:val="24"/>
          <w:lang w:eastAsia="et-EE"/>
          <w14:ligatures w14:val="none"/>
        </w:rPr>
        <w:t xml:space="preserve">aktiivne </w:t>
      </w:r>
      <w:r w:rsidR="00042EAF" w:rsidRPr="00F55D54">
        <w:rPr>
          <w:rFonts w:ascii="Times New Roman" w:eastAsia="Times New Roman" w:hAnsi="Times New Roman" w:cs="Times New Roman"/>
          <w:kern w:val="0"/>
          <w:sz w:val="24"/>
          <w:szCs w:val="24"/>
          <w:lang w:eastAsia="et-EE"/>
          <w14:ligatures w14:val="none"/>
        </w:rPr>
        <w:t xml:space="preserve"> </w:t>
      </w:r>
      <w:r w:rsidR="00773423" w:rsidRPr="00F55D54">
        <w:rPr>
          <w:rFonts w:ascii="Times New Roman" w:eastAsia="Times New Roman" w:hAnsi="Times New Roman" w:cs="Times New Roman"/>
          <w:kern w:val="0"/>
          <w:sz w:val="24"/>
          <w:szCs w:val="24"/>
          <w:lang w:eastAsia="et-EE"/>
          <w14:ligatures w14:val="none"/>
        </w:rPr>
        <w:t xml:space="preserve">nii koolipoolse info </w:t>
      </w:r>
      <w:r w:rsidRPr="00F55D54">
        <w:rPr>
          <w:rFonts w:ascii="Times New Roman" w:eastAsia="Times New Roman" w:hAnsi="Times New Roman" w:cs="Times New Roman"/>
          <w:kern w:val="0"/>
          <w:sz w:val="24"/>
          <w:szCs w:val="24"/>
          <w:lang w:eastAsia="et-EE"/>
          <w14:ligatures w14:val="none"/>
        </w:rPr>
        <w:t xml:space="preserve">tarbija </w:t>
      </w:r>
      <w:r w:rsidR="00773423" w:rsidRPr="00F55D54">
        <w:rPr>
          <w:rFonts w:ascii="Times New Roman" w:eastAsia="Times New Roman" w:hAnsi="Times New Roman" w:cs="Times New Roman"/>
          <w:kern w:val="0"/>
          <w:sz w:val="24"/>
          <w:szCs w:val="24"/>
          <w:lang w:eastAsia="et-EE"/>
          <w14:ligatures w14:val="none"/>
        </w:rPr>
        <w:t xml:space="preserve">kui ka jälgima lapse õppimist ning arengut kodus. Juhul, kui vanema hinnangul vajab olukord sekkumist (on tekkinud probleem), tuleb koheselt teavitada kooli, et asuda koostöös lahendusi otsima. </w:t>
      </w:r>
    </w:p>
    <w:p w14:paraId="28C209BA" w14:textId="77777777" w:rsidR="00A720FE" w:rsidRPr="00F55D54" w:rsidRDefault="00A720FE" w:rsidP="00F55D54">
      <w:pPr>
        <w:spacing w:after="0" w:line="240" w:lineRule="auto"/>
        <w:jc w:val="both"/>
        <w:rPr>
          <w:rFonts w:ascii="Times New Roman" w:eastAsia="Times New Roman" w:hAnsi="Times New Roman" w:cs="Times New Roman"/>
          <w:kern w:val="0"/>
          <w:sz w:val="24"/>
          <w:szCs w:val="24"/>
          <w:lang w:eastAsia="et-EE"/>
          <w14:ligatures w14:val="none"/>
        </w:rPr>
      </w:pPr>
    </w:p>
    <w:p w14:paraId="36FBF2B9" w14:textId="0641871A" w:rsidR="00A720FE" w:rsidRPr="00F55D54" w:rsidRDefault="00A720FE" w:rsidP="00F55D54">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 xml:space="preserve">Punktis 4 sätestatu näol - </w:t>
      </w:r>
      <w:r w:rsidR="002E2AA7" w:rsidRPr="002E2AA7">
        <w:rPr>
          <w:rFonts w:ascii="Times New Roman" w:eastAsia="Times New Roman" w:hAnsi="Times New Roman" w:cs="Times New Roman"/>
          <w:i/>
          <w:iCs/>
          <w:kern w:val="0"/>
          <w:sz w:val="24"/>
          <w:szCs w:val="24"/>
          <w:lang w:eastAsia="et-EE"/>
          <w14:ligatures w14:val="none"/>
        </w:rPr>
        <w:t>esitama koolile oma kontaktandmed ja teavitama nende muutustest</w:t>
      </w:r>
      <w:r w:rsidRPr="00F55D54">
        <w:rPr>
          <w:rFonts w:ascii="Times New Roman" w:eastAsia="Times New Roman" w:hAnsi="Times New Roman" w:cs="Times New Roman"/>
          <w:kern w:val="0"/>
          <w:sz w:val="24"/>
          <w:szCs w:val="24"/>
          <w:lang w:eastAsia="et-EE"/>
          <w14:ligatures w14:val="none"/>
        </w:rPr>
        <w:t xml:space="preserve"> – on tegu juba täna kehtiva sättega (vt põhikooli- ja gümnaasiumiseaduse § 11 lõike 1 punkti 2). Kontaktandmete esitamine on vajalik, et lisaks koolis kasutatavale elektroonilisele õppeinfosüsteemile oleks vajadusel võimalik vanemaga ka alternatiivsel viisil kontakti saada. </w:t>
      </w:r>
    </w:p>
    <w:p w14:paraId="61E55C18" w14:textId="77777777" w:rsidR="00A720FE" w:rsidRPr="00F55D54" w:rsidRDefault="00A720FE" w:rsidP="00F55D54">
      <w:pPr>
        <w:spacing w:after="0" w:line="240" w:lineRule="auto"/>
        <w:jc w:val="both"/>
        <w:rPr>
          <w:rFonts w:ascii="Times New Roman" w:eastAsia="Times New Roman" w:hAnsi="Times New Roman" w:cs="Times New Roman"/>
          <w:kern w:val="0"/>
          <w:sz w:val="24"/>
          <w:szCs w:val="24"/>
          <w:lang w:eastAsia="et-EE"/>
          <w14:ligatures w14:val="none"/>
        </w:rPr>
      </w:pPr>
    </w:p>
    <w:p w14:paraId="370AE3BB" w14:textId="21E68192" w:rsidR="00A720FE" w:rsidRPr="00F55D54" w:rsidRDefault="00A720FE" w:rsidP="002E2AA7">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2E2AA7">
        <w:rPr>
          <w:rFonts w:ascii="Times New Roman" w:eastAsia="Times New Roman" w:hAnsi="Times New Roman" w:cs="Times New Roman"/>
          <w:kern w:val="0"/>
          <w:sz w:val="24"/>
          <w:szCs w:val="24"/>
          <w:lang w:eastAsia="et-EE"/>
          <w14:ligatures w14:val="none"/>
        </w:rPr>
        <w:t>Vanem peab</w:t>
      </w:r>
      <w:r w:rsidR="002E2AA7" w:rsidRPr="002E2AA7">
        <w:rPr>
          <w:rFonts w:ascii="Times New Roman" w:eastAsia="Times New Roman" w:hAnsi="Times New Roman" w:cs="Times New Roman"/>
          <w:kern w:val="0"/>
          <w:sz w:val="24"/>
          <w:szCs w:val="24"/>
          <w:lang w:eastAsia="et-EE"/>
          <w14:ligatures w14:val="none"/>
        </w:rPr>
        <w:t xml:space="preserve"> </w:t>
      </w:r>
      <w:r w:rsidR="002E2AA7" w:rsidRPr="002E2AA7">
        <w:rPr>
          <w:rFonts w:ascii="Times New Roman" w:eastAsia="Times New Roman" w:hAnsi="Times New Roman" w:cs="Times New Roman"/>
          <w:i/>
          <w:iCs/>
          <w:kern w:val="0"/>
          <w:sz w:val="24"/>
          <w:szCs w:val="24"/>
          <w:lang w:eastAsia="et-EE"/>
          <w14:ligatures w14:val="none"/>
        </w:rPr>
        <w:t>pöörduma kooli ettepanekul koolivälise nõustamismeeskonna poole</w:t>
      </w:r>
      <w:r w:rsidR="002E2AA7">
        <w:rPr>
          <w:rFonts w:ascii="Times New Roman" w:eastAsia="Times New Roman" w:hAnsi="Times New Roman" w:cs="Times New Roman"/>
          <w:sz w:val="24"/>
          <w:szCs w:val="24"/>
          <w:lang w:eastAsia="et-EE"/>
        </w:rPr>
        <w:t xml:space="preserve"> </w:t>
      </w:r>
      <w:r w:rsidRPr="00F55D54">
        <w:rPr>
          <w:rFonts w:ascii="Times New Roman" w:eastAsia="Times New Roman" w:hAnsi="Times New Roman" w:cs="Times New Roman"/>
          <w:kern w:val="0"/>
          <w:sz w:val="24"/>
          <w:szCs w:val="24"/>
          <w:lang w:eastAsia="et-EE"/>
          <w14:ligatures w14:val="none"/>
        </w:rPr>
        <w:t xml:space="preserve">(vt punkt </w:t>
      </w:r>
      <w:r w:rsidR="00573715" w:rsidRPr="00F55D54">
        <w:rPr>
          <w:rFonts w:ascii="Times New Roman" w:eastAsia="Times New Roman" w:hAnsi="Times New Roman" w:cs="Times New Roman"/>
          <w:kern w:val="0"/>
          <w:sz w:val="24"/>
          <w:szCs w:val="24"/>
          <w:lang w:eastAsia="et-EE"/>
          <w14:ligatures w14:val="none"/>
        </w:rPr>
        <w:t>5</w:t>
      </w:r>
      <w:r w:rsidRPr="00F55D54">
        <w:rPr>
          <w:rFonts w:ascii="Times New Roman" w:eastAsia="Times New Roman" w:hAnsi="Times New Roman" w:cs="Times New Roman"/>
          <w:kern w:val="0"/>
          <w:sz w:val="24"/>
          <w:szCs w:val="24"/>
          <w:lang w:eastAsia="et-EE"/>
          <w14:ligatures w14:val="none"/>
        </w:rPr>
        <w:t xml:space="preserve">). </w:t>
      </w:r>
      <w:bookmarkStart w:id="12" w:name="_Hlk157014053"/>
      <w:r w:rsidRPr="00F55D54">
        <w:rPr>
          <w:rFonts w:ascii="Times New Roman" w:eastAsia="Times New Roman" w:hAnsi="Times New Roman" w:cs="Times New Roman"/>
          <w:kern w:val="0"/>
          <w:sz w:val="24"/>
          <w:szCs w:val="24"/>
          <w:lang w:eastAsia="et-EE"/>
          <w14:ligatures w14:val="none"/>
        </w:rPr>
        <w:t>Selle kohustuse näol on samuti tegemist juba kehtivas regulatsiooni</w:t>
      </w:r>
      <w:r w:rsidR="00687168" w:rsidRPr="00F55D54">
        <w:rPr>
          <w:rFonts w:ascii="Times New Roman" w:eastAsia="Times New Roman" w:hAnsi="Times New Roman" w:cs="Times New Roman"/>
          <w:kern w:val="0"/>
          <w:sz w:val="24"/>
          <w:szCs w:val="24"/>
          <w:lang w:eastAsia="et-EE"/>
          <w14:ligatures w14:val="none"/>
        </w:rPr>
        <w:t>s</w:t>
      </w:r>
      <w:r w:rsidRPr="00F55D54">
        <w:rPr>
          <w:rFonts w:ascii="Times New Roman" w:eastAsia="Times New Roman" w:hAnsi="Times New Roman" w:cs="Times New Roman"/>
          <w:kern w:val="0"/>
          <w:sz w:val="24"/>
          <w:szCs w:val="24"/>
          <w:lang w:eastAsia="et-EE"/>
          <w14:ligatures w14:val="none"/>
        </w:rPr>
        <w:t xml:space="preserve"> sätestatud kohustusega (vt põhikooli- ja gümnaasiumiseaduse § 11 lõike 1 punkt 6</w:t>
      </w:r>
      <w:r w:rsidR="00687168" w:rsidRPr="00F55D54">
        <w:rPr>
          <w:rFonts w:ascii="Times New Roman" w:eastAsia="Times New Roman" w:hAnsi="Times New Roman" w:cs="Times New Roman"/>
          <w:kern w:val="0"/>
          <w:sz w:val="24"/>
          <w:szCs w:val="24"/>
          <w:lang w:eastAsia="et-EE"/>
          <w14:ligatures w14:val="none"/>
        </w:rPr>
        <w:t>)</w:t>
      </w:r>
      <w:r w:rsidRPr="00F55D54">
        <w:rPr>
          <w:rFonts w:ascii="Times New Roman" w:eastAsia="Times New Roman" w:hAnsi="Times New Roman" w:cs="Times New Roman"/>
          <w:kern w:val="0"/>
          <w:sz w:val="24"/>
          <w:szCs w:val="24"/>
          <w:lang w:eastAsia="et-EE"/>
          <w14:ligatures w14:val="none"/>
        </w:rPr>
        <w:t xml:space="preserve">. </w:t>
      </w:r>
      <w:bookmarkEnd w:id="12"/>
      <w:r w:rsidRPr="00F55D54">
        <w:rPr>
          <w:rFonts w:ascii="Times New Roman" w:eastAsia="Times New Roman" w:hAnsi="Times New Roman" w:cs="Times New Roman"/>
          <w:kern w:val="0"/>
          <w:sz w:val="24"/>
          <w:szCs w:val="24"/>
          <w:lang w:eastAsia="et-EE"/>
          <w14:ligatures w14:val="none"/>
        </w:rPr>
        <w:t xml:space="preserve">Koolivälise nõustamismeeskonna moodustavad </w:t>
      </w:r>
      <w:r w:rsidR="00687168" w:rsidRPr="00F55D54">
        <w:rPr>
          <w:rFonts w:ascii="Times New Roman" w:eastAsia="Times New Roman" w:hAnsi="Times New Roman" w:cs="Times New Roman"/>
          <w:kern w:val="0"/>
          <w:sz w:val="24"/>
          <w:szCs w:val="24"/>
          <w:lang w:eastAsia="et-EE"/>
          <w14:ligatures w14:val="none"/>
        </w:rPr>
        <w:t>R</w:t>
      </w:r>
      <w:r w:rsidRPr="00F55D54">
        <w:rPr>
          <w:rFonts w:ascii="Times New Roman" w:eastAsia="Times New Roman" w:hAnsi="Times New Roman" w:cs="Times New Roman"/>
          <w:kern w:val="0"/>
          <w:sz w:val="24"/>
          <w:szCs w:val="24"/>
          <w:lang w:eastAsia="et-EE"/>
          <w14:ligatures w14:val="none"/>
        </w:rPr>
        <w:t xml:space="preserve">ajaleidja keskuste tugispetsialistid (sotsiaalpedagoogid, eripedagoogid, psühholoogid ja logopeedid). Kooliväline nõustamismeeskond tugineb soovituse andmisel lapse kohta eelnevalt läbi viidud </w:t>
      </w:r>
      <w:proofErr w:type="spellStart"/>
      <w:r w:rsidRPr="00F55D54">
        <w:rPr>
          <w:rFonts w:ascii="Times New Roman" w:eastAsia="Times New Roman" w:hAnsi="Times New Roman" w:cs="Times New Roman"/>
          <w:kern w:val="0"/>
          <w:sz w:val="24"/>
          <w:szCs w:val="24"/>
          <w:lang w:eastAsia="et-EE"/>
          <w14:ligatures w14:val="none"/>
        </w:rPr>
        <w:t>pedagoogilis</w:t>
      </w:r>
      <w:proofErr w:type="spellEnd"/>
      <w:r w:rsidRPr="00F55D54">
        <w:rPr>
          <w:rFonts w:ascii="Times New Roman" w:eastAsia="Times New Roman" w:hAnsi="Times New Roman" w:cs="Times New Roman"/>
          <w:kern w:val="0"/>
          <w:sz w:val="24"/>
          <w:szCs w:val="24"/>
          <w:lang w:eastAsia="et-EE"/>
          <w14:ligatures w14:val="none"/>
        </w:rPr>
        <w:t xml:space="preserve">-psühholoogilise hindamise ja spetsialistide uuringute tulemustele ning muule lapse kohta teada olevale asjakohasele informatsioonile. Kooliväline nõustamismeeskond annab järgmisi soovitusi: tõhustatud toe ja </w:t>
      </w:r>
      <w:proofErr w:type="spellStart"/>
      <w:r w:rsidRPr="00F55D54">
        <w:rPr>
          <w:rFonts w:ascii="Times New Roman" w:eastAsia="Times New Roman" w:hAnsi="Times New Roman" w:cs="Times New Roman"/>
          <w:kern w:val="0"/>
          <w:sz w:val="24"/>
          <w:szCs w:val="24"/>
          <w:lang w:eastAsia="et-EE"/>
          <w14:ligatures w14:val="none"/>
        </w:rPr>
        <w:t>eritoe</w:t>
      </w:r>
      <w:proofErr w:type="spellEnd"/>
      <w:r w:rsidRPr="00F55D54">
        <w:rPr>
          <w:rFonts w:ascii="Times New Roman" w:eastAsia="Times New Roman" w:hAnsi="Times New Roman" w:cs="Times New Roman"/>
          <w:kern w:val="0"/>
          <w:sz w:val="24"/>
          <w:szCs w:val="24"/>
          <w:lang w:eastAsia="et-EE"/>
          <w14:ligatures w14:val="none"/>
        </w:rPr>
        <w:t xml:space="preserve"> rakendamiseks; riiklikus õppekavas ettenähtud õpitulemuste vähendamiseks ja asendamiseks; kohustusliku õppeaine õppimisest vabastamiseks; lihtsustatud, toimetuleku ja hooldusõppe rakendamiseks; terviseseisundist tuleneva koduõppe rakendamiseks jne. </w:t>
      </w:r>
    </w:p>
    <w:p w14:paraId="37CF3CB3" w14:textId="77777777" w:rsidR="00A720FE" w:rsidRPr="00F55D54" w:rsidRDefault="00A720FE" w:rsidP="00F55D54">
      <w:pPr>
        <w:spacing w:after="0" w:line="240" w:lineRule="auto"/>
        <w:jc w:val="both"/>
        <w:rPr>
          <w:rFonts w:ascii="Times New Roman" w:eastAsia="Times New Roman" w:hAnsi="Times New Roman" w:cs="Times New Roman"/>
          <w:kern w:val="0"/>
          <w:sz w:val="24"/>
          <w:szCs w:val="24"/>
          <w:lang w:eastAsia="et-EE"/>
          <w14:ligatures w14:val="none"/>
        </w:rPr>
      </w:pPr>
    </w:p>
    <w:p w14:paraId="2458689C" w14:textId="0D5DA5B3" w:rsidR="00A720FE" w:rsidRPr="00F55D54" w:rsidRDefault="00573715" w:rsidP="00F55D54">
      <w:pPr>
        <w:spacing w:after="0" w:line="240" w:lineRule="auto"/>
        <w:jc w:val="both"/>
        <w:rPr>
          <w:rFonts w:ascii="Times New Roman" w:eastAsia="Times New Roman" w:hAnsi="Times New Roman" w:cs="Times New Roman"/>
          <w:kern w:val="0"/>
          <w:sz w:val="24"/>
          <w:szCs w:val="24"/>
          <w:lang w:eastAsia="et-EE"/>
          <w14:ligatures w14:val="none"/>
        </w:rPr>
      </w:pPr>
      <w:r w:rsidRPr="002E2AA7">
        <w:rPr>
          <w:rFonts w:ascii="Times New Roman" w:eastAsia="Times New Roman" w:hAnsi="Times New Roman" w:cs="Times New Roman"/>
          <w:kern w:val="0"/>
          <w:sz w:val="24"/>
          <w:szCs w:val="24"/>
          <w:lang w:eastAsia="et-EE"/>
          <w14:ligatures w14:val="none"/>
        </w:rPr>
        <w:t>Vanem peab</w:t>
      </w:r>
      <w:r w:rsidRPr="00F55D54">
        <w:rPr>
          <w:rFonts w:ascii="Times New Roman" w:eastAsia="Times New Roman" w:hAnsi="Times New Roman" w:cs="Times New Roman"/>
          <w:kern w:val="0"/>
          <w:sz w:val="24"/>
          <w:szCs w:val="24"/>
          <w:lang w:eastAsia="et-EE"/>
          <w14:ligatures w14:val="none"/>
        </w:rPr>
        <w:t xml:space="preserve"> </w:t>
      </w:r>
      <w:r w:rsidR="002E2AA7" w:rsidRPr="002E2AA7">
        <w:rPr>
          <w:rFonts w:ascii="Times New Roman" w:eastAsia="Times New Roman" w:hAnsi="Times New Roman" w:cs="Times New Roman"/>
          <w:i/>
          <w:iCs/>
          <w:kern w:val="0"/>
          <w:sz w:val="24"/>
          <w:szCs w:val="24"/>
          <w:lang w:eastAsia="et-EE"/>
          <w14:ligatures w14:val="none"/>
        </w:rPr>
        <w:t xml:space="preserve">taotlema vajaduse korral koolilt ja õpilase elukohajärgselt valla- või linnavalitsuselt õigusaktides sätestatud õppimiskohustuse täitmise </w:t>
      </w:r>
      <w:commentRangeStart w:id="13"/>
      <w:r w:rsidR="002E2AA7" w:rsidRPr="002E2AA7">
        <w:rPr>
          <w:rFonts w:ascii="Times New Roman" w:eastAsia="Times New Roman" w:hAnsi="Times New Roman" w:cs="Times New Roman"/>
          <w:i/>
          <w:iCs/>
          <w:kern w:val="0"/>
          <w:sz w:val="24"/>
          <w:szCs w:val="24"/>
          <w:lang w:eastAsia="et-EE"/>
          <w14:ligatures w14:val="none"/>
        </w:rPr>
        <w:t>tagamiseks meetmete rakendamist ja neid meetmeid kasutama</w:t>
      </w:r>
      <w:r w:rsidR="002E2AA7">
        <w:rPr>
          <w:rFonts w:ascii="Times New Roman" w:eastAsia="Times New Roman" w:hAnsi="Times New Roman" w:cs="Times New Roman"/>
          <w:kern w:val="0"/>
          <w:sz w:val="24"/>
          <w:szCs w:val="24"/>
          <w:lang w:eastAsia="et-EE"/>
          <w14:ligatures w14:val="none"/>
        </w:rPr>
        <w:t xml:space="preserve"> </w:t>
      </w:r>
      <w:commentRangeEnd w:id="13"/>
      <w:r w:rsidR="0079203C">
        <w:rPr>
          <w:rStyle w:val="Kommentaariviide"/>
          <w:rFonts w:ascii="Calibri" w:eastAsia="Calibri" w:hAnsi="Calibri" w:cs="Calibri"/>
          <w:kern w:val="0"/>
          <w:lang w:eastAsia="et-EE"/>
          <w14:ligatures w14:val="none"/>
        </w:rPr>
        <w:commentReference w:id="13"/>
      </w:r>
      <w:r w:rsidRPr="00F55D54">
        <w:rPr>
          <w:rFonts w:ascii="Times New Roman" w:eastAsia="Times New Roman" w:hAnsi="Times New Roman" w:cs="Times New Roman"/>
          <w:kern w:val="0"/>
          <w:sz w:val="24"/>
          <w:szCs w:val="24"/>
          <w:lang w:eastAsia="et-EE"/>
          <w14:ligatures w14:val="none"/>
        </w:rPr>
        <w:t xml:space="preserve">(vt punkt 6). Kehtiv regulatsioon näeb ette </w:t>
      </w:r>
      <w:r w:rsidR="00DD0865" w:rsidRPr="00F55D54">
        <w:rPr>
          <w:rFonts w:ascii="Times New Roman" w:eastAsia="Times New Roman" w:hAnsi="Times New Roman" w:cs="Times New Roman"/>
          <w:kern w:val="0"/>
          <w:sz w:val="24"/>
          <w:szCs w:val="24"/>
          <w:lang w:eastAsia="et-EE"/>
          <w14:ligatures w14:val="none"/>
        </w:rPr>
        <w:t xml:space="preserve">kohustuse </w:t>
      </w:r>
      <w:r w:rsidRPr="00F55D54">
        <w:rPr>
          <w:rFonts w:ascii="Times New Roman" w:eastAsia="Times New Roman" w:hAnsi="Times New Roman" w:cs="Times New Roman"/>
          <w:kern w:val="0"/>
          <w:sz w:val="24"/>
          <w:szCs w:val="24"/>
          <w:lang w:eastAsia="et-EE"/>
          <w14:ligatures w14:val="none"/>
        </w:rPr>
        <w:t>vanema</w:t>
      </w:r>
      <w:r w:rsidR="00DD0865" w:rsidRPr="00F55D54">
        <w:rPr>
          <w:rFonts w:ascii="Times New Roman" w:eastAsia="Times New Roman" w:hAnsi="Times New Roman" w:cs="Times New Roman"/>
          <w:kern w:val="0"/>
          <w:sz w:val="24"/>
          <w:szCs w:val="24"/>
          <w:lang w:eastAsia="et-EE"/>
          <w14:ligatures w14:val="none"/>
        </w:rPr>
        <w:t xml:space="preserve">l </w:t>
      </w:r>
      <w:r w:rsidRPr="00F55D54">
        <w:rPr>
          <w:rFonts w:ascii="Times New Roman" w:eastAsia="Times New Roman" w:hAnsi="Times New Roman" w:cs="Times New Roman"/>
          <w:kern w:val="0"/>
          <w:sz w:val="24"/>
          <w:szCs w:val="24"/>
          <w:lang w:eastAsia="et-EE"/>
          <w14:ligatures w14:val="none"/>
        </w:rPr>
        <w:t>kasuta</w:t>
      </w:r>
      <w:r w:rsidR="00DD0865" w:rsidRPr="00F55D54">
        <w:rPr>
          <w:rFonts w:ascii="Times New Roman" w:eastAsia="Times New Roman" w:hAnsi="Times New Roman" w:cs="Times New Roman"/>
          <w:kern w:val="0"/>
          <w:sz w:val="24"/>
          <w:szCs w:val="24"/>
          <w:lang w:eastAsia="et-EE"/>
          <w14:ligatures w14:val="none"/>
        </w:rPr>
        <w:t>d</w:t>
      </w:r>
      <w:r w:rsidRPr="00F55D54">
        <w:rPr>
          <w:rFonts w:ascii="Times New Roman" w:eastAsia="Times New Roman" w:hAnsi="Times New Roman" w:cs="Times New Roman"/>
          <w:kern w:val="0"/>
          <w:sz w:val="24"/>
          <w:szCs w:val="24"/>
          <w:lang w:eastAsia="et-EE"/>
          <w14:ligatures w14:val="none"/>
        </w:rPr>
        <w:t xml:space="preserve">a meetmeid, mida talle pakub kool või elukohajärgne valla- või linnavalitsus (vt põhikooli- ja gümnaasiumiseaduse § 11 lõike 1 punkt 5). Sätte kohendamise eesmärk </w:t>
      </w:r>
      <w:r w:rsidR="000C0962" w:rsidRPr="00F55D54">
        <w:rPr>
          <w:rFonts w:ascii="Times New Roman" w:eastAsia="Times New Roman" w:hAnsi="Times New Roman" w:cs="Times New Roman"/>
          <w:kern w:val="0"/>
          <w:sz w:val="24"/>
          <w:szCs w:val="24"/>
          <w:lang w:eastAsia="et-EE"/>
          <w14:ligatures w14:val="none"/>
        </w:rPr>
        <w:t xml:space="preserve">on tagada, et määratud meetmeid ka rakendatakse. Ülesanne on kirjeldada vanema õigus </w:t>
      </w:r>
      <w:r w:rsidRPr="00F55D54">
        <w:rPr>
          <w:rFonts w:ascii="Times New Roman" w:eastAsia="Times New Roman" w:hAnsi="Times New Roman" w:cs="Times New Roman"/>
          <w:kern w:val="0"/>
          <w:sz w:val="24"/>
          <w:szCs w:val="24"/>
          <w:lang w:eastAsia="et-EE"/>
          <w14:ligatures w14:val="none"/>
        </w:rPr>
        <w:t>ise aktiiv</w:t>
      </w:r>
      <w:r w:rsidR="000C0962" w:rsidRPr="00F55D54">
        <w:rPr>
          <w:rFonts w:ascii="Times New Roman" w:eastAsia="Times New Roman" w:hAnsi="Times New Roman" w:cs="Times New Roman"/>
          <w:kern w:val="0"/>
          <w:sz w:val="24"/>
          <w:szCs w:val="24"/>
          <w:lang w:eastAsia="et-EE"/>
          <w14:ligatures w14:val="none"/>
        </w:rPr>
        <w:t>s</w:t>
      </w:r>
      <w:r w:rsidRPr="00F55D54">
        <w:rPr>
          <w:rFonts w:ascii="Times New Roman" w:eastAsia="Times New Roman" w:hAnsi="Times New Roman" w:cs="Times New Roman"/>
          <w:kern w:val="0"/>
          <w:sz w:val="24"/>
          <w:szCs w:val="24"/>
          <w:lang w:eastAsia="et-EE"/>
          <w14:ligatures w14:val="none"/>
        </w:rPr>
        <w:t>e</w:t>
      </w:r>
      <w:r w:rsidR="000C0962" w:rsidRPr="00F55D54">
        <w:rPr>
          <w:rFonts w:ascii="Times New Roman" w:eastAsia="Times New Roman" w:hAnsi="Times New Roman" w:cs="Times New Roman"/>
          <w:kern w:val="0"/>
          <w:sz w:val="24"/>
          <w:szCs w:val="24"/>
          <w:lang w:eastAsia="et-EE"/>
          <w14:ligatures w14:val="none"/>
        </w:rPr>
        <w:t>lt</w:t>
      </w:r>
      <w:r w:rsidRPr="00F55D54">
        <w:rPr>
          <w:rFonts w:ascii="Times New Roman" w:eastAsia="Times New Roman" w:hAnsi="Times New Roman" w:cs="Times New Roman"/>
          <w:kern w:val="0"/>
          <w:sz w:val="24"/>
          <w:szCs w:val="24"/>
          <w:lang w:eastAsia="et-EE"/>
          <w14:ligatures w14:val="none"/>
        </w:rPr>
        <w:t xml:space="preserve"> abi </w:t>
      </w:r>
      <w:r w:rsidR="000C0962" w:rsidRPr="00F55D54">
        <w:rPr>
          <w:rFonts w:ascii="Times New Roman" w:eastAsia="Times New Roman" w:hAnsi="Times New Roman" w:cs="Times New Roman"/>
          <w:kern w:val="0"/>
          <w:sz w:val="24"/>
          <w:szCs w:val="24"/>
          <w:lang w:eastAsia="et-EE"/>
          <w14:ligatures w14:val="none"/>
        </w:rPr>
        <w:t>otsida</w:t>
      </w:r>
      <w:r w:rsidRPr="00F55D54">
        <w:rPr>
          <w:rFonts w:ascii="Times New Roman" w:eastAsia="Times New Roman" w:hAnsi="Times New Roman" w:cs="Times New Roman"/>
          <w:kern w:val="0"/>
          <w:sz w:val="24"/>
          <w:szCs w:val="24"/>
          <w:lang w:eastAsia="et-EE"/>
          <w14:ligatures w14:val="none"/>
        </w:rPr>
        <w:t xml:space="preserve">, </w:t>
      </w:r>
      <w:r w:rsidR="000C0962" w:rsidRPr="00F55D54">
        <w:rPr>
          <w:rFonts w:ascii="Times New Roman" w:eastAsia="Times New Roman" w:hAnsi="Times New Roman" w:cs="Times New Roman"/>
          <w:kern w:val="0"/>
          <w:sz w:val="24"/>
          <w:szCs w:val="24"/>
          <w:lang w:eastAsia="et-EE"/>
          <w14:ligatures w14:val="none"/>
        </w:rPr>
        <w:t xml:space="preserve">ning abivajadusest </w:t>
      </w:r>
      <w:r w:rsidRPr="00F55D54">
        <w:rPr>
          <w:rFonts w:ascii="Times New Roman" w:eastAsia="Times New Roman" w:hAnsi="Times New Roman" w:cs="Times New Roman"/>
          <w:kern w:val="0"/>
          <w:sz w:val="24"/>
          <w:szCs w:val="24"/>
          <w:lang w:eastAsia="et-EE"/>
          <w14:ligatures w14:val="none"/>
        </w:rPr>
        <w:t xml:space="preserve">teada anda. Abi saamine ei sõltu loomulikult ka edaspidi üksnes vanema aktiivsusest, kuna põhikooli- ja gümnaasiumiseaduse § 46 lõike 5 kohaselt toetab kool (üldise toe) pakkumise läbi õpilast, kellel on tekkinud takistusi õppimiskohustuse täitmisel või mahajäämus õpitulemuste saavutamisel. Põhikooli- ja gümnaasiumiseaduse §-s 36 on üksikasjalik regulatsioon selle kohta, kuidas kool reageerib õppimiskohustusliku isiku puudumisele õppetööst. Küll aga võib vanema aktiivsus tagada, et koolipoolne tugi jõuab õpilaseni kiiremini. </w:t>
      </w:r>
    </w:p>
    <w:p w14:paraId="6EB1EA62" w14:textId="77777777" w:rsidR="00A720FE" w:rsidRPr="00F55D54" w:rsidRDefault="00A720FE" w:rsidP="00F55D54">
      <w:pPr>
        <w:shd w:val="clear" w:color="auto" w:fill="FFFFFF" w:themeFill="background1"/>
        <w:spacing w:after="0" w:line="240" w:lineRule="auto"/>
        <w:jc w:val="both"/>
        <w:rPr>
          <w:rFonts w:ascii="Times New Roman" w:eastAsia="Times New Roman" w:hAnsi="Times New Roman" w:cs="Times New Roman"/>
          <w:i/>
          <w:sz w:val="24"/>
          <w:szCs w:val="24"/>
          <w:lang w:eastAsia="et-EE"/>
        </w:rPr>
      </w:pPr>
    </w:p>
    <w:p w14:paraId="3A7996E8" w14:textId="4EA8B45C" w:rsidR="00A720FE" w:rsidRPr="00F55D54" w:rsidRDefault="00A720FE" w:rsidP="00F55D54">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7D3078">
        <w:rPr>
          <w:rFonts w:ascii="Times New Roman" w:eastAsia="Times New Roman" w:hAnsi="Times New Roman" w:cs="Times New Roman"/>
          <w:kern w:val="0"/>
          <w:sz w:val="24"/>
          <w:szCs w:val="24"/>
          <w:lang w:eastAsia="et-EE"/>
          <w14:ligatures w14:val="none"/>
        </w:rPr>
        <w:t>Vanem</w:t>
      </w:r>
      <w:r w:rsidR="007D3078" w:rsidRPr="007D3078">
        <w:rPr>
          <w:rFonts w:ascii="Times New Roman" w:eastAsia="Times New Roman" w:hAnsi="Times New Roman" w:cs="Times New Roman"/>
          <w:kern w:val="0"/>
          <w:sz w:val="24"/>
          <w:szCs w:val="24"/>
          <w:lang w:eastAsia="et-EE"/>
          <w14:ligatures w14:val="none"/>
        </w:rPr>
        <w:t xml:space="preserve"> peab</w:t>
      </w:r>
      <w:r w:rsidRPr="00F55D54">
        <w:rPr>
          <w:rFonts w:ascii="Times New Roman" w:eastAsia="Times New Roman" w:hAnsi="Times New Roman" w:cs="Times New Roman"/>
          <w:i/>
          <w:iCs/>
          <w:kern w:val="0"/>
          <w:sz w:val="24"/>
          <w:szCs w:val="24"/>
          <w:lang w:eastAsia="et-EE"/>
          <w14:ligatures w14:val="none"/>
        </w:rPr>
        <w:t xml:space="preserve"> </w:t>
      </w:r>
      <w:r w:rsidR="007D3078" w:rsidRPr="007D3078">
        <w:rPr>
          <w:rFonts w:ascii="Times New Roman" w:eastAsia="Times New Roman" w:hAnsi="Times New Roman" w:cs="Times New Roman"/>
          <w:i/>
          <w:iCs/>
          <w:kern w:val="0"/>
          <w:sz w:val="24"/>
          <w:szCs w:val="24"/>
          <w:lang w:eastAsia="et-EE"/>
          <w14:ligatures w14:val="none"/>
        </w:rPr>
        <w:t>osalema õpilase arengut toetaval vestlusel ja panustama õpitee valikute väljaselgitamisse</w:t>
      </w:r>
      <w:r w:rsidR="007D3078" w:rsidRPr="00F55D54">
        <w:rPr>
          <w:rFonts w:ascii="Times New Roman" w:eastAsia="Times New Roman" w:hAnsi="Times New Roman" w:cs="Times New Roman"/>
          <w:kern w:val="0"/>
          <w:sz w:val="24"/>
          <w:szCs w:val="24"/>
          <w:lang w:eastAsia="et-EE"/>
          <w14:ligatures w14:val="none"/>
        </w:rPr>
        <w:t xml:space="preserve"> </w:t>
      </w:r>
      <w:r w:rsidRPr="00F55D54">
        <w:rPr>
          <w:rFonts w:ascii="Times New Roman" w:eastAsia="Times New Roman" w:hAnsi="Times New Roman" w:cs="Times New Roman"/>
          <w:kern w:val="0"/>
          <w:sz w:val="24"/>
          <w:szCs w:val="24"/>
          <w:lang w:eastAsia="et-EE"/>
          <w14:ligatures w14:val="none"/>
        </w:rPr>
        <w:t xml:space="preserve">(vt punkt </w:t>
      </w:r>
      <w:r w:rsidR="00573715" w:rsidRPr="00F55D54">
        <w:rPr>
          <w:rFonts w:ascii="Times New Roman" w:eastAsia="Times New Roman" w:hAnsi="Times New Roman" w:cs="Times New Roman"/>
          <w:kern w:val="0"/>
          <w:sz w:val="24"/>
          <w:szCs w:val="24"/>
          <w:lang w:eastAsia="et-EE"/>
          <w14:ligatures w14:val="none"/>
        </w:rPr>
        <w:t>7</w:t>
      </w:r>
      <w:r w:rsidRPr="00F55D54">
        <w:rPr>
          <w:rFonts w:ascii="Times New Roman" w:eastAsia="Times New Roman" w:hAnsi="Times New Roman" w:cs="Times New Roman"/>
          <w:kern w:val="0"/>
          <w:sz w:val="24"/>
          <w:szCs w:val="24"/>
          <w:lang w:eastAsia="et-EE"/>
          <w14:ligatures w14:val="none"/>
        </w:rPr>
        <w:t>). Vanema kohustus oma lapse</w:t>
      </w:r>
      <w:r w:rsidR="004A0B9A" w:rsidRPr="00F55D54">
        <w:rPr>
          <w:rFonts w:ascii="Times New Roman" w:eastAsia="Times New Roman" w:hAnsi="Times New Roman" w:cs="Times New Roman"/>
          <w:kern w:val="0"/>
          <w:sz w:val="24"/>
          <w:szCs w:val="24"/>
          <w:lang w:eastAsia="et-EE"/>
          <w14:ligatures w14:val="none"/>
        </w:rPr>
        <w:t>ga</w:t>
      </w:r>
      <w:r w:rsidRPr="00F55D54">
        <w:rPr>
          <w:rFonts w:ascii="Times New Roman" w:eastAsia="Times New Roman" w:hAnsi="Times New Roman" w:cs="Times New Roman"/>
          <w:kern w:val="0"/>
          <w:sz w:val="24"/>
          <w:szCs w:val="24"/>
          <w:lang w:eastAsia="et-EE"/>
          <w14:ligatures w14:val="none"/>
        </w:rPr>
        <w:t xml:space="preserve"> </w:t>
      </w:r>
      <w:r w:rsidR="004A0B9A" w:rsidRPr="00F55D54">
        <w:rPr>
          <w:rFonts w:ascii="Times New Roman" w:eastAsia="Times New Roman" w:hAnsi="Times New Roman" w:cs="Times New Roman"/>
          <w:kern w:val="0"/>
          <w:sz w:val="24"/>
          <w:szCs w:val="24"/>
          <w:lang w:eastAsia="et-EE"/>
          <w14:ligatures w14:val="none"/>
        </w:rPr>
        <w:t xml:space="preserve">seonduvatest </w:t>
      </w:r>
      <w:r w:rsidRPr="00F55D54">
        <w:rPr>
          <w:rFonts w:ascii="Times New Roman" w:eastAsia="Times New Roman" w:hAnsi="Times New Roman" w:cs="Times New Roman"/>
          <w:kern w:val="0"/>
          <w:sz w:val="24"/>
          <w:szCs w:val="24"/>
          <w:lang w:eastAsia="et-EE"/>
          <w14:ligatures w14:val="none"/>
        </w:rPr>
        <w:t xml:space="preserve">vestlusest osa võtta tuleneb juba </w:t>
      </w:r>
      <w:r w:rsidR="6AD4CDA8" w:rsidRPr="00F55D54">
        <w:rPr>
          <w:rFonts w:ascii="Times New Roman" w:eastAsia="Times New Roman" w:hAnsi="Times New Roman" w:cs="Times New Roman"/>
          <w:kern w:val="0"/>
          <w:sz w:val="24"/>
          <w:szCs w:val="24"/>
          <w:lang w:eastAsia="et-EE"/>
          <w14:ligatures w14:val="none"/>
        </w:rPr>
        <w:t xml:space="preserve">kehtiva </w:t>
      </w:r>
      <w:r w:rsidRPr="00F55D54">
        <w:rPr>
          <w:rFonts w:ascii="Times New Roman" w:eastAsia="Times New Roman" w:hAnsi="Times New Roman" w:cs="Times New Roman"/>
          <w:kern w:val="0"/>
          <w:sz w:val="24"/>
          <w:szCs w:val="24"/>
          <w:lang w:eastAsia="et-EE"/>
          <w14:ligatures w14:val="none"/>
        </w:rPr>
        <w:t>põhikooli- ja gümnaasiumiseaduse § 37 lõikes 6. Nimetatud paragrahvi lõikes 5 sätestatakse, et õpilase arengu toetamiseks korraldatakse temaga koolis v</w:t>
      </w:r>
      <w:r w:rsidR="00573715" w:rsidRPr="00F55D54">
        <w:rPr>
          <w:rFonts w:ascii="Times New Roman" w:eastAsia="Times New Roman" w:hAnsi="Times New Roman" w:cs="Times New Roman"/>
          <w:kern w:val="0"/>
          <w:sz w:val="24"/>
          <w:szCs w:val="24"/>
          <w:lang w:eastAsia="et-EE"/>
          <w14:ligatures w14:val="none"/>
        </w:rPr>
        <w:t>ajadusel</w:t>
      </w:r>
      <w:r w:rsidRPr="00F55D54">
        <w:rPr>
          <w:rFonts w:ascii="Times New Roman" w:eastAsia="Times New Roman" w:hAnsi="Times New Roman" w:cs="Times New Roman"/>
          <w:kern w:val="0"/>
          <w:sz w:val="24"/>
          <w:szCs w:val="24"/>
          <w:lang w:eastAsia="et-EE"/>
          <w14:ligatures w14:val="none"/>
        </w:rPr>
        <w:t xml:space="preserve"> vestlus, mille põhjal lepita</w:t>
      </w:r>
      <w:r w:rsidR="00784465" w:rsidRPr="00F55D54">
        <w:rPr>
          <w:rFonts w:ascii="Times New Roman" w:eastAsia="Times New Roman" w:hAnsi="Times New Roman" w:cs="Times New Roman"/>
          <w:kern w:val="0"/>
          <w:sz w:val="24"/>
          <w:szCs w:val="24"/>
          <w:lang w:eastAsia="et-EE"/>
          <w14:ligatures w14:val="none"/>
        </w:rPr>
        <w:t>kse</w:t>
      </w:r>
      <w:r w:rsidRPr="00F55D54">
        <w:rPr>
          <w:rFonts w:ascii="Times New Roman" w:eastAsia="Times New Roman" w:hAnsi="Times New Roman" w:cs="Times New Roman"/>
          <w:kern w:val="0"/>
          <w:sz w:val="24"/>
          <w:szCs w:val="24"/>
          <w:lang w:eastAsia="et-EE"/>
          <w14:ligatures w14:val="none"/>
        </w:rPr>
        <w:t xml:space="preserve"> kokku edasises õppes ja arengu eesmärkides.</w:t>
      </w:r>
      <w:r w:rsidR="00983E70" w:rsidRPr="00F55D54">
        <w:rPr>
          <w:rFonts w:ascii="Times New Roman" w:eastAsia="Times New Roman" w:hAnsi="Times New Roman" w:cs="Times New Roman"/>
          <w:kern w:val="0"/>
          <w:sz w:val="24"/>
          <w:szCs w:val="24"/>
          <w:lang w:eastAsia="et-EE"/>
          <w14:ligatures w14:val="none"/>
        </w:rPr>
        <w:t xml:space="preserve"> Õppimiskohustuse eelnõude välja töötamise töörühmas rõhutati iseäranis vanema ülesannet osaleda aktiivselt </w:t>
      </w:r>
      <w:r w:rsidR="00983E70" w:rsidRPr="00F55D54">
        <w:rPr>
          <w:rFonts w:ascii="Times New Roman" w:eastAsia="Times New Roman" w:hAnsi="Times New Roman" w:cs="Times New Roman"/>
          <w:kern w:val="0"/>
          <w:sz w:val="24"/>
          <w:szCs w:val="24"/>
          <w:lang w:eastAsia="et-EE"/>
          <w14:ligatures w14:val="none"/>
        </w:rPr>
        <w:lastRenderedPageBreak/>
        <w:t>põhihariduse järgsete õpivalikute tegemisel</w:t>
      </w:r>
      <w:r w:rsidR="00673A0C" w:rsidRPr="00F55D54">
        <w:rPr>
          <w:rFonts w:ascii="Times New Roman" w:eastAsia="Times New Roman" w:hAnsi="Times New Roman" w:cs="Times New Roman"/>
          <w:kern w:val="0"/>
          <w:sz w:val="24"/>
          <w:szCs w:val="24"/>
          <w:lang w:eastAsia="et-EE"/>
          <w14:ligatures w14:val="none"/>
        </w:rPr>
        <w:t xml:space="preserve">, sest just selles kajastub lapsevanema rolli muutus võrreldes tänasega. Sisuliselt on tegemist iga noore õigusega edasi õppida, mille realiseerimisse ühe osana panustab ka täna vanem. </w:t>
      </w:r>
      <w:r w:rsidR="00CE32C9" w:rsidRPr="00F55D54">
        <w:rPr>
          <w:rFonts w:ascii="Times New Roman" w:eastAsia="Times New Roman" w:hAnsi="Times New Roman" w:cs="Times New Roman"/>
          <w:kern w:val="0"/>
          <w:sz w:val="24"/>
          <w:szCs w:val="24"/>
          <w:lang w:eastAsia="et-EE"/>
          <w14:ligatures w14:val="none"/>
        </w:rPr>
        <w:t>2018. aastal läbi viidud uuringus „Kutsehariduse maine üldhariduskoolide õpilaste, õpetajate ning lapsevanemate seas“ uuriti muuhulgas, millist</w:t>
      </w:r>
      <w:r w:rsidR="00DD0865" w:rsidRPr="00F55D54">
        <w:rPr>
          <w:rFonts w:ascii="Times New Roman" w:eastAsia="Times New Roman" w:hAnsi="Times New Roman" w:cs="Times New Roman"/>
          <w:kern w:val="0"/>
          <w:sz w:val="24"/>
          <w:szCs w:val="24"/>
          <w:lang w:eastAsia="et-EE"/>
          <w14:ligatures w14:val="none"/>
        </w:rPr>
        <w:t xml:space="preserve"> </w:t>
      </w:r>
      <w:r w:rsidR="00CE32C9" w:rsidRPr="00F55D54">
        <w:rPr>
          <w:rFonts w:ascii="Times New Roman" w:eastAsia="Times New Roman" w:hAnsi="Times New Roman" w:cs="Times New Roman"/>
          <w:kern w:val="0"/>
          <w:sz w:val="24"/>
          <w:szCs w:val="24"/>
          <w:lang w:eastAsia="et-EE"/>
          <w14:ligatures w14:val="none"/>
        </w:rPr>
        <w:t>edasiõppimisvalikut lapsevanemad oma lapsele peale põhikooli soovitavad. Küsitlusele vastanud lapsevanematest 91% olid emad, seega peegeldavad tulemused eelkõige emade seisukohti.</w:t>
      </w:r>
      <w:r w:rsidR="00983E70" w:rsidRPr="00F55D54">
        <w:rPr>
          <w:rFonts w:ascii="Times New Roman" w:eastAsia="Times New Roman" w:hAnsi="Times New Roman" w:cs="Times New Roman"/>
          <w:kern w:val="0"/>
          <w:sz w:val="24"/>
          <w:szCs w:val="24"/>
          <w:lang w:eastAsia="et-EE"/>
          <w14:ligatures w14:val="none"/>
        </w:rPr>
        <w:t xml:space="preserve"> </w:t>
      </w:r>
      <w:r w:rsidR="00CE32C9" w:rsidRPr="00F55D54">
        <w:rPr>
          <w:rFonts w:ascii="Times New Roman" w:eastAsia="Times New Roman" w:hAnsi="Times New Roman" w:cs="Times New Roman"/>
          <w:kern w:val="0"/>
          <w:sz w:val="24"/>
          <w:szCs w:val="24"/>
          <w:lang w:eastAsia="et-EE"/>
          <w14:ligatures w14:val="none"/>
        </w:rPr>
        <w:t xml:space="preserve">77% vanematest soovitas jätkata õpinguid gümnaasiumis ja vaid 14% kutsehariduses. Uuringust selgus, et mida enam ollakse kutseharidusega kursis, seda tõenäolisemalt soovitatakse oma lapsel jätkata õpinguid kutsekoolis. Seega on siin oluline ülesanne ka lapsevanemetele – viia end paremini kurssi põhikoolijärgsete õppimisvõimalustega. </w:t>
      </w:r>
    </w:p>
    <w:p w14:paraId="659F0BEF" w14:textId="77777777" w:rsidR="00A720FE" w:rsidRPr="00F55D54" w:rsidRDefault="00A720FE" w:rsidP="00F55D54">
      <w:pPr>
        <w:shd w:val="clear" w:color="auto" w:fill="FFFFFF" w:themeFill="background1"/>
        <w:spacing w:after="0" w:line="240" w:lineRule="auto"/>
        <w:jc w:val="both"/>
        <w:rPr>
          <w:rFonts w:ascii="Times New Roman" w:eastAsia="Times New Roman" w:hAnsi="Times New Roman" w:cs="Times New Roman"/>
          <w:sz w:val="24"/>
          <w:szCs w:val="24"/>
          <w:lang w:eastAsia="et-EE"/>
        </w:rPr>
      </w:pPr>
    </w:p>
    <w:p w14:paraId="2199BEDF" w14:textId="29CE4D6D" w:rsidR="00A720FE" w:rsidRPr="00F55D54" w:rsidRDefault="00A720FE" w:rsidP="00F55D54">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7D3078">
        <w:rPr>
          <w:rFonts w:ascii="Times New Roman" w:eastAsia="Times New Roman" w:hAnsi="Times New Roman" w:cs="Times New Roman"/>
          <w:iCs/>
          <w:kern w:val="0"/>
          <w:sz w:val="24"/>
          <w:szCs w:val="24"/>
          <w:lang w:eastAsia="et-EE"/>
          <w14:ligatures w14:val="none"/>
        </w:rPr>
        <w:t>Vanem peab</w:t>
      </w:r>
      <w:r w:rsidRPr="007D3078">
        <w:rPr>
          <w:rFonts w:ascii="Times New Roman" w:eastAsia="Times New Roman" w:hAnsi="Times New Roman" w:cs="Times New Roman"/>
          <w:kern w:val="0"/>
          <w:sz w:val="24"/>
          <w:szCs w:val="24"/>
          <w:lang w:eastAsia="et-EE"/>
          <w14:ligatures w14:val="none"/>
        </w:rPr>
        <w:t xml:space="preserve"> </w:t>
      </w:r>
      <w:r w:rsidR="007D3078" w:rsidRPr="007D3078">
        <w:rPr>
          <w:rFonts w:ascii="Times New Roman" w:eastAsia="Times New Roman" w:hAnsi="Times New Roman" w:cs="Times New Roman"/>
          <w:i/>
          <w:iCs/>
          <w:kern w:val="0"/>
          <w:sz w:val="24"/>
          <w:szCs w:val="24"/>
          <w:lang w:eastAsia="et-EE"/>
          <w14:ligatures w14:val="none"/>
        </w:rPr>
        <w:t>esitama taotluse lapse kooli vastuvõtuks, sealhulgas edasiõppimiseks pärast põhihariduse omandamist</w:t>
      </w:r>
      <w:r w:rsidR="007D3078">
        <w:rPr>
          <w:rFonts w:ascii="Times New Roman" w:eastAsia="Times New Roman" w:hAnsi="Times New Roman" w:cs="Times New Roman"/>
          <w:kern w:val="0"/>
          <w:sz w:val="24"/>
          <w:szCs w:val="24"/>
          <w:lang w:eastAsia="et-EE"/>
          <w14:ligatures w14:val="none"/>
        </w:rPr>
        <w:t xml:space="preserve"> </w:t>
      </w:r>
      <w:r w:rsidRPr="00F55D54">
        <w:rPr>
          <w:rFonts w:ascii="Times New Roman" w:eastAsia="Times New Roman" w:hAnsi="Times New Roman" w:cs="Times New Roman"/>
          <w:kern w:val="0"/>
          <w:sz w:val="24"/>
          <w:szCs w:val="24"/>
          <w:lang w:eastAsia="et-EE"/>
          <w14:ligatures w14:val="none"/>
        </w:rPr>
        <w:t xml:space="preserve">(vt punkt </w:t>
      </w:r>
      <w:r w:rsidR="00573715" w:rsidRPr="00F55D54">
        <w:rPr>
          <w:rFonts w:ascii="Times New Roman" w:eastAsia="Times New Roman" w:hAnsi="Times New Roman" w:cs="Times New Roman"/>
          <w:kern w:val="0"/>
          <w:sz w:val="24"/>
          <w:szCs w:val="24"/>
          <w:lang w:eastAsia="et-EE"/>
          <w14:ligatures w14:val="none"/>
        </w:rPr>
        <w:t>8</w:t>
      </w:r>
      <w:r w:rsidRPr="00F55D54">
        <w:rPr>
          <w:rFonts w:ascii="Times New Roman" w:eastAsia="Times New Roman" w:hAnsi="Times New Roman" w:cs="Times New Roman"/>
          <w:kern w:val="0"/>
          <w:sz w:val="24"/>
          <w:szCs w:val="24"/>
          <w:lang w:eastAsia="et-EE"/>
          <w14:ligatures w14:val="none"/>
        </w:rPr>
        <w:t xml:space="preserve">). </w:t>
      </w:r>
      <w:r w:rsidR="00A24F27" w:rsidRPr="00F55D54">
        <w:rPr>
          <w:rFonts w:ascii="Times New Roman" w:hAnsi="Times New Roman" w:cs="Times New Roman"/>
          <w:sz w:val="24"/>
          <w:szCs w:val="24"/>
        </w:rPr>
        <w:t xml:space="preserve">Seni on vanemal koolikohustuse täitmisel olnud ülesanne esitada avaldus lapse esimesse klassi astumiseks. Õppimiskohustuse juurutamisega lisandub kohustus esitada avaldus ka lapse põhihariduse järgsesse õppesse siirdumiseks. </w:t>
      </w:r>
      <w:r w:rsidRPr="00F55D54">
        <w:rPr>
          <w:rFonts w:ascii="Times New Roman" w:eastAsia="Times New Roman" w:hAnsi="Times New Roman" w:cs="Times New Roman"/>
          <w:kern w:val="0"/>
          <w:sz w:val="24"/>
          <w:szCs w:val="24"/>
          <w:lang w:eastAsia="et-EE"/>
          <w14:ligatures w14:val="none"/>
        </w:rPr>
        <w:t xml:space="preserve">Isiku teovõime on võime iseseisvalt teha kehtivaid tehinguid. Alla 18-aastane isik on piiratud teovõimega isik, keda esindab alaealise seaduslik esindaja (vanem). Seetõttu on ka kehtivas õiguses (vt põhikooli- ja gümnaasiumiseaduse alusel haridus- ja teadusministri poolt 19. augustil 2010. a kehtestatud määruse nr 43 „Õpilase kooli vastuvõtmise üldised tingimused ja kord ning koolist väljaarvamise kord § 3) piiratud teovõimega sisseastuja puhul avalduse (taotluse) </w:t>
      </w:r>
      <w:commentRangeStart w:id="14"/>
      <w:r w:rsidRPr="00F55D54">
        <w:rPr>
          <w:rFonts w:ascii="Times New Roman" w:eastAsia="Times New Roman" w:hAnsi="Times New Roman" w:cs="Times New Roman"/>
          <w:kern w:val="0"/>
          <w:sz w:val="24"/>
          <w:szCs w:val="24"/>
          <w:lang w:eastAsia="et-EE"/>
          <w14:ligatures w14:val="none"/>
        </w:rPr>
        <w:t xml:space="preserve">esitajaks vanem. </w:t>
      </w:r>
      <w:commentRangeEnd w:id="14"/>
      <w:r w:rsidR="00581117">
        <w:rPr>
          <w:rStyle w:val="Kommentaariviide"/>
          <w:rFonts w:ascii="Calibri" w:eastAsia="Calibri" w:hAnsi="Calibri" w:cs="Calibri"/>
          <w:kern w:val="0"/>
          <w:lang w:eastAsia="et-EE"/>
          <w14:ligatures w14:val="none"/>
        </w:rPr>
        <w:commentReference w:id="14"/>
      </w:r>
    </w:p>
    <w:p w14:paraId="223C2BD5" w14:textId="77777777" w:rsidR="00A720FE" w:rsidRPr="00F55D54" w:rsidRDefault="00A720FE" w:rsidP="00F55D54">
      <w:pPr>
        <w:shd w:val="clear" w:color="auto" w:fill="FFFFFF" w:themeFill="background1"/>
        <w:spacing w:after="0" w:line="240" w:lineRule="auto"/>
        <w:jc w:val="both"/>
        <w:rPr>
          <w:rFonts w:ascii="Times New Roman" w:eastAsia="Times New Roman" w:hAnsi="Times New Roman" w:cs="Times New Roman"/>
          <w:sz w:val="24"/>
          <w:szCs w:val="24"/>
          <w:lang w:eastAsia="et-EE"/>
        </w:rPr>
      </w:pPr>
    </w:p>
    <w:p w14:paraId="796A5468" w14:textId="2E98B128" w:rsidR="00A720FE" w:rsidRPr="00F55D54" w:rsidRDefault="00A720FE" w:rsidP="00F55D54">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7D3078">
        <w:rPr>
          <w:rFonts w:ascii="Times New Roman" w:eastAsia="Times New Roman" w:hAnsi="Times New Roman" w:cs="Times New Roman"/>
          <w:iCs/>
          <w:kern w:val="0"/>
          <w:sz w:val="24"/>
          <w:szCs w:val="24"/>
          <w:lang w:eastAsia="et-EE"/>
          <w14:ligatures w14:val="none"/>
        </w:rPr>
        <w:t>Vanem peab</w:t>
      </w:r>
      <w:r w:rsidR="007D3078" w:rsidRPr="007D3078">
        <w:rPr>
          <w:rFonts w:ascii="Times New Roman" w:eastAsia="Times New Roman" w:hAnsi="Times New Roman" w:cs="Times New Roman"/>
          <w:kern w:val="0"/>
          <w:sz w:val="24"/>
          <w:szCs w:val="24"/>
          <w:lang w:eastAsia="et-EE"/>
          <w14:ligatures w14:val="none"/>
        </w:rPr>
        <w:t xml:space="preserve"> </w:t>
      </w:r>
      <w:r w:rsidR="007D3078" w:rsidRPr="007D3078">
        <w:rPr>
          <w:rFonts w:ascii="Times New Roman" w:eastAsia="Times New Roman" w:hAnsi="Times New Roman" w:cs="Times New Roman"/>
          <w:i/>
          <w:iCs/>
          <w:kern w:val="0"/>
          <w:sz w:val="24"/>
          <w:szCs w:val="24"/>
          <w:lang w:eastAsia="et-EE"/>
          <w14:ligatures w14:val="none"/>
        </w:rPr>
        <w:t>tutvuma koolielu reguleerivate aktidega ja täitma teda puudutavaid sätteid</w:t>
      </w:r>
      <w:r w:rsidR="007D3078" w:rsidRPr="007D3078">
        <w:rPr>
          <w:rFonts w:ascii="Times New Roman" w:eastAsia="Times New Roman" w:hAnsi="Times New Roman" w:cs="Times New Roman"/>
          <w:i/>
          <w:iCs/>
          <w:kern w:val="0"/>
          <w:sz w:val="24"/>
          <w:szCs w:val="24"/>
          <w:lang w:eastAsia="et-EE"/>
          <w14:ligatures w14:val="none"/>
        </w:rPr>
        <w:br/>
      </w:r>
      <w:r w:rsidRPr="00F55D54">
        <w:rPr>
          <w:rFonts w:ascii="Times New Roman" w:eastAsia="Times New Roman" w:hAnsi="Times New Roman" w:cs="Times New Roman"/>
          <w:i/>
          <w:kern w:val="0"/>
          <w:sz w:val="24"/>
          <w:szCs w:val="24"/>
          <w:lang w:eastAsia="et-EE"/>
          <w14:ligatures w14:val="none"/>
        </w:rPr>
        <w:t xml:space="preserve"> </w:t>
      </w:r>
      <w:r w:rsidRPr="00F55D54">
        <w:rPr>
          <w:rFonts w:ascii="Times New Roman" w:eastAsia="Times New Roman" w:hAnsi="Times New Roman" w:cs="Times New Roman"/>
          <w:kern w:val="0"/>
          <w:sz w:val="24"/>
          <w:szCs w:val="24"/>
          <w:lang w:eastAsia="et-EE"/>
          <w14:ligatures w14:val="none"/>
        </w:rPr>
        <w:t xml:space="preserve">(vt punkt </w:t>
      </w:r>
      <w:r w:rsidR="00573715" w:rsidRPr="00F55D54">
        <w:rPr>
          <w:rFonts w:ascii="Times New Roman" w:eastAsia="Times New Roman" w:hAnsi="Times New Roman" w:cs="Times New Roman"/>
          <w:kern w:val="0"/>
          <w:sz w:val="24"/>
          <w:szCs w:val="24"/>
          <w:lang w:eastAsia="et-EE"/>
          <w14:ligatures w14:val="none"/>
        </w:rPr>
        <w:t>9</w:t>
      </w:r>
      <w:r w:rsidRPr="00F55D54">
        <w:rPr>
          <w:rFonts w:ascii="Times New Roman" w:eastAsia="Times New Roman" w:hAnsi="Times New Roman" w:cs="Times New Roman"/>
          <w:kern w:val="0"/>
          <w:sz w:val="24"/>
          <w:szCs w:val="24"/>
          <w:lang w:eastAsia="et-EE"/>
          <w14:ligatures w14:val="none"/>
        </w:rPr>
        <w:t>). Selle kohustuse esimese poole näol on samuti tegemist juba kehtivas regulatsiooni sätestatud kohustusega (vt põhikooli- ja gümnaasiumiseaduse § 11 lõike 1 punkt 3</w:t>
      </w:r>
      <w:r w:rsidR="004A0B9A" w:rsidRPr="00F55D54">
        <w:rPr>
          <w:rFonts w:ascii="Times New Roman" w:eastAsia="Times New Roman" w:hAnsi="Times New Roman" w:cs="Times New Roman"/>
          <w:kern w:val="0"/>
          <w:sz w:val="24"/>
          <w:szCs w:val="24"/>
          <w:lang w:eastAsia="et-EE"/>
          <w14:ligatures w14:val="none"/>
        </w:rPr>
        <w:t>)</w:t>
      </w:r>
      <w:r w:rsidRPr="00F55D54">
        <w:rPr>
          <w:rFonts w:ascii="Times New Roman" w:eastAsia="Times New Roman" w:hAnsi="Times New Roman" w:cs="Times New Roman"/>
          <w:kern w:val="0"/>
          <w:sz w:val="24"/>
          <w:szCs w:val="24"/>
          <w:lang w:eastAsia="et-EE"/>
          <w14:ligatures w14:val="none"/>
        </w:rPr>
        <w:t xml:space="preserve">. Koolielu reguleerivaks peamiseks koolisiseseks aktiks on kooli kodukord. Muud koolielu reguleerivad (üleriigilised aktid) on põhikooli- ja gümnaasiumiseadus, kutseõppeasutuse seadus ning Eesti Vabariigi haridusseadus ning nende alusel kehtestatud õigusaktid. Õigusaktide täitmine on kohustuslik, siis on ka üsna loogiline, et seaduses sätestatakse, et vanem peab täitma teda puudutavaid sätteid. </w:t>
      </w:r>
    </w:p>
    <w:p w14:paraId="22D3D0D2" w14:textId="77777777" w:rsidR="007D3078" w:rsidRDefault="007D3078" w:rsidP="00F55D54">
      <w:pPr>
        <w:shd w:val="clear" w:color="auto" w:fill="FFFFFF" w:themeFill="background1"/>
        <w:spacing w:after="0" w:line="240" w:lineRule="auto"/>
        <w:jc w:val="both"/>
        <w:rPr>
          <w:rFonts w:ascii="Times New Roman" w:eastAsia="Times New Roman" w:hAnsi="Times New Roman" w:cs="Times New Roman"/>
          <w:iCs/>
          <w:kern w:val="0"/>
          <w:sz w:val="24"/>
          <w:szCs w:val="24"/>
          <w:lang w:eastAsia="et-EE"/>
          <w14:ligatures w14:val="none"/>
        </w:rPr>
      </w:pPr>
    </w:p>
    <w:p w14:paraId="30194DFD" w14:textId="646FAA62" w:rsidR="00A720FE" w:rsidRPr="00F55D54" w:rsidRDefault="007D3078" w:rsidP="00F55D54">
      <w:pPr>
        <w:shd w:val="clear" w:color="auto" w:fill="FFFFFF" w:themeFill="background1"/>
        <w:spacing w:after="0"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iCs/>
          <w:kern w:val="0"/>
          <w:sz w:val="24"/>
          <w:szCs w:val="24"/>
          <w:lang w:eastAsia="et-EE"/>
          <w14:ligatures w14:val="none"/>
        </w:rPr>
        <w:t xml:space="preserve">Vanem peab </w:t>
      </w:r>
      <w:r w:rsidRPr="007D3078">
        <w:rPr>
          <w:rFonts w:ascii="Times New Roman" w:eastAsia="Times New Roman" w:hAnsi="Times New Roman" w:cs="Times New Roman"/>
          <w:i/>
          <w:iCs/>
          <w:kern w:val="0"/>
          <w:sz w:val="24"/>
          <w:szCs w:val="24"/>
          <w:lang w:eastAsia="et-EE"/>
          <w14:ligatures w14:val="none"/>
        </w:rPr>
        <w:t>tegema koostööd kooli ja elukohajärgse valla- või linnavalitsusega õigusaktides sätestatud tingimustel ja korras</w:t>
      </w:r>
      <w:r w:rsidR="00A720FE" w:rsidRPr="00F55D54">
        <w:rPr>
          <w:rFonts w:ascii="Times New Roman" w:eastAsia="Times New Roman" w:hAnsi="Times New Roman" w:cs="Times New Roman"/>
          <w:kern w:val="0"/>
          <w:sz w:val="24"/>
          <w:szCs w:val="24"/>
          <w:lang w:eastAsia="et-EE"/>
          <w14:ligatures w14:val="none"/>
        </w:rPr>
        <w:t xml:space="preserve"> (vt punkt 1</w:t>
      </w:r>
      <w:r w:rsidR="00573715" w:rsidRPr="00F55D54">
        <w:rPr>
          <w:rFonts w:ascii="Times New Roman" w:eastAsia="Times New Roman" w:hAnsi="Times New Roman" w:cs="Times New Roman"/>
          <w:kern w:val="0"/>
          <w:sz w:val="24"/>
          <w:szCs w:val="24"/>
          <w:lang w:eastAsia="et-EE"/>
          <w14:ligatures w14:val="none"/>
        </w:rPr>
        <w:t>0</w:t>
      </w:r>
      <w:r w:rsidR="00A720FE" w:rsidRPr="00F55D54">
        <w:rPr>
          <w:rFonts w:ascii="Times New Roman" w:eastAsia="Times New Roman" w:hAnsi="Times New Roman" w:cs="Times New Roman"/>
          <w:kern w:val="0"/>
          <w:sz w:val="24"/>
          <w:szCs w:val="24"/>
          <w:lang w:eastAsia="et-EE"/>
          <w14:ligatures w14:val="none"/>
        </w:rPr>
        <w:t>). Küllaltki sarnase kohustuse näeb ette ka kehtiva põhikooli- ja gümnaasiumiseaduse § 11 lõike 1 punkt 4 (tegema koostööd kooliga käesolevas seaduses ja selle alusel kehtestatud õigusaktides sätestatud tingimustel ja korras), mis käesoleva eelnõu jõustumisel tunnistatakse kehtetuks.</w:t>
      </w:r>
      <w:r w:rsidR="00253A24" w:rsidRPr="00F55D54">
        <w:rPr>
          <w:rFonts w:ascii="Times New Roman" w:eastAsia="Times New Roman" w:hAnsi="Times New Roman" w:cs="Times New Roman"/>
          <w:kern w:val="0"/>
          <w:sz w:val="24"/>
          <w:szCs w:val="24"/>
          <w:lang w:eastAsia="et-EE"/>
          <w14:ligatures w14:val="none"/>
        </w:rPr>
        <w:t xml:space="preserve"> Näiteks on vanema ülesanne teavitada</w:t>
      </w:r>
      <w:r w:rsidR="00FC7862" w:rsidRPr="00F55D54">
        <w:rPr>
          <w:rFonts w:ascii="Times New Roman" w:eastAsia="Times New Roman" w:hAnsi="Times New Roman" w:cs="Times New Roman"/>
          <w:kern w:val="0"/>
          <w:sz w:val="24"/>
          <w:szCs w:val="24"/>
          <w:lang w:eastAsia="et-EE"/>
          <w14:ligatures w14:val="none"/>
        </w:rPr>
        <w:t xml:space="preserve"> ettenähtud ajal</w:t>
      </w:r>
      <w:r w:rsidR="00253A24" w:rsidRPr="00F55D54">
        <w:rPr>
          <w:rFonts w:ascii="Times New Roman" w:eastAsia="Times New Roman" w:hAnsi="Times New Roman" w:cs="Times New Roman"/>
          <w:kern w:val="0"/>
          <w:sz w:val="24"/>
          <w:szCs w:val="24"/>
          <w:lang w:eastAsia="et-EE"/>
          <w14:ligatures w14:val="none"/>
        </w:rPr>
        <w:t xml:space="preserve"> puudumise põhjustest, jagada õigeaegselt infot probleemide ilmnemisel või kasutada talle määratud meetmeid valla- või linnavalitsuse poolt (koolitusel või nõustamisel osalemine vm). </w:t>
      </w:r>
    </w:p>
    <w:p w14:paraId="7EA24A3D" w14:textId="77777777" w:rsidR="00075CAE" w:rsidRPr="00F55D54" w:rsidRDefault="00075CAE" w:rsidP="00F55D54">
      <w:pPr>
        <w:shd w:val="clear" w:color="auto" w:fill="FFFFFF" w:themeFill="background1"/>
        <w:spacing w:after="0" w:line="240" w:lineRule="auto"/>
        <w:jc w:val="both"/>
        <w:rPr>
          <w:rFonts w:ascii="Times New Roman" w:eastAsia="Times New Roman" w:hAnsi="Times New Roman" w:cs="Times New Roman"/>
          <w:sz w:val="24"/>
          <w:szCs w:val="24"/>
          <w:lang w:eastAsia="et-EE"/>
        </w:rPr>
      </w:pPr>
    </w:p>
    <w:p w14:paraId="0B2A65C9" w14:textId="31FE5F2A" w:rsidR="007A76B2" w:rsidRPr="00F55D54" w:rsidRDefault="00075CAE" w:rsidP="00F55D54">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F55D54">
        <w:rPr>
          <w:rFonts w:ascii="Times New Roman" w:eastAsia="Times New Roman" w:hAnsi="Times New Roman" w:cs="Times New Roman"/>
          <w:sz w:val="24"/>
          <w:szCs w:val="24"/>
          <w:lang w:eastAsia="et-EE"/>
        </w:rPr>
        <w:t xml:space="preserve">Lõikes 2 </w:t>
      </w:r>
      <w:r w:rsidR="6AD4CDA8" w:rsidRPr="00F55D54">
        <w:rPr>
          <w:rFonts w:ascii="Times New Roman" w:eastAsia="Times New Roman" w:hAnsi="Times New Roman" w:cs="Times New Roman"/>
          <w:sz w:val="24"/>
          <w:szCs w:val="24"/>
          <w:lang w:eastAsia="et-EE"/>
        </w:rPr>
        <w:t>kehtesta</w:t>
      </w:r>
      <w:r w:rsidR="00DD0865" w:rsidRPr="00F55D54">
        <w:rPr>
          <w:rFonts w:ascii="Times New Roman" w:eastAsia="Times New Roman" w:hAnsi="Times New Roman" w:cs="Times New Roman"/>
          <w:sz w:val="24"/>
          <w:szCs w:val="24"/>
          <w:lang w:eastAsia="et-EE"/>
        </w:rPr>
        <w:t>ta</w:t>
      </w:r>
      <w:r w:rsidR="6AD4CDA8" w:rsidRPr="00F55D54">
        <w:rPr>
          <w:rFonts w:ascii="Times New Roman" w:eastAsia="Times New Roman" w:hAnsi="Times New Roman" w:cs="Times New Roman"/>
          <w:sz w:val="24"/>
          <w:szCs w:val="24"/>
          <w:lang w:eastAsia="et-EE"/>
        </w:rPr>
        <w:t>kse sarnaselt kehtiva</w:t>
      </w:r>
      <w:r w:rsidRPr="00F55D54">
        <w:rPr>
          <w:rFonts w:ascii="Times New Roman" w:eastAsia="Times New Roman" w:hAnsi="Times New Roman" w:cs="Times New Roman"/>
          <w:sz w:val="24"/>
          <w:szCs w:val="24"/>
          <w:lang w:eastAsia="et-EE"/>
        </w:rPr>
        <w:t xml:space="preserve"> põhikooli- ja gümnaasiumiseaduse </w:t>
      </w:r>
      <w:r w:rsidR="6AD4CDA8" w:rsidRPr="00F55D54">
        <w:rPr>
          <w:rFonts w:ascii="Times New Roman" w:eastAsia="Times New Roman" w:hAnsi="Times New Roman" w:cs="Times New Roman"/>
          <w:sz w:val="24"/>
          <w:szCs w:val="24"/>
          <w:lang w:eastAsia="et-EE"/>
        </w:rPr>
        <w:t>§ 11 lõikega 2</w:t>
      </w:r>
      <w:r w:rsidRPr="00F55D54">
        <w:rPr>
          <w:rFonts w:ascii="Times New Roman" w:eastAsia="Times New Roman" w:hAnsi="Times New Roman" w:cs="Times New Roman"/>
          <w:sz w:val="24"/>
          <w:szCs w:val="24"/>
          <w:lang w:eastAsia="et-EE"/>
        </w:rPr>
        <w:t xml:space="preserve">, </w:t>
      </w:r>
      <w:r w:rsidR="6AD4CDA8" w:rsidRPr="00F55D54">
        <w:rPr>
          <w:rFonts w:ascii="Times New Roman" w:eastAsia="Times New Roman" w:hAnsi="Times New Roman" w:cs="Times New Roman"/>
          <w:sz w:val="24"/>
          <w:szCs w:val="24"/>
          <w:lang w:eastAsia="et-EE"/>
        </w:rPr>
        <w:t>et</w:t>
      </w:r>
      <w:r w:rsidRPr="00F55D54">
        <w:rPr>
          <w:rFonts w:ascii="Times New Roman" w:eastAsia="Times New Roman" w:hAnsi="Times New Roman" w:cs="Times New Roman"/>
          <w:sz w:val="24"/>
          <w:szCs w:val="24"/>
          <w:lang w:eastAsia="et-EE"/>
        </w:rPr>
        <w:t xml:space="preserve"> kui vanem ei täida temale pandud kohustusi, on valla või linnavalitsus kohustatud kasutusele võtma vajalikud meetmed lapse õiguste kaitsmiseks. </w:t>
      </w:r>
      <w:r w:rsidR="007A76B2" w:rsidRPr="00F55D54">
        <w:rPr>
          <w:rFonts w:ascii="Times New Roman" w:eastAsia="Times New Roman" w:hAnsi="Times New Roman" w:cs="Times New Roman"/>
          <w:sz w:val="24"/>
          <w:szCs w:val="24"/>
          <w:lang w:eastAsia="et-EE"/>
        </w:rPr>
        <w:t xml:space="preserve">Vastavalt lastekaitse- ja perekonnaõigusele on lapse heaolu ohusoleku korral pädevatel ametivõimudel kohustus rakendada lapse kaitseks vajalikke abinõusid. Nii on </w:t>
      </w:r>
      <w:r w:rsidR="005A049A" w:rsidRPr="00F55D54">
        <w:rPr>
          <w:rFonts w:ascii="Times New Roman" w:eastAsia="Times New Roman" w:hAnsi="Times New Roman" w:cs="Times New Roman"/>
          <w:sz w:val="24"/>
          <w:szCs w:val="24"/>
          <w:lang w:eastAsia="et-EE"/>
        </w:rPr>
        <w:t>kohalikul omavalitsusel</w:t>
      </w:r>
      <w:r w:rsidR="007A76B2" w:rsidRPr="00F55D54">
        <w:rPr>
          <w:rFonts w:ascii="Times New Roman" w:eastAsia="Times New Roman" w:hAnsi="Times New Roman" w:cs="Times New Roman"/>
          <w:sz w:val="24"/>
          <w:szCs w:val="24"/>
          <w:lang w:eastAsia="et-EE"/>
        </w:rPr>
        <w:t xml:space="preserve"> </w:t>
      </w:r>
      <w:r w:rsidR="022EADFE" w:rsidRPr="00F55D54">
        <w:rPr>
          <w:rFonts w:ascii="Times New Roman" w:eastAsia="Times New Roman" w:hAnsi="Times New Roman" w:cs="Times New Roman"/>
          <w:sz w:val="24"/>
          <w:szCs w:val="24"/>
          <w:lang w:eastAsia="et-EE"/>
        </w:rPr>
        <w:t>olukorras, kus</w:t>
      </w:r>
      <w:r w:rsidR="007A76B2" w:rsidRPr="00F55D54">
        <w:rPr>
          <w:rFonts w:ascii="Times New Roman" w:eastAsia="Times New Roman" w:hAnsi="Times New Roman" w:cs="Times New Roman"/>
          <w:sz w:val="24"/>
          <w:szCs w:val="24"/>
          <w:lang w:eastAsia="et-EE"/>
        </w:rPr>
        <w:t xml:space="preserve">  vanemad ei taga lapse heaolu haridusküsimustes</w:t>
      </w:r>
      <w:r w:rsidR="022EADFE" w:rsidRPr="00F55D54">
        <w:rPr>
          <w:rFonts w:ascii="Times New Roman" w:eastAsia="Times New Roman" w:hAnsi="Times New Roman" w:cs="Times New Roman"/>
          <w:sz w:val="24"/>
          <w:szCs w:val="24"/>
          <w:lang w:eastAsia="et-EE"/>
        </w:rPr>
        <w:t>,</w:t>
      </w:r>
      <w:r w:rsidR="007A76B2" w:rsidRPr="00F55D54">
        <w:rPr>
          <w:rFonts w:ascii="Times New Roman" w:eastAsia="Times New Roman" w:hAnsi="Times New Roman" w:cs="Times New Roman"/>
          <w:sz w:val="24"/>
          <w:szCs w:val="24"/>
          <w:lang w:eastAsia="et-EE"/>
        </w:rPr>
        <w:t xml:space="preserve"> kohustus aktiivselt sekkuda. Kui kohaliku omavalitsuse poolt rakendatavad toetavad meetmed ei ole </w:t>
      </w:r>
      <w:r w:rsidR="005A049A" w:rsidRPr="00F55D54">
        <w:rPr>
          <w:rFonts w:ascii="Times New Roman" w:eastAsia="Times New Roman" w:hAnsi="Times New Roman" w:cs="Times New Roman"/>
          <w:sz w:val="24"/>
          <w:szCs w:val="24"/>
          <w:lang w:eastAsia="et-EE"/>
        </w:rPr>
        <w:t xml:space="preserve">vanemate ja pere puhul </w:t>
      </w:r>
      <w:r w:rsidR="007A76B2" w:rsidRPr="00F55D54">
        <w:rPr>
          <w:rFonts w:ascii="Times New Roman" w:eastAsia="Times New Roman" w:hAnsi="Times New Roman" w:cs="Times New Roman"/>
          <w:sz w:val="24"/>
          <w:szCs w:val="24"/>
          <w:lang w:eastAsia="et-EE"/>
        </w:rPr>
        <w:t xml:space="preserve">tulemusi andnud ja lapse vaimne heaolu </w:t>
      </w:r>
      <w:r w:rsidR="022EADFE" w:rsidRPr="00F55D54">
        <w:rPr>
          <w:rFonts w:ascii="Times New Roman" w:eastAsia="Times New Roman" w:hAnsi="Times New Roman" w:cs="Times New Roman"/>
          <w:sz w:val="24"/>
          <w:szCs w:val="24"/>
          <w:lang w:eastAsia="et-EE"/>
        </w:rPr>
        <w:t>muuhulgas</w:t>
      </w:r>
      <w:r w:rsidR="007A76B2" w:rsidRPr="00F55D54">
        <w:rPr>
          <w:rFonts w:ascii="Times New Roman" w:eastAsia="Times New Roman" w:hAnsi="Times New Roman" w:cs="Times New Roman"/>
          <w:sz w:val="24"/>
          <w:szCs w:val="24"/>
          <w:lang w:eastAsia="et-EE"/>
        </w:rPr>
        <w:t xml:space="preserve"> haridusküsimustes on jätkuvalt ohus, on võimalik kohalikul omavalitsusel pöörduda ka kohtu poole. Kohus saab l</w:t>
      </w:r>
      <w:r w:rsidR="00033BEB" w:rsidRPr="00F55D54">
        <w:rPr>
          <w:rFonts w:ascii="Times New Roman" w:eastAsia="Times New Roman" w:hAnsi="Times New Roman" w:cs="Times New Roman"/>
          <w:sz w:val="24"/>
          <w:szCs w:val="24"/>
          <w:lang w:eastAsia="et-EE"/>
        </w:rPr>
        <w:t xml:space="preserve">apse heaolu </w:t>
      </w:r>
      <w:r w:rsidR="007A76B2" w:rsidRPr="00F55D54">
        <w:rPr>
          <w:rFonts w:ascii="Times New Roman" w:eastAsia="Times New Roman" w:hAnsi="Times New Roman" w:cs="Times New Roman"/>
          <w:sz w:val="24"/>
          <w:szCs w:val="24"/>
          <w:lang w:eastAsia="et-EE"/>
        </w:rPr>
        <w:t xml:space="preserve">huvides rakendada erinevaid abinõusid vastavalt perekonnaseaduse § 134 lõikele 3 (Kohus võib lapse heaolu </w:t>
      </w:r>
      <w:r w:rsidR="007A76B2" w:rsidRPr="00F55D54">
        <w:rPr>
          <w:rFonts w:ascii="Times New Roman" w:eastAsia="Times New Roman" w:hAnsi="Times New Roman" w:cs="Times New Roman"/>
          <w:sz w:val="24"/>
          <w:szCs w:val="24"/>
          <w:lang w:eastAsia="et-EE"/>
        </w:rPr>
        <w:lastRenderedPageBreak/>
        <w:t>ohustamise korral teha vanema asemel lapse kohta hooldusõigusest tulenevaid otsuseid, teha hoiatusi ja ettekirjutusi ning kehtestada keelde, samuti kohustada vanemaid järgima kohtu määratud asutuse hooldusjuhiseid.)</w:t>
      </w:r>
      <w:r w:rsidR="005A049A" w:rsidRPr="00F55D54">
        <w:rPr>
          <w:rFonts w:ascii="Times New Roman" w:eastAsia="Times New Roman" w:hAnsi="Times New Roman" w:cs="Times New Roman"/>
          <w:sz w:val="24"/>
          <w:szCs w:val="24"/>
          <w:lang w:eastAsia="et-EE"/>
        </w:rPr>
        <w:t>.</w:t>
      </w:r>
      <w:r w:rsidR="007A76B2" w:rsidRPr="00F55D54">
        <w:rPr>
          <w:rFonts w:ascii="Times New Roman" w:eastAsia="Times New Roman" w:hAnsi="Times New Roman" w:cs="Times New Roman"/>
          <w:sz w:val="24"/>
          <w:szCs w:val="24"/>
          <w:lang w:eastAsia="et-EE"/>
        </w:rPr>
        <w:t xml:space="preserve"> Vaid siis, kui </w:t>
      </w:r>
      <w:r w:rsidR="005A049A" w:rsidRPr="00F55D54">
        <w:rPr>
          <w:rFonts w:ascii="Times New Roman" w:eastAsia="Times New Roman" w:hAnsi="Times New Roman" w:cs="Times New Roman"/>
          <w:sz w:val="24"/>
          <w:szCs w:val="24"/>
          <w:lang w:eastAsia="et-EE"/>
        </w:rPr>
        <w:t>kergemad</w:t>
      </w:r>
      <w:r w:rsidR="00D85128" w:rsidRPr="00F55D54">
        <w:rPr>
          <w:rFonts w:ascii="Times New Roman" w:eastAsia="Times New Roman" w:hAnsi="Times New Roman" w:cs="Times New Roman"/>
          <w:sz w:val="24"/>
          <w:szCs w:val="24"/>
          <w:lang w:eastAsia="et-EE"/>
        </w:rPr>
        <w:t xml:space="preserve"> </w:t>
      </w:r>
      <w:r w:rsidR="007A76B2" w:rsidRPr="00F55D54">
        <w:rPr>
          <w:rFonts w:ascii="Times New Roman" w:eastAsia="Times New Roman" w:hAnsi="Times New Roman" w:cs="Times New Roman"/>
          <w:sz w:val="24"/>
          <w:szCs w:val="24"/>
          <w:lang w:eastAsia="et-EE"/>
        </w:rPr>
        <w:t xml:space="preserve">meetmed ei anna tulemusi ja lapse heaolu on </w:t>
      </w:r>
      <w:r w:rsidR="005A049A" w:rsidRPr="00F55D54">
        <w:rPr>
          <w:rFonts w:ascii="Times New Roman" w:eastAsia="Times New Roman" w:hAnsi="Times New Roman" w:cs="Times New Roman"/>
          <w:sz w:val="24"/>
          <w:szCs w:val="24"/>
          <w:lang w:eastAsia="et-EE"/>
        </w:rPr>
        <w:t>tõsiselt</w:t>
      </w:r>
      <w:r w:rsidR="007A76B2" w:rsidRPr="00F55D54">
        <w:rPr>
          <w:rFonts w:ascii="Times New Roman" w:eastAsia="Times New Roman" w:hAnsi="Times New Roman" w:cs="Times New Roman"/>
          <w:sz w:val="24"/>
          <w:szCs w:val="24"/>
          <w:lang w:eastAsia="et-EE"/>
        </w:rPr>
        <w:t xml:space="preserve"> ohus, rakendatakse </w:t>
      </w:r>
      <w:r w:rsidR="005A049A" w:rsidRPr="00F55D54">
        <w:rPr>
          <w:rFonts w:ascii="Times New Roman" w:eastAsia="Times New Roman" w:hAnsi="Times New Roman" w:cs="Times New Roman"/>
          <w:sz w:val="24"/>
          <w:szCs w:val="24"/>
          <w:lang w:eastAsia="et-EE"/>
        </w:rPr>
        <w:t xml:space="preserve">kohtu poolt </w:t>
      </w:r>
      <w:r w:rsidR="007A76B2" w:rsidRPr="00F55D54">
        <w:rPr>
          <w:rFonts w:ascii="Times New Roman" w:eastAsia="Times New Roman" w:hAnsi="Times New Roman" w:cs="Times New Roman"/>
          <w:sz w:val="24"/>
          <w:szCs w:val="24"/>
          <w:lang w:eastAsia="et-EE"/>
        </w:rPr>
        <w:t>äärmusliku</w:t>
      </w:r>
      <w:r w:rsidR="00D85128" w:rsidRPr="00F55D54">
        <w:rPr>
          <w:rFonts w:ascii="Times New Roman" w:eastAsia="Times New Roman" w:hAnsi="Times New Roman" w:cs="Times New Roman"/>
          <w:sz w:val="24"/>
          <w:szCs w:val="24"/>
          <w:lang w:eastAsia="et-EE"/>
        </w:rPr>
        <w:t>i</w:t>
      </w:r>
      <w:r w:rsidR="007A76B2" w:rsidRPr="00F55D54">
        <w:rPr>
          <w:rFonts w:ascii="Times New Roman" w:eastAsia="Times New Roman" w:hAnsi="Times New Roman" w:cs="Times New Roman"/>
          <w:sz w:val="24"/>
          <w:szCs w:val="24"/>
          <w:lang w:eastAsia="et-EE"/>
        </w:rPr>
        <w:t xml:space="preserve">ma abinõuna vanema õiguste piiramist või äravõtmist. </w:t>
      </w:r>
    </w:p>
    <w:p w14:paraId="0AB0F35C" w14:textId="77777777" w:rsidR="00A720FE" w:rsidRPr="00F55D54" w:rsidRDefault="00A720FE" w:rsidP="00F55D54">
      <w:pPr>
        <w:spacing w:after="0" w:line="240" w:lineRule="auto"/>
        <w:jc w:val="both"/>
        <w:rPr>
          <w:rFonts w:ascii="Times New Roman" w:eastAsia="Times New Roman" w:hAnsi="Times New Roman" w:cs="Times New Roman"/>
          <w:kern w:val="0"/>
          <w:sz w:val="24"/>
          <w:szCs w:val="24"/>
          <w:lang w:eastAsia="et-EE"/>
          <w14:ligatures w14:val="none"/>
        </w:rPr>
      </w:pPr>
    </w:p>
    <w:p w14:paraId="30DBD3A6" w14:textId="440F7369" w:rsidR="002464F9" w:rsidRPr="00F55D54" w:rsidRDefault="00345CFF" w:rsidP="00F55D54">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b/>
          <w:kern w:val="0"/>
          <w:sz w:val="24"/>
          <w:szCs w:val="24"/>
          <w:lang w:eastAsia="et-EE"/>
          <w14:ligatures w14:val="none"/>
        </w:rPr>
        <w:t>Paragrahvis 10</w:t>
      </w:r>
      <w:r w:rsidRPr="00F55D54">
        <w:rPr>
          <w:rFonts w:ascii="Times New Roman" w:eastAsia="Times New Roman" w:hAnsi="Times New Roman" w:cs="Times New Roman"/>
          <w:b/>
          <w:kern w:val="0"/>
          <w:sz w:val="24"/>
          <w:szCs w:val="24"/>
          <w:vertAlign w:val="superscript"/>
          <w:lang w:eastAsia="et-EE"/>
          <w14:ligatures w14:val="none"/>
        </w:rPr>
        <w:t>3</w:t>
      </w:r>
      <w:r w:rsidRPr="00F55D54">
        <w:rPr>
          <w:rFonts w:ascii="Times New Roman" w:eastAsia="Times New Roman" w:hAnsi="Times New Roman" w:cs="Times New Roman"/>
          <w:kern w:val="0"/>
          <w:sz w:val="24"/>
          <w:szCs w:val="24"/>
          <w:lang w:eastAsia="et-EE"/>
          <w14:ligatures w14:val="none"/>
        </w:rPr>
        <w:t xml:space="preserve"> on sätestatud valla või linna ülesanded ja rakendatavad meetmed õppimiskohustuse täitmise tagamiseks. </w:t>
      </w:r>
    </w:p>
    <w:p w14:paraId="573C86E8" w14:textId="77777777" w:rsidR="00345CFF" w:rsidRPr="00F55D54" w:rsidRDefault="00345CFF" w:rsidP="00F55D54">
      <w:pPr>
        <w:spacing w:after="0" w:line="240" w:lineRule="auto"/>
        <w:jc w:val="both"/>
        <w:rPr>
          <w:rFonts w:ascii="Times New Roman" w:eastAsia="Times New Roman" w:hAnsi="Times New Roman" w:cs="Times New Roman"/>
          <w:kern w:val="0"/>
          <w:sz w:val="24"/>
          <w:szCs w:val="24"/>
          <w:lang w:eastAsia="et-EE"/>
          <w14:ligatures w14:val="none"/>
        </w:rPr>
      </w:pPr>
    </w:p>
    <w:p w14:paraId="00951934" w14:textId="6053E329" w:rsidR="00345CFF" w:rsidRPr="007D3078" w:rsidRDefault="00345CFF" w:rsidP="002415BC">
      <w:pPr>
        <w:shd w:val="clear" w:color="auto" w:fill="FFFFFF" w:themeFill="background1"/>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 xml:space="preserve">Lõikes 1 on sätestatud, et </w:t>
      </w:r>
      <w:r w:rsidR="007D3078" w:rsidRPr="007D3078">
        <w:rPr>
          <w:rFonts w:ascii="Times New Roman" w:eastAsia="Times New Roman" w:hAnsi="Times New Roman" w:cs="Times New Roman"/>
          <w:i/>
          <w:iCs/>
          <w:kern w:val="0"/>
          <w:sz w:val="24"/>
          <w:szCs w:val="24"/>
          <w:lang w:eastAsia="et-EE"/>
          <w14:ligatures w14:val="none"/>
        </w:rPr>
        <w:t>õppimiskohustuslike laste arvestuse pidamiseks</w:t>
      </w:r>
      <w:r w:rsidR="007D3078" w:rsidRPr="007D3078">
        <w:rPr>
          <w:rFonts w:ascii="Segoe UI" w:eastAsia="Times New Roman" w:hAnsi="Segoe UI" w:cs="Segoe UI"/>
          <w:i/>
          <w:iCs/>
          <w:kern w:val="0"/>
          <w:sz w:val="18"/>
          <w:szCs w:val="18"/>
          <w:lang w:eastAsia="et-EE"/>
          <w14:ligatures w14:val="none"/>
        </w:rPr>
        <w:t xml:space="preserve"> </w:t>
      </w:r>
      <w:r w:rsidR="007D3078" w:rsidRPr="007D3078">
        <w:rPr>
          <w:rFonts w:ascii="Times New Roman" w:eastAsia="Times New Roman" w:hAnsi="Times New Roman" w:cs="Times New Roman"/>
          <w:i/>
          <w:iCs/>
          <w:kern w:val="0"/>
          <w:sz w:val="24"/>
          <w:szCs w:val="24"/>
          <w:lang w:eastAsia="et-EE"/>
          <w14:ligatures w14:val="none"/>
        </w:rPr>
        <w:t xml:space="preserve">ja õppimiskohustust mittetäitvate laste ja peredega tegelemiseks seirab valla- või linnavalitsus vähemalt iga kuu 10. kuupäeval valla või linna haldusterritooriumil elavate õppimiskohustuslike laste õppes osalemist </w:t>
      </w:r>
      <w:bookmarkStart w:id="15" w:name="_Hlk158279670"/>
      <w:r w:rsidR="007D3078" w:rsidRPr="007D3078">
        <w:rPr>
          <w:rFonts w:ascii="Times New Roman" w:eastAsia="Times New Roman" w:hAnsi="Times New Roman" w:cs="Times New Roman"/>
          <w:i/>
          <w:iCs/>
          <w:kern w:val="0"/>
          <w:sz w:val="24"/>
          <w:szCs w:val="24"/>
          <w:lang w:eastAsia="et-EE"/>
          <w14:ligatures w14:val="none"/>
        </w:rPr>
        <w:t>riigi infosüsteemi kuuluvate andmekogude toel</w:t>
      </w:r>
      <w:bookmarkEnd w:id="15"/>
      <w:r w:rsidR="007D3078" w:rsidRPr="007D3078">
        <w:rPr>
          <w:rFonts w:ascii="Times New Roman" w:eastAsia="Times New Roman" w:hAnsi="Times New Roman" w:cs="Times New Roman"/>
          <w:i/>
          <w:iCs/>
          <w:kern w:val="0"/>
          <w:sz w:val="24"/>
          <w:szCs w:val="24"/>
          <w:lang w:eastAsia="et-EE"/>
          <w14:ligatures w14:val="none"/>
        </w:rPr>
        <w:t>.</w:t>
      </w:r>
    </w:p>
    <w:p w14:paraId="55043390" w14:textId="77777777" w:rsidR="00345CFF" w:rsidRPr="00F55D54" w:rsidRDefault="00345CFF" w:rsidP="00F55D54">
      <w:pPr>
        <w:shd w:val="clear" w:color="auto" w:fill="FFFFFF" w:themeFill="background1"/>
        <w:spacing w:after="0" w:line="240" w:lineRule="auto"/>
        <w:jc w:val="both"/>
        <w:rPr>
          <w:rFonts w:ascii="Times New Roman" w:eastAsia="Times New Roman" w:hAnsi="Times New Roman" w:cs="Times New Roman"/>
          <w:sz w:val="24"/>
          <w:szCs w:val="24"/>
          <w:lang w:eastAsia="et-EE"/>
        </w:rPr>
      </w:pPr>
    </w:p>
    <w:p w14:paraId="5EC12C85" w14:textId="0949AB9F" w:rsidR="00F63F60" w:rsidRPr="00F55D54" w:rsidRDefault="00345CFF" w:rsidP="00F55D54">
      <w:pPr>
        <w:shd w:val="clear" w:color="auto" w:fill="FFFFFF" w:themeFill="background1"/>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shd w:val="clear" w:color="auto" w:fill="FFFFFF"/>
        </w:rPr>
        <w:t>Nii kehtiva põhikooli- ja gümnaasiumiseaduse § 10 lõige 2, kui ka Eesti Vabariigi haridusseaduse § 7 lõike 2 punkt 8 sätestavad valla- või linnavalitsuse kohustuse korraldada koolikohustuslike isikute üle arvestuse pidamist. Viidatud põhikooli- ja gümnaasiumiseaduse sättes täpsustatakse, et selle kohustuse täitmiseks ehk arvestuse pidamiseks võrreldakse vähemalt üks kord õppeaastas, hiljemalt 10. septembril, Eesti rahvastikuregistri andmeid koolikohustuslike isikute kohta, kelle elukoht asub selle valla või linna haldusterritooriumil, Eesti Hariduse Infosüsteemi (edaspidi </w:t>
      </w:r>
      <w:r w:rsidRPr="00F55D54">
        <w:rPr>
          <w:rFonts w:ascii="Times New Roman" w:hAnsi="Times New Roman" w:cs="Times New Roman"/>
          <w:i/>
          <w:iCs/>
          <w:sz w:val="24"/>
          <w:szCs w:val="24"/>
          <w:bdr w:val="none" w:sz="0" w:space="0" w:color="auto" w:frame="1"/>
          <w:shd w:val="clear" w:color="auto" w:fill="FFFFFF"/>
        </w:rPr>
        <w:t>hariduse infosüsteem</w:t>
      </w:r>
      <w:r w:rsidRPr="00F55D54">
        <w:rPr>
          <w:rFonts w:ascii="Times New Roman" w:hAnsi="Times New Roman" w:cs="Times New Roman"/>
          <w:sz w:val="24"/>
          <w:szCs w:val="24"/>
          <w:shd w:val="clear" w:color="auto" w:fill="FFFFFF"/>
        </w:rPr>
        <w:t xml:space="preserve">) andmetega. Seega näeb kehtiv regulatsioon vähemalt </w:t>
      </w:r>
      <w:r w:rsidR="00C35620" w:rsidRPr="00F55D54">
        <w:rPr>
          <w:rFonts w:ascii="Times New Roman" w:hAnsi="Times New Roman" w:cs="Times New Roman"/>
          <w:sz w:val="24"/>
          <w:szCs w:val="24"/>
          <w:shd w:val="clear" w:color="auto" w:fill="FFFFFF"/>
        </w:rPr>
        <w:t xml:space="preserve">üks </w:t>
      </w:r>
      <w:r w:rsidRPr="00F55D54">
        <w:rPr>
          <w:rFonts w:ascii="Times New Roman" w:hAnsi="Times New Roman" w:cs="Times New Roman"/>
          <w:sz w:val="24"/>
          <w:szCs w:val="24"/>
          <w:shd w:val="clear" w:color="auto" w:fill="FFFFFF"/>
        </w:rPr>
        <w:t xml:space="preserve">kord aastas infosüsteemides olevate andmete võrdluse ette. </w:t>
      </w:r>
      <w:r w:rsidR="000D6347" w:rsidRPr="00F55D54">
        <w:rPr>
          <w:rFonts w:ascii="Times New Roman" w:hAnsi="Times New Roman" w:cs="Times New Roman"/>
          <w:sz w:val="24"/>
          <w:szCs w:val="24"/>
          <w:shd w:val="clear" w:color="auto" w:fill="FFFFFF"/>
        </w:rPr>
        <w:t xml:space="preserve">Eelnõu kohaselt on vastav seire (andmete kontroll) igakuine ehk, et iga kuu 10. kuupäeva seisuga </w:t>
      </w:r>
      <w:r w:rsidR="007C1711" w:rsidRPr="00F55D54">
        <w:rPr>
          <w:rFonts w:ascii="Times New Roman" w:hAnsi="Times New Roman" w:cs="Times New Roman"/>
          <w:sz w:val="24"/>
          <w:szCs w:val="24"/>
          <w:shd w:val="clear" w:color="auto" w:fill="FFFFFF"/>
        </w:rPr>
        <w:t xml:space="preserve">teostab </w:t>
      </w:r>
      <w:r w:rsidR="000D6347" w:rsidRPr="00F55D54">
        <w:rPr>
          <w:rFonts w:ascii="Times New Roman" w:hAnsi="Times New Roman" w:cs="Times New Roman"/>
          <w:sz w:val="24"/>
          <w:szCs w:val="24"/>
          <w:shd w:val="clear" w:color="auto" w:fill="FFFFFF"/>
        </w:rPr>
        <w:t>valla- või linnavalitsus andmete kontrolli õppimiskohustuslike laste osalemis</w:t>
      </w:r>
      <w:r w:rsidR="007C1711" w:rsidRPr="00F55D54">
        <w:rPr>
          <w:rFonts w:ascii="Times New Roman" w:hAnsi="Times New Roman" w:cs="Times New Roman"/>
          <w:sz w:val="24"/>
          <w:szCs w:val="24"/>
          <w:shd w:val="clear" w:color="auto" w:fill="FFFFFF"/>
        </w:rPr>
        <w:t xml:space="preserve">e kohta õppes, kasutades selleks riigi infosüsteemi kuuluvate andmekogude tuge. Sinna kuuluvad ka Eesti hariduse infosüsteem ja Eesti rahvastikuregister. </w:t>
      </w:r>
      <w:r w:rsidR="00F35395" w:rsidRPr="00F55D54">
        <w:rPr>
          <w:rFonts w:ascii="Times New Roman" w:hAnsi="Times New Roman" w:cs="Times New Roman"/>
          <w:sz w:val="24"/>
          <w:szCs w:val="24"/>
          <w:shd w:val="clear" w:color="auto" w:fill="FFFFFF"/>
        </w:rPr>
        <w:t xml:space="preserve">Igakuine seire on ühel eesmärgil: tuvastada võimalikult kiiresti õppimiskohustuse mittetäitjad ning alustada põhjuste väljaselgitamist ning kohaste lahenduste pakkumist. </w:t>
      </w:r>
    </w:p>
    <w:p w14:paraId="2D513E7F" w14:textId="77777777" w:rsidR="00F63F60" w:rsidRPr="00F55D54" w:rsidRDefault="00F63F60" w:rsidP="00F55D54">
      <w:pPr>
        <w:shd w:val="clear" w:color="auto" w:fill="FFFFFF" w:themeFill="background1"/>
        <w:spacing w:after="0" w:line="240" w:lineRule="auto"/>
        <w:jc w:val="both"/>
        <w:rPr>
          <w:rFonts w:ascii="Times New Roman" w:hAnsi="Times New Roman" w:cs="Times New Roman"/>
          <w:sz w:val="24"/>
          <w:szCs w:val="24"/>
        </w:rPr>
      </w:pPr>
    </w:p>
    <w:p w14:paraId="39DDA9C5" w14:textId="19B39BCF" w:rsidR="00003229" w:rsidRPr="00F55D54" w:rsidRDefault="00003229" w:rsidP="00F55D54">
      <w:pPr>
        <w:shd w:val="clear" w:color="auto" w:fill="FFFFFF" w:themeFill="background1"/>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 xml:space="preserve">Lõikes 2 on </w:t>
      </w:r>
      <w:r w:rsidR="6AD4CDA8" w:rsidRPr="00F55D54">
        <w:rPr>
          <w:rFonts w:ascii="Times New Roman" w:hAnsi="Times New Roman" w:cs="Times New Roman"/>
          <w:sz w:val="24"/>
          <w:szCs w:val="24"/>
        </w:rPr>
        <w:t xml:space="preserve">sätestatud, et </w:t>
      </w:r>
      <w:r w:rsidR="007D3078">
        <w:rPr>
          <w:rFonts w:ascii="Times New Roman" w:eastAsia="Times New Roman" w:hAnsi="Times New Roman" w:cs="Times New Roman"/>
          <w:i/>
          <w:iCs/>
          <w:color w:val="202020"/>
          <w:kern w:val="0"/>
          <w:sz w:val="24"/>
          <w:szCs w:val="24"/>
          <w:lang w:eastAsia="et-EE"/>
          <w14:ligatures w14:val="none"/>
        </w:rPr>
        <w:t>k</w:t>
      </w:r>
      <w:r w:rsidR="007D3078" w:rsidRPr="007D3078">
        <w:rPr>
          <w:rFonts w:ascii="Times New Roman" w:eastAsia="Times New Roman" w:hAnsi="Times New Roman" w:cs="Times New Roman"/>
          <w:i/>
          <w:iCs/>
          <w:color w:val="202020"/>
          <w:kern w:val="0"/>
          <w:sz w:val="24"/>
          <w:szCs w:val="24"/>
          <w:lang w:eastAsia="et-EE"/>
          <w14:ligatures w14:val="none"/>
        </w:rPr>
        <w:t>äimasoleval õppeaastal põhihariduse omandanud õpilaste puhul tagab valla- või linnavalitsus õppimiskohustuse täitmise hiljemalt 1. novembriks, rakendades lõikes 3 nimetatud tegevusi.</w:t>
      </w:r>
      <w:r w:rsidR="007D3078">
        <w:rPr>
          <w:rFonts w:ascii="Times New Roman" w:eastAsia="Times New Roman" w:hAnsi="Times New Roman" w:cs="Times New Roman"/>
          <w:color w:val="202020"/>
          <w:kern w:val="0"/>
          <w:sz w:val="24"/>
          <w:szCs w:val="24"/>
          <w:lang w:eastAsia="et-EE"/>
          <w14:ligatures w14:val="none"/>
        </w:rPr>
        <w:t xml:space="preserve"> </w:t>
      </w:r>
      <w:r w:rsidR="6AD4CDA8" w:rsidRPr="00F55D54">
        <w:rPr>
          <w:rFonts w:ascii="Times New Roman" w:hAnsi="Times New Roman" w:cs="Times New Roman"/>
          <w:sz w:val="24"/>
          <w:szCs w:val="24"/>
        </w:rPr>
        <w:t xml:space="preserve">Seega sätestatakse hilisem võimalik tähtaeg, mis ajaks tuleb õppimiskohustust omav isik õppesse juhtida. Sättega </w:t>
      </w:r>
      <w:r w:rsidRPr="00F55D54">
        <w:rPr>
          <w:rFonts w:ascii="Times New Roman" w:hAnsi="Times New Roman" w:cs="Times New Roman"/>
          <w:sz w:val="24"/>
          <w:szCs w:val="24"/>
        </w:rPr>
        <w:t xml:space="preserve">on eritähelepanu üheksanda klassi lõpetajate </w:t>
      </w:r>
      <w:r w:rsidR="6AD4CDA8" w:rsidRPr="00F55D54">
        <w:rPr>
          <w:rFonts w:ascii="Times New Roman" w:hAnsi="Times New Roman" w:cs="Times New Roman"/>
          <w:sz w:val="24"/>
          <w:szCs w:val="24"/>
        </w:rPr>
        <w:t xml:space="preserve">(põhihariduse omandanud isikute) </w:t>
      </w:r>
      <w:r w:rsidRPr="00F55D54">
        <w:rPr>
          <w:rFonts w:ascii="Times New Roman" w:hAnsi="Times New Roman" w:cs="Times New Roman"/>
          <w:sz w:val="24"/>
          <w:szCs w:val="24"/>
        </w:rPr>
        <w:t>edasiõppimise puhul reageerimine. On selge, et üheksanda klassi lõpetajad on õppimiskohustuse mittetäitjad vähemalt kaks suvekuud</w:t>
      </w:r>
      <w:r w:rsidR="009676A2" w:rsidRPr="00F55D54">
        <w:rPr>
          <w:rFonts w:ascii="Times New Roman" w:hAnsi="Times New Roman" w:cs="Times New Roman"/>
          <w:sz w:val="24"/>
          <w:szCs w:val="24"/>
        </w:rPr>
        <w:t xml:space="preserve"> (juuli, august)</w:t>
      </w:r>
      <w:r w:rsidRPr="00F55D54">
        <w:rPr>
          <w:rFonts w:ascii="Times New Roman" w:hAnsi="Times New Roman" w:cs="Times New Roman"/>
          <w:sz w:val="24"/>
          <w:szCs w:val="24"/>
        </w:rPr>
        <w:t xml:space="preserve"> seoses sellega, et lõputunnistus üldjuhul saadakse juunis ning õppijate nimekirja järgmisesse kooli kantakse vastuvõetud õpilased üldjuhul septembri alguses. </w:t>
      </w:r>
      <w:commentRangeStart w:id="16"/>
      <w:r w:rsidR="009676A2" w:rsidRPr="00F55D54">
        <w:rPr>
          <w:rFonts w:ascii="Times New Roman" w:hAnsi="Times New Roman" w:cs="Times New Roman"/>
          <w:sz w:val="24"/>
          <w:szCs w:val="24"/>
        </w:rPr>
        <w:t xml:space="preserve">Et õppimiskohustus eeldab edasi õppimist ning selle tagamist, on siin toodud kindel kuupäev, milleks kohalik omavalitsus peab omalt poolt tagama kõigi põhikooli lõpetajate õppimiskohustuse täitmise. </w:t>
      </w:r>
      <w:commentRangeEnd w:id="16"/>
      <w:r w:rsidR="00833D4B">
        <w:rPr>
          <w:rStyle w:val="Kommentaariviide"/>
          <w:rFonts w:ascii="Calibri" w:eastAsia="Calibri" w:hAnsi="Calibri" w:cs="Calibri"/>
          <w:kern w:val="0"/>
          <w:lang w:eastAsia="et-EE"/>
          <w14:ligatures w14:val="none"/>
        </w:rPr>
        <w:commentReference w:id="16"/>
      </w:r>
      <w:r w:rsidR="009676A2" w:rsidRPr="00F55D54">
        <w:rPr>
          <w:rFonts w:ascii="Times New Roman" w:hAnsi="Times New Roman" w:cs="Times New Roman"/>
          <w:sz w:val="24"/>
          <w:szCs w:val="24"/>
        </w:rPr>
        <w:t>Hariduse infosüsteemi andmetele tuginedes jõu</w:t>
      </w:r>
      <w:r w:rsidR="002758CA" w:rsidRPr="00F55D54">
        <w:rPr>
          <w:rFonts w:ascii="Times New Roman" w:hAnsi="Times New Roman" w:cs="Times New Roman"/>
          <w:sz w:val="24"/>
          <w:szCs w:val="24"/>
        </w:rPr>
        <w:t>avad</w:t>
      </w:r>
      <w:r w:rsidR="009676A2" w:rsidRPr="00F55D54">
        <w:rPr>
          <w:rFonts w:ascii="Times New Roman" w:hAnsi="Times New Roman" w:cs="Times New Roman"/>
          <w:sz w:val="24"/>
          <w:szCs w:val="24"/>
        </w:rPr>
        <w:t xml:space="preserve"> nendest põhikooli lõpetajatest, kes õpiteed peale põhihariduse </w:t>
      </w:r>
      <w:r w:rsidR="6AD4CDA8" w:rsidRPr="00F55D54">
        <w:rPr>
          <w:rFonts w:ascii="Times New Roman" w:hAnsi="Times New Roman" w:cs="Times New Roman"/>
          <w:sz w:val="24"/>
          <w:szCs w:val="24"/>
        </w:rPr>
        <w:t>omandamist</w:t>
      </w:r>
      <w:r w:rsidR="009676A2" w:rsidRPr="00F55D54">
        <w:rPr>
          <w:rFonts w:ascii="Times New Roman" w:hAnsi="Times New Roman" w:cs="Times New Roman"/>
          <w:sz w:val="24"/>
          <w:szCs w:val="24"/>
        </w:rPr>
        <w:t xml:space="preserve"> ei jätkanud, nelja aasta jooksul keskhariduseni vaid 10%. Samuti on </w:t>
      </w:r>
      <w:r w:rsidR="002758CA" w:rsidRPr="00F55D54">
        <w:rPr>
          <w:rFonts w:ascii="Times New Roman" w:hAnsi="Times New Roman" w:cs="Times New Roman"/>
          <w:sz w:val="24"/>
          <w:szCs w:val="24"/>
        </w:rPr>
        <w:t xml:space="preserve">Statistikaameti analüüsi andmetel </w:t>
      </w:r>
      <w:r w:rsidR="009676A2" w:rsidRPr="00F55D54">
        <w:rPr>
          <w:rFonts w:ascii="Times New Roman" w:hAnsi="Times New Roman" w:cs="Times New Roman"/>
          <w:sz w:val="24"/>
          <w:szCs w:val="24"/>
        </w:rPr>
        <w:t>NEET</w:t>
      </w:r>
      <w:commentRangeStart w:id="17"/>
      <w:r w:rsidR="008F5860" w:rsidRPr="00F55D54">
        <w:rPr>
          <w:rStyle w:val="Allmrkuseviide"/>
          <w:rFonts w:ascii="Times New Roman" w:hAnsi="Times New Roman" w:cs="Times New Roman"/>
          <w:sz w:val="24"/>
          <w:szCs w:val="24"/>
        </w:rPr>
        <w:footnoteReference w:id="14"/>
      </w:r>
      <w:commentRangeEnd w:id="17"/>
      <w:r w:rsidR="00581117">
        <w:rPr>
          <w:rStyle w:val="Kommentaariviide"/>
          <w:rFonts w:ascii="Calibri" w:eastAsia="Calibri" w:hAnsi="Calibri" w:cs="Calibri"/>
          <w:kern w:val="0"/>
          <w:lang w:eastAsia="et-EE"/>
          <w14:ligatures w14:val="none"/>
        </w:rPr>
        <w:commentReference w:id="17"/>
      </w:r>
      <w:r w:rsidR="009676A2" w:rsidRPr="00F55D54">
        <w:rPr>
          <w:rFonts w:ascii="Times New Roman" w:hAnsi="Times New Roman" w:cs="Times New Roman"/>
          <w:sz w:val="24"/>
          <w:szCs w:val="24"/>
        </w:rPr>
        <w:t xml:space="preserve"> (ei </w:t>
      </w:r>
      <w:r w:rsidR="009676A2" w:rsidRPr="00F55D54">
        <w:rPr>
          <w:rFonts w:ascii="Times New Roman" w:hAnsi="Times New Roman" w:cs="Times New Roman"/>
          <w:sz w:val="24"/>
          <w:szCs w:val="24"/>
        </w:rPr>
        <w:lastRenderedPageBreak/>
        <w:t>õppes ega tööturul) noore staatusesse jõudmise üks olulisi riskitegureid vaid põhihariduse omandatus. Siin on eesmärk antud sättega toetada eranditult kõiki põhikooli lõpetajaid kohase õppimisvõimaluse leidmisel. Juhul, kui koheselt ei õnnestu jätkata tasemeõppes, on võimalik aastaringselt liituda ettevalmistava õppega</w:t>
      </w:r>
      <w:r w:rsidR="00B36EE0" w:rsidRPr="00F55D54">
        <w:rPr>
          <w:rFonts w:ascii="Times New Roman" w:hAnsi="Times New Roman" w:cs="Times New Roman"/>
          <w:sz w:val="24"/>
          <w:szCs w:val="24"/>
        </w:rPr>
        <w:t xml:space="preserve"> (vt täpsemalt</w:t>
      </w:r>
      <w:r w:rsidR="00E320A2" w:rsidRPr="00F55D54">
        <w:rPr>
          <w:rFonts w:ascii="Times New Roman" w:hAnsi="Times New Roman" w:cs="Times New Roman"/>
          <w:sz w:val="24"/>
          <w:szCs w:val="24"/>
        </w:rPr>
        <w:t xml:space="preserve"> § 3 punktis 8</w:t>
      </w:r>
      <w:r w:rsidR="00B36EE0" w:rsidRPr="00F55D54">
        <w:rPr>
          <w:rFonts w:ascii="Times New Roman" w:hAnsi="Times New Roman" w:cs="Times New Roman"/>
          <w:sz w:val="24"/>
          <w:szCs w:val="24"/>
        </w:rPr>
        <w:t>)</w:t>
      </w:r>
      <w:r w:rsidR="009676A2" w:rsidRPr="00F55D54">
        <w:rPr>
          <w:rFonts w:ascii="Times New Roman" w:hAnsi="Times New Roman" w:cs="Times New Roman"/>
          <w:sz w:val="24"/>
          <w:szCs w:val="24"/>
        </w:rPr>
        <w:t xml:space="preserve">. </w:t>
      </w:r>
    </w:p>
    <w:p w14:paraId="18122041" w14:textId="77777777" w:rsidR="00003229" w:rsidRPr="00F55D54" w:rsidRDefault="00003229" w:rsidP="00F55D54">
      <w:pPr>
        <w:shd w:val="clear" w:color="auto" w:fill="FFFFFF" w:themeFill="background1"/>
        <w:spacing w:after="0" w:line="240" w:lineRule="auto"/>
        <w:jc w:val="both"/>
        <w:rPr>
          <w:rFonts w:ascii="Times New Roman" w:hAnsi="Times New Roman" w:cs="Times New Roman"/>
          <w:sz w:val="24"/>
          <w:szCs w:val="24"/>
        </w:rPr>
      </w:pPr>
    </w:p>
    <w:p w14:paraId="3D2B1680" w14:textId="77777777" w:rsidR="002415BC" w:rsidRDefault="00F63F60" w:rsidP="002415BC">
      <w:pPr>
        <w:shd w:val="clear" w:color="auto" w:fill="FFFFFF" w:themeFill="background1"/>
        <w:spacing w:after="0" w:line="240" w:lineRule="auto"/>
        <w:jc w:val="both"/>
        <w:rPr>
          <w:rFonts w:ascii="Times New Roman" w:eastAsia="Times New Roman" w:hAnsi="Times New Roman" w:cs="Times New Roman"/>
          <w:i/>
          <w:iCs/>
          <w:color w:val="202020"/>
          <w:kern w:val="0"/>
          <w:sz w:val="24"/>
          <w:szCs w:val="24"/>
          <w:lang w:eastAsia="et-EE"/>
          <w14:ligatures w14:val="none"/>
        </w:rPr>
      </w:pPr>
      <w:r w:rsidRPr="00F55D54">
        <w:rPr>
          <w:rFonts w:ascii="Times New Roman" w:hAnsi="Times New Roman" w:cs="Times New Roman"/>
          <w:sz w:val="24"/>
          <w:szCs w:val="24"/>
          <w:shd w:val="clear" w:color="auto" w:fill="FFFFFF"/>
        </w:rPr>
        <w:t xml:space="preserve">Lõikes </w:t>
      </w:r>
      <w:r w:rsidR="00003229" w:rsidRPr="00F55D54">
        <w:rPr>
          <w:rFonts w:ascii="Times New Roman" w:hAnsi="Times New Roman" w:cs="Times New Roman"/>
          <w:sz w:val="24"/>
          <w:szCs w:val="24"/>
          <w:shd w:val="clear" w:color="auto" w:fill="FFFFFF"/>
        </w:rPr>
        <w:t xml:space="preserve">3 </w:t>
      </w:r>
      <w:r w:rsidRPr="00F55D54">
        <w:rPr>
          <w:rFonts w:ascii="Times New Roman" w:hAnsi="Times New Roman" w:cs="Times New Roman"/>
          <w:sz w:val="24"/>
          <w:szCs w:val="24"/>
          <w:shd w:val="clear" w:color="auto" w:fill="FFFFFF"/>
        </w:rPr>
        <w:t xml:space="preserve">sätestatakse - </w:t>
      </w:r>
      <w:r w:rsidR="007D3078" w:rsidRPr="007D3078">
        <w:rPr>
          <w:rFonts w:ascii="Times New Roman" w:eastAsia="Times New Roman" w:hAnsi="Times New Roman" w:cs="Times New Roman"/>
          <w:i/>
          <w:iCs/>
          <w:color w:val="202020"/>
          <w:kern w:val="0"/>
          <w:sz w:val="24"/>
          <w:szCs w:val="24"/>
          <w:lang w:eastAsia="et-EE"/>
          <w14:ligatures w14:val="none"/>
        </w:rPr>
        <w:t>Õppimiskohustusliku isiku elukohajärgne vald või linn toetab vastavalt vajadusele õppimiskohustuslikku isikut, vanemat ja kooli, luues tingimused õppimiskohustuse täitmiseks, sealhulgas:</w:t>
      </w:r>
    </w:p>
    <w:p w14:paraId="5BF58A65" w14:textId="1F027ABB" w:rsidR="007D3078" w:rsidRPr="007D3078" w:rsidRDefault="007D3078" w:rsidP="002415BC">
      <w:pPr>
        <w:shd w:val="clear" w:color="auto" w:fill="FFFFFF" w:themeFill="background1"/>
        <w:spacing w:after="0" w:line="240" w:lineRule="auto"/>
        <w:jc w:val="both"/>
        <w:rPr>
          <w:rFonts w:ascii="Times New Roman" w:eastAsia="Times New Roman" w:hAnsi="Times New Roman" w:cs="Times New Roman"/>
          <w:i/>
          <w:iCs/>
          <w:color w:val="202020"/>
          <w:sz w:val="24"/>
          <w:szCs w:val="24"/>
          <w:lang w:eastAsia="et-EE"/>
        </w:rPr>
      </w:pPr>
      <w:r w:rsidRPr="007D3078">
        <w:rPr>
          <w:rFonts w:ascii="Times New Roman" w:eastAsia="Times New Roman" w:hAnsi="Times New Roman" w:cs="Times New Roman"/>
          <w:i/>
          <w:iCs/>
          <w:color w:val="202020"/>
          <w:kern w:val="0"/>
          <w:sz w:val="24"/>
          <w:szCs w:val="24"/>
          <w:lang w:eastAsia="et-EE"/>
          <w14:ligatures w14:val="none"/>
        </w:rPr>
        <w:t>1) selgitab välja  õppimiskohustuse täitmatajätmise põhjused ja kohased meetmed ning korraldab meetmete rakendamist;</w:t>
      </w:r>
    </w:p>
    <w:p w14:paraId="75CB2592" w14:textId="77777777" w:rsidR="007D3078" w:rsidRPr="007D3078" w:rsidRDefault="007D3078" w:rsidP="002415BC">
      <w:pPr>
        <w:shd w:val="clear" w:color="auto" w:fill="FFFFFF" w:themeFill="background1"/>
        <w:spacing w:after="0" w:line="240" w:lineRule="auto"/>
        <w:jc w:val="both"/>
        <w:rPr>
          <w:rFonts w:ascii="Times New Roman" w:eastAsia="Times New Roman" w:hAnsi="Times New Roman" w:cs="Times New Roman"/>
          <w:i/>
          <w:iCs/>
          <w:color w:val="202020"/>
          <w:sz w:val="24"/>
          <w:szCs w:val="24"/>
          <w:lang w:eastAsia="et-EE"/>
        </w:rPr>
      </w:pPr>
      <w:r w:rsidRPr="007D3078">
        <w:rPr>
          <w:rFonts w:ascii="Times New Roman" w:eastAsia="Times New Roman" w:hAnsi="Times New Roman" w:cs="Times New Roman"/>
          <w:i/>
          <w:iCs/>
          <w:color w:val="202020"/>
          <w:kern w:val="0"/>
          <w:sz w:val="24"/>
          <w:szCs w:val="24"/>
          <w:lang w:eastAsia="et-EE"/>
          <w14:ligatures w14:val="none"/>
        </w:rPr>
        <w:t xml:space="preserve">2) korraldab koolitusi </w:t>
      </w:r>
      <w:r w:rsidRPr="007D3078">
        <w:rPr>
          <w:rFonts w:ascii="Times New Roman" w:eastAsia="Times New Roman" w:hAnsi="Times New Roman" w:cs="Times New Roman"/>
          <w:i/>
          <w:iCs/>
          <w:kern w:val="0"/>
          <w:sz w:val="24"/>
          <w:szCs w:val="24"/>
          <w:lang w:eastAsia="et-EE"/>
          <w14:ligatures w14:val="none"/>
        </w:rPr>
        <w:t xml:space="preserve">ja nõustamist </w:t>
      </w:r>
      <w:r w:rsidRPr="007D3078">
        <w:rPr>
          <w:rFonts w:ascii="Times New Roman" w:eastAsia="Times New Roman" w:hAnsi="Times New Roman" w:cs="Times New Roman"/>
          <w:i/>
          <w:iCs/>
          <w:color w:val="202020"/>
          <w:kern w:val="0"/>
          <w:sz w:val="24"/>
          <w:szCs w:val="24"/>
          <w:lang w:eastAsia="et-EE"/>
          <w14:ligatures w14:val="none"/>
        </w:rPr>
        <w:t>vanematele, kelle lapsed ei täida õppimiskohustust, et toetada neid õppimiskohustuse täitmiseks tingimuste loomisel;</w:t>
      </w:r>
    </w:p>
    <w:p w14:paraId="0D6D4CED" w14:textId="77777777" w:rsidR="007D3078" w:rsidRPr="007D3078" w:rsidRDefault="007D3078" w:rsidP="002415BC">
      <w:pPr>
        <w:spacing w:after="0" w:line="240" w:lineRule="auto"/>
        <w:jc w:val="both"/>
        <w:rPr>
          <w:rFonts w:ascii="Times New Roman" w:eastAsia="Times New Roman" w:hAnsi="Times New Roman" w:cs="Times New Roman"/>
          <w:i/>
          <w:iCs/>
          <w:color w:val="202020"/>
          <w:kern w:val="0"/>
          <w:sz w:val="24"/>
          <w:szCs w:val="24"/>
          <w:lang w:eastAsia="et-EE"/>
          <w14:ligatures w14:val="none"/>
        </w:rPr>
      </w:pPr>
      <w:r w:rsidRPr="007D3078">
        <w:rPr>
          <w:rFonts w:ascii="Times New Roman" w:eastAsia="Times New Roman" w:hAnsi="Times New Roman" w:cs="Times New Roman"/>
          <w:i/>
          <w:iCs/>
          <w:color w:val="202020"/>
          <w:kern w:val="0"/>
          <w:sz w:val="24"/>
          <w:szCs w:val="24"/>
          <w:lang w:eastAsia="et-EE"/>
          <w14:ligatures w14:val="none"/>
        </w:rPr>
        <w:t xml:space="preserve">3) </w:t>
      </w:r>
      <w:r w:rsidRPr="007D3078">
        <w:rPr>
          <w:rFonts w:ascii="Times New Roman" w:hAnsi="Times New Roman" w:cs="Times New Roman"/>
          <w:i/>
          <w:iCs/>
          <w:sz w:val="24"/>
          <w:szCs w:val="24"/>
        </w:rPr>
        <w:t>kehtestab õppimiskohustuse täitmise tagamiseks korra, milles</w:t>
      </w:r>
      <w:r w:rsidRPr="007D3078">
        <w:rPr>
          <w:rFonts w:ascii="Times New Roman" w:eastAsia="Times New Roman" w:hAnsi="Times New Roman" w:cs="Times New Roman"/>
          <w:i/>
          <w:iCs/>
          <w:color w:val="202020"/>
          <w:kern w:val="0"/>
          <w:sz w:val="24"/>
          <w:szCs w:val="24"/>
          <w:lang w:eastAsia="et-EE"/>
          <w14:ligatures w14:val="none"/>
        </w:rPr>
        <w:t xml:space="preserve"> määrab </w:t>
      </w:r>
      <w:bookmarkStart w:id="18" w:name="_Hlk158279060"/>
      <w:r w:rsidRPr="007D3078">
        <w:rPr>
          <w:rFonts w:ascii="Times New Roman" w:eastAsia="Times New Roman" w:hAnsi="Times New Roman" w:cs="Times New Roman"/>
          <w:i/>
          <w:iCs/>
          <w:color w:val="202020"/>
          <w:kern w:val="0"/>
          <w:sz w:val="24"/>
          <w:szCs w:val="24"/>
          <w:lang w:eastAsia="et-EE"/>
          <w14:ligatures w14:val="none"/>
        </w:rPr>
        <w:t xml:space="preserve">ametikoha või </w:t>
      </w:r>
      <w:bookmarkEnd w:id="18"/>
      <w:r w:rsidRPr="007D3078">
        <w:rPr>
          <w:rFonts w:ascii="Times New Roman" w:eastAsia="Times New Roman" w:hAnsi="Times New Roman" w:cs="Times New Roman"/>
          <w:i/>
          <w:iCs/>
          <w:color w:val="202020"/>
          <w:kern w:val="0"/>
          <w:sz w:val="24"/>
          <w:szCs w:val="24"/>
          <w:lang w:eastAsia="et-EE"/>
          <w14:ligatures w14:val="none"/>
        </w:rPr>
        <w:t xml:space="preserve">struktuuriüksuse, mille ülesandeks on rakendada käesoleva paragrahvi punktis 1 nimetatud meetmeid ning meetmete läbiviimisega seonduvate tegevuste korralduse. </w:t>
      </w:r>
    </w:p>
    <w:p w14:paraId="7BCCF477" w14:textId="1B53058C" w:rsidR="00345CFF" w:rsidRPr="00F55D54" w:rsidRDefault="00F63F60" w:rsidP="00F55D54">
      <w:pPr>
        <w:shd w:val="clear" w:color="auto" w:fill="FFFFFF" w:themeFill="background1"/>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shd w:val="clear" w:color="auto" w:fill="FFFFFF"/>
        </w:rPr>
        <w:t>Seega lõikes 2 sätestatakse erinevad meetmed, mida vald või linn vastavalt vajadusele õppimiskohustusliku isiku või vanema suhtes rakendab ja kuidas kooli toetab. Kehtiva regulatsiooni</w:t>
      </w:r>
      <w:r w:rsidR="00645313" w:rsidRPr="00F55D54">
        <w:rPr>
          <w:rFonts w:ascii="Times New Roman" w:hAnsi="Times New Roman" w:cs="Times New Roman"/>
          <w:sz w:val="24"/>
          <w:szCs w:val="24"/>
          <w:shd w:val="clear" w:color="auto" w:fill="FFFFFF"/>
        </w:rPr>
        <w:t>ga võrreldes on sisse toodud täpsustavaid muudatusi</w:t>
      </w:r>
      <w:r w:rsidRPr="00F55D54">
        <w:rPr>
          <w:rFonts w:ascii="Times New Roman" w:hAnsi="Times New Roman" w:cs="Times New Roman"/>
          <w:sz w:val="24"/>
          <w:szCs w:val="24"/>
          <w:shd w:val="clear" w:color="auto" w:fill="FFFFFF"/>
        </w:rPr>
        <w:t>. Ka kehtivas regulatsioonis (vt põhikooli- ja gümnaasiumiseaduse § 13 lõike 1 punkti 1) nähakse samasisuline kohustus ette</w:t>
      </w:r>
      <w:r w:rsidR="00645313" w:rsidRPr="00F55D54">
        <w:rPr>
          <w:rFonts w:ascii="Times New Roman" w:hAnsi="Times New Roman" w:cs="Times New Roman"/>
          <w:sz w:val="24"/>
          <w:szCs w:val="24"/>
          <w:shd w:val="clear" w:color="auto" w:fill="FFFFFF"/>
        </w:rPr>
        <w:t>, kuid käesolevas regulatsioonis on kirjeldatud kõigepealt vajadus selgitada välja õppimiskohustuse täitmata jätmise põhjused ning sellest tulenevalt rakendada kohaseid meetmeid. Vajalik on rõhutada, et meetmete rakendamise subjekt võib olla õpetaja (nt vajalikud on täiendavad oskused, nõustamine, mentor, abiõpetaja vm), lapsevanem (vanemlikud oskused, nõustamisvajadus vm teenus) või siis õppimiskohustuslik laps ise</w:t>
      </w:r>
      <w:r w:rsidRPr="00F55D54">
        <w:rPr>
          <w:rFonts w:ascii="Times New Roman" w:hAnsi="Times New Roman" w:cs="Times New Roman"/>
          <w:sz w:val="24"/>
          <w:szCs w:val="24"/>
          <w:shd w:val="clear" w:color="auto" w:fill="FFFFFF"/>
        </w:rPr>
        <w:t>.</w:t>
      </w:r>
      <w:r w:rsidR="00645313" w:rsidRPr="00F55D54">
        <w:rPr>
          <w:rFonts w:ascii="Times New Roman" w:hAnsi="Times New Roman" w:cs="Times New Roman"/>
          <w:sz w:val="24"/>
          <w:szCs w:val="24"/>
          <w:shd w:val="clear" w:color="auto" w:fill="FFFFFF"/>
        </w:rPr>
        <w:t xml:space="preserve"> Tuginedes Eesti Linnade ja Valdade </w:t>
      </w:r>
      <w:r w:rsidR="009325E7" w:rsidRPr="00F55D54">
        <w:rPr>
          <w:rFonts w:ascii="Times New Roman" w:hAnsi="Times New Roman" w:cs="Times New Roman"/>
          <w:sz w:val="24"/>
          <w:szCs w:val="24"/>
          <w:shd w:val="clear" w:color="auto" w:fill="FFFFFF"/>
        </w:rPr>
        <w:t xml:space="preserve">Liidu </w:t>
      </w:r>
      <w:r w:rsidR="00645313" w:rsidRPr="00F55D54">
        <w:rPr>
          <w:rFonts w:ascii="Times New Roman" w:hAnsi="Times New Roman" w:cs="Times New Roman"/>
          <w:sz w:val="24"/>
          <w:szCs w:val="24"/>
          <w:shd w:val="clear" w:color="auto" w:fill="FFFFFF"/>
        </w:rPr>
        <w:t xml:space="preserve">tagasisidele seni rakendatud praktikast, on juhtumite variatiivsus suur ning seega pole seaduse tasandil võimalik ega põhjendatud meetmete loetelu kirjeldamine, mida kohalik omavalitsus rakendama peaks. </w:t>
      </w:r>
      <w:r w:rsidR="00285A29" w:rsidRPr="00F55D54">
        <w:rPr>
          <w:rFonts w:ascii="Times New Roman" w:hAnsi="Times New Roman" w:cs="Times New Roman"/>
          <w:sz w:val="24"/>
          <w:szCs w:val="24"/>
          <w:shd w:val="clear" w:color="auto" w:fill="FFFFFF"/>
        </w:rPr>
        <w:t>Lahendused on juhtumipõhised ning tulenevad omavalitsuse võimalustest ning piirkonnas olemasolevatest ressurssidest.</w:t>
      </w:r>
      <w:r w:rsidR="00874C08" w:rsidRPr="00F55D54">
        <w:rPr>
          <w:rFonts w:ascii="Times New Roman" w:hAnsi="Times New Roman" w:cs="Times New Roman"/>
          <w:sz w:val="24"/>
          <w:szCs w:val="24"/>
          <w:shd w:val="clear" w:color="auto" w:fill="FFFFFF"/>
        </w:rPr>
        <w:t xml:space="preserve"> </w:t>
      </w:r>
      <w:r w:rsidR="001E27DF" w:rsidRPr="00F55D54">
        <w:rPr>
          <w:rFonts w:ascii="Times New Roman" w:hAnsi="Times New Roman" w:cs="Times New Roman"/>
          <w:sz w:val="24"/>
          <w:szCs w:val="24"/>
          <w:shd w:val="clear" w:color="auto" w:fill="FFFFFF"/>
        </w:rPr>
        <w:t>Punkti 2 on võrreldes kehtiva regulatsiooniga (vt põhikooli- ja gümnaasiumiseaduse § 13 lõike 1 punkti 2)</w:t>
      </w:r>
      <w:r w:rsidR="000C2979" w:rsidRPr="00F55D54">
        <w:rPr>
          <w:rFonts w:ascii="Times New Roman" w:hAnsi="Times New Roman" w:cs="Times New Roman"/>
          <w:sz w:val="24"/>
          <w:szCs w:val="24"/>
          <w:shd w:val="clear" w:color="auto" w:fill="FFFFFF"/>
        </w:rPr>
        <w:t xml:space="preserve"> täiendatud nõustamise ülesandega. </w:t>
      </w:r>
      <w:r w:rsidR="001E27DF" w:rsidRPr="00F55D54">
        <w:rPr>
          <w:rFonts w:ascii="Times New Roman" w:hAnsi="Times New Roman" w:cs="Times New Roman"/>
          <w:sz w:val="24"/>
          <w:szCs w:val="24"/>
          <w:shd w:val="clear" w:color="auto" w:fill="FFFFFF"/>
        </w:rPr>
        <w:t xml:space="preserve"> </w:t>
      </w:r>
      <w:r w:rsidR="00CC7417" w:rsidRPr="00F55D54">
        <w:rPr>
          <w:rFonts w:ascii="Times New Roman" w:hAnsi="Times New Roman" w:cs="Times New Roman"/>
          <w:sz w:val="24"/>
          <w:szCs w:val="24"/>
          <w:shd w:val="clear" w:color="auto" w:fill="FFFFFF"/>
        </w:rPr>
        <w:t xml:space="preserve">Punktis 3 sätestatu on ka osaliselt juba kehtiva regulatsiooni läbi valdade ja linnade poolt </w:t>
      </w:r>
      <w:r w:rsidR="00747DC1" w:rsidRPr="00F55D54">
        <w:rPr>
          <w:rFonts w:ascii="Times New Roman" w:hAnsi="Times New Roman" w:cs="Times New Roman"/>
          <w:sz w:val="24"/>
          <w:szCs w:val="24"/>
          <w:shd w:val="clear" w:color="auto" w:fill="FFFFFF"/>
        </w:rPr>
        <w:t>seni</w:t>
      </w:r>
      <w:r w:rsidR="00BB5095" w:rsidRPr="00F55D54">
        <w:rPr>
          <w:rFonts w:ascii="Times New Roman" w:hAnsi="Times New Roman" w:cs="Times New Roman"/>
          <w:sz w:val="24"/>
          <w:szCs w:val="24"/>
          <w:shd w:val="clear" w:color="auto" w:fill="FFFFFF"/>
        </w:rPr>
        <w:t xml:space="preserve"> </w:t>
      </w:r>
      <w:r w:rsidR="00747DC1" w:rsidRPr="00F55D54">
        <w:rPr>
          <w:rFonts w:ascii="Times New Roman" w:hAnsi="Times New Roman" w:cs="Times New Roman"/>
          <w:sz w:val="24"/>
          <w:szCs w:val="24"/>
          <w:shd w:val="clear" w:color="auto" w:fill="FFFFFF"/>
        </w:rPr>
        <w:t>täidetud</w:t>
      </w:r>
      <w:r w:rsidR="00BB5095" w:rsidRPr="00F55D54">
        <w:rPr>
          <w:rFonts w:ascii="Times New Roman" w:hAnsi="Times New Roman" w:cs="Times New Roman"/>
          <w:sz w:val="24"/>
          <w:szCs w:val="24"/>
          <w:shd w:val="clear" w:color="auto" w:fill="FFFFFF"/>
        </w:rPr>
        <w:t xml:space="preserve"> ülesanne</w:t>
      </w:r>
      <w:r w:rsidR="00CC7417" w:rsidRPr="00F55D54">
        <w:rPr>
          <w:rFonts w:ascii="Times New Roman" w:hAnsi="Times New Roman" w:cs="Times New Roman"/>
          <w:sz w:val="24"/>
          <w:szCs w:val="24"/>
          <w:shd w:val="clear" w:color="auto" w:fill="FFFFFF"/>
        </w:rPr>
        <w:t xml:space="preserve">. Nimelt peab juba täna olema määratud isik või struktuurüksus, kes õppimiskohustuse täitmise tagamise ülesannetega tegeleb. Otstarbekas oli siiski nimetatud ülesanne paigutada senisest punktist 1 (põhikooli- ja gümnaasiumiseaduse § 13 lõike 1 punkt 1) eraldi punkti ning rõhutada, et vald või linn peab kehtestama õppimiskohustuse täitmise tagamise korra, mille üheks elemendiks on ametikoha või struktuurüksuse määramine (korras nimetamine), kelle ülesandeks on käesoleva lõike punktis 1 nimetatud meetmeid rakendada. </w:t>
      </w:r>
      <w:r w:rsidR="000B591D" w:rsidRPr="00F55D54">
        <w:rPr>
          <w:rFonts w:ascii="Times New Roman" w:hAnsi="Times New Roman" w:cs="Times New Roman"/>
          <w:sz w:val="24"/>
          <w:szCs w:val="24"/>
          <w:shd w:val="clear" w:color="auto" w:fill="FFFFFF"/>
        </w:rPr>
        <w:t>Eraldiseisva korra kehtestamise</w:t>
      </w:r>
      <w:r w:rsidR="00CC7417" w:rsidRPr="00F55D54">
        <w:rPr>
          <w:rFonts w:ascii="Times New Roman" w:hAnsi="Times New Roman" w:cs="Times New Roman"/>
          <w:sz w:val="24"/>
          <w:szCs w:val="24"/>
          <w:shd w:val="clear" w:color="auto" w:fill="FFFFFF"/>
        </w:rPr>
        <w:t xml:space="preserve"> </w:t>
      </w:r>
      <w:r w:rsidR="000B591D" w:rsidRPr="00F55D54">
        <w:rPr>
          <w:rFonts w:ascii="Times New Roman" w:hAnsi="Times New Roman" w:cs="Times New Roman"/>
          <w:sz w:val="24"/>
          <w:szCs w:val="24"/>
          <w:shd w:val="clear" w:color="auto" w:fill="FFFFFF"/>
        </w:rPr>
        <w:t xml:space="preserve">ülesandeks </w:t>
      </w:r>
      <w:r w:rsidR="00CC7417" w:rsidRPr="00F55D54">
        <w:rPr>
          <w:rFonts w:ascii="Times New Roman" w:hAnsi="Times New Roman" w:cs="Times New Roman"/>
          <w:sz w:val="24"/>
          <w:szCs w:val="24"/>
          <w:shd w:val="clear" w:color="auto" w:fill="FFFFFF"/>
        </w:rPr>
        <w:t xml:space="preserve">on näha ette ka meetme läbiviimisega seonduvate tegevuste korraldus. </w:t>
      </w:r>
      <w:r w:rsidR="007E6781" w:rsidRPr="00F55D54">
        <w:rPr>
          <w:rFonts w:ascii="Times New Roman" w:hAnsi="Times New Roman" w:cs="Times New Roman"/>
          <w:sz w:val="24"/>
          <w:szCs w:val="24"/>
          <w:shd w:val="clear" w:color="auto" w:fill="FFFFFF"/>
        </w:rPr>
        <w:t xml:space="preserve">Eelnõu rakendamiseks koostab Haridus- ja Teadusministeerium ka eraldiseisva tugimaterjali, mis kohaliku omavalitsuse seniseid praktikaid koondab ning pakub välja võimalikud meetmete rakendusmudelid. </w:t>
      </w:r>
    </w:p>
    <w:p w14:paraId="3F363114" w14:textId="77777777" w:rsidR="00A115B2" w:rsidRPr="00F55D54" w:rsidRDefault="00A115B2" w:rsidP="00F55D54">
      <w:pPr>
        <w:shd w:val="clear" w:color="auto" w:fill="FFFFFF" w:themeFill="background1"/>
        <w:spacing w:after="0" w:line="240" w:lineRule="auto"/>
        <w:jc w:val="both"/>
        <w:rPr>
          <w:rFonts w:ascii="Times New Roman" w:hAnsi="Times New Roman" w:cs="Times New Roman"/>
          <w:sz w:val="24"/>
          <w:szCs w:val="24"/>
        </w:rPr>
      </w:pPr>
    </w:p>
    <w:p w14:paraId="79EDCC11" w14:textId="5BDBC55E" w:rsidR="00A115B2" w:rsidRPr="00F55D54" w:rsidRDefault="00A115B2" w:rsidP="00F55D54">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F55D54">
        <w:rPr>
          <w:rFonts w:ascii="Times New Roman" w:hAnsi="Times New Roman" w:cs="Times New Roman"/>
          <w:sz w:val="24"/>
          <w:szCs w:val="24"/>
          <w:shd w:val="clear" w:color="auto" w:fill="FFFFFF"/>
        </w:rPr>
        <w:t xml:space="preserve">Lõikes 4 sätestatakse </w:t>
      </w:r>
      <w:r w:rsidR="009325E7" w:rsidRPr="00F55D54">
        <w:rPr>
          <w:rFonts w:ascii="Times New Roman" w:hAnsi="Times New Roman" w:cs="Times New Roman"/>
          <w:sz w:val="24"/>
          <w:szCs w:val="24"/>
          <w:shd w:val="clear" w:color="auto" w:fill="FFFFFF"/>
        </w:rPr>
        <w:t>–</w:t>
      </w:r>
      <w:r w:rsidR="007D3078" w:rsidRPr="007D3078">
        <w:rPr>
          <w:rFonts w:ascii="Times New Roman" w:eastAsia="Times New Roman" w:hAnsi="Times New Roman" w:cs="Times New Roman"/>
          <w:color w:val="202020"/>
          <w:kern w:val="0"/>
          <w:sz w:val="24"/>
          <w:szCs w:val="24"/>
          <w:lang w:eastAsia="et-EE"/>
          <w14:ligatures w14:val="none"/>
        </w:rPr>
        <w:t xml:space="preserve"> </w:t>
      </w:r>
      <w:r w:rsidR="007D3078" w:rsidRPr="007D3078">
        <w:rPr>
          <w:rFonts w:ascii="Times New Roman" w:eastAsia="Times New Roman" w:hAnsi="Times New Roman" w:cs="Times New Roman"/>
          <w:i/>
          <w:iCs/>
          <w:color w:val="202020"/>
          <w:kern w:val="0"/>
          <w:sz w:val="24"/>
          <w:szCs w:val="24"/>
          <w:lang w:eastAsia="et-EE"/>
          <w14:ligatures w14:val="none"/>
        </w:rPr>
        <w:t>Valla- või linnavalitsus avaldab käesoleva paragrahvi lõike 3 punktis 3 nimetatud korra ja korras määratud ametikoha või struktuurüksuse kontaktandmed asutuse veebilehel.</w:t>
      </w:r>
      <w:r w:rsidR="007D3078">
        <w:rPr>
          <w:rFonts w:ascii="Times New Roman" w:eastAsia="Times New Roman" w:hAnsi="Times New Roman" w:cs="Times New Roman"/>
          <w:color w:val="202020"/>
          <w:kern w:val="0"/>
          <w:sz w:val="24"/>
          <w:szCs w:val="24"/>
          <w:lang w:eastAsia="et-EE"/>
          <w14:ligatures w14:val="none"/>
        </w:rPr>
        <w:t xml:space="preserve"> </w:t>
      </w:r>
      <w:r w:rsidR="004947BE" w:rsidRPr="00F55D54">
        <w:rPr>
          <w:rFonts w:ascii="Times New Roman" w:eastAsia="Times New Roman" w:hAnsi="Times New Roman" w:cs="Times New Roman"/>
          <w:kern w:val="0"/>
          <w:sz w:val="24"/>
          <w:szCs w:val="24"/>
          <w:lang w:eastAsia="et-EE"/>
          <w14:ligatures w14:val="none"/>
        </w:rPr>
        <w:t xml:space="preserve">Tegemist on uue regulatsiooniga, mis kohustab valla- või linnavalitsust avaldama asutuse veebilehel eelmises lõikes nimetatud õppimiskohustuse täitmise tagamisega tegeleva ametikoha või struktuurüksuse kontaktandmed. See on vajalik selleks, et praktikas ei peaks asjaosaliselt otsima vajalikke kontakte valla või linna vastavast õigusaktist. </w:t>
      </w:r>
    </w:p>
    <w:p w14:paraId="2FDA6706" w14:textId="77777777" w:rsidR="006D3BF3" w:rsidRPr="00F55D54" w:rsidRDefault="006D3BF3" w:rsidP="00F55D54">
      <w:pPr>
        <w:shd w:val="clear" w:color="auto" w:fill="FFFFFF" w:themeFill="background1"/>
        <w:spacing w:after="0" w:line="240" w:lineRule="auto"/>
        <w:jc w:val="both"/>
        <w:rPr>
          <w:rFonts w:ascii="Times New Roman" w:eastAsia="Times New Roman" w:hAnsi="Times New Roman" w:cs="Times New Roman"/>
          <w:sz w:val="24"/>
          <w:szCs w:val="24"/>
          <w:lang w:eastAsia="et-EE"/>
        </w:rPr>
      </w:pPr>
    </w:p>
    <w:p w14:paraId="5EB0B961" w14:textId="36329D13" w:rsidR="009325E7" w:rsidRPr="00F55D54" w:rsidRDefault="006D3BF3" w:rsidP="00F55D54">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F55D54">
        <w:rPr>
          <w:rFonts w:ascii="Times New Roman" w:eastAsia="Times New Roman" w:hAnsi="Times New Roman" w:cs="Times New Roman"/>
          <w:kern w:val="0"/>
          <w:sz w:val="24"/>
          <w:szCs w:val="24"/>
          <w:lang w:eastAsia="et-EE"/>
          <w14:ligatures w14:val="none"/>
        </w:rPr>
        <w:t xml:space="preserve">Lõikes 5 sätestatakse, </w:t>
      </w:r>
      <w:r w:rsidRPr="007D3078">
        <w:rPr>
          <w:rFonts w:ascii="Times New Roman" w:eastAsia="Times New Roman" w:hAnsi="Times New Roman" w:cs="Times New Roman"/>
          <w:kern w:val="0"/>
          <w:sz w:val="24"/>
          <w:szCs w:val="24"/>
          <w:lang w:eastAsia="et-EE"/>
          <w14:ligatures w14:val="none"/>
        </w:rPr>
        <w:t>e</w:t>
      </w:r>
      <w:r w:rsidR="007D3078" w:rsidRPr="007D3078">
        <w:rPr>
          <w:rFonts w:ascii="Times New Roman" w:eastAsia="Times New Roman" w:hAnsi="Times New Roman" w:cs="Times New Roman"/>
          <w:kern w:val="0"/>
          <w:sz w:val="24"/>
          <w:szCs w:val="24"/>
          <w:lang w:eastAsia="et-EE"/>
          <w14:ligatures w14:val="none"/>
        </w:rPr>
        <w:t>t</w:t>
      </w:r>
      <w:r w:rsidR="009325E7" w:rsidRPr="007D3078">
        <w:rPr>
          <w:rFonts w:ascii="Times New Roman" w:eastAsia="Times New Roman" w:hAnsi="Times New Roman" w:cs="Times New Roman"/>
          <w:kern w:val="0"/>
          <w:sz w:val="24"/>
          <w:szCs w:val="24"/>
          <w:lang w:eastAsia="et-EE"/>
          <w14:ligatures w14:val="none"/>
        </w:rPr>
        <w:t xml:space="preserve"> </w:t>
      </w:r>
      <w:r w:rsidR="007D3078">
        <w:rPr>
          <w:rFonts w:ascii="Times New Roman" w:eastAsia="Times New Roman" w:hAnsi="Times New Roman" w:cs="Times New Roman"/>
          <w:i/>
          <w:iCs/>
          <w:color w:val="202020"/>
          <w:kern w:val="0"/>
          <w:sz w:val="24"/>
          <w:szCs w:val="24"/>
          <w:lang w:eastAsia="et-EE"/>
          <w14:ligatures w14:val="none"/>
        </w:rPr>
        <w:t>k</w:t>
      </w:r>
      <w:r w:rsidR="007D3078" w:rsidRPr="007D3078">
        <w:rPr>
          <w:rFonts w:ascii="Times New Roman" w:eastAsia="Times New Roman" w:hAnsi="Times New Roman" w:cs="Times New Roman"/>
          <w:i/>
          <w:iCs/>
          <w:color w:val="202020"/>
          <w:kern w:val="0"/>
          <w:sz w:val="24"/>
          <w:szCs w:val="24"/>
          <w:lang w:eastAsia="et-EE"/>
          <w14:ligatures w14:val="none"/>
        </w:rPr>
        <w:t xml:space="preserve">ui õppimiskohustuse täitmist takistab isiku abivajadus lastekaitseseaduse või sotsiaalhoolekande seaduse tähenduses, tagab vald või linn isiku </w:t>
      </w:r>
      <w:r w:rsidR="007D3078" w:rsidRPr="007D3078">
        <w:rPr>
          <w:rFonts w:ascii="Times New Roman" w:eastAsia="Times New Roman" w:hAnsi="Times New Roman" w:cs="Times New Roman"/>
          <w:i/>
          <w:iCs/>
          <w:color w:val="202020"/>
          <w:kern w:val="0"/>
          <w:sz w:val="24"/>
          <w:szCs w:val="24"/>
          <w:lang w:eastAsia="et-EE"/>
          <w14:ligatures w14:val="none"/>
        </w:rPr>
        <w:lastRenderedPageBreak/>
        <w:t xml:space="preserve">abistamise lastekaitseseaduses või sotsiaalhoolekande seaduses sätestatud korras. Õpilasele toe osutamisel teavitab õpilase elukohajärgne valla- või linnavalitsus kooli. </w:t>
      </w:r>
      <w:r w:rsidR="00792FC8" w:rsidRPr="00F55D54">
        <w:rPr>
          <w:rFonts w:ascii="Times New Roman" w:eastAsia="Times New Roman" w:hAnsi="Times New Roman" w:cs="Times New Roman"/>
          <w:kern w:val="0"/>
          <w:sz w:val="24"/>
          <w:szCs w:val="24"/>
          <w:lang w:eastAsia="et-EE"/>
          <w14:ligatures w14:val="none"/>
        </w:rPr>
        <w:t>Õppimiskohustuse mittetäitmisel on iga juhtumi puhul erinev(</w:t>
      </w:r>
      <w:proofErr w:type="spellStart"/>
      <w:r w:rsidR="00792FC8" w:rsidRPr="00F55D54">
        <w:rPr>
          <w:rFonts w:ascii="Times New Roman" w:eastAsia="Times New Roman" w:hAnsi="Times New Roman" w:cs="Times New Roman"/>
          <w:kern w:val="0"/>
          <w:sz w:val="24"/>
          <w:szCs w:val="24"/>
          <w:lang w:eastAsia="et-EE"/>
          <w14:ligatures w14:val="none"/>
        </w:rPr>
        <w:t>ad</w:t>
      </w:r>
      <w:proofErr w:type="spellEnd"/>
      <w:r w:rsidR="00792FC8" w:rsidRPr="00F55D54">
        <w:rPr>
          <w:rFonts w:ascii="Times New Roman" w:eastAsia="Times New Roman" w:hAnsi="Times New Roman" w:cs="Times New Roman"/>
          <w:kern w:val="0"/>
          <w:sz w:val="24"/>
          <w:szCs w:val="24"/>
          <w:lang w:eastAsia="et-EE"/>
          <w14:ligatures w14:val="none"/>
        </w:rPr>
        <w:t>) põhjus(</w:t>
      </w:r>
      <w:proofErr w:type="spellStart"/>
      <w:r w:rsidR="00792FC8" w:rsidRPr="00F55D54">
        <w:rPr>
          <w:rFonts w:ascii="Times New Roman" w:eastAsia="Times New Roman" w:hAnsi="Times New Roman" w:cs="Times New Roman"/>
          <w:kern w:val="0"/>
          <w:sz w:val="24"/>
          <w:szCs w:val="24"/>
          <w:lang w:eastAsia="et-EE"/>
          <w14:ligatures w14:val="none"/>
        </w:rPr>
        <w:t>ed</w:t>
      </w:r>
      <w:proofErr w:type="spellEnd"/>
      <w:r w:rsidR="00792FC8" w:rsidRPr="00F55D54">
        <w:rPr>
          <w:rFonts w:ascii="Times New Roman" w:eastAsia="Times New Roman" w:hAnsi="Times New Roman" w:cs="Times New Roman"/>
          <w:kern w:val="0"/>
          <w:sz w:val="24"/>
          <w:szCs w:val="24"/>
          <w:lang w:eastAsia="et-EE"/>
          <w14:ligatures w14:val="none"/>
        </w:rPr>
        <w:t xml:space="preserve">) ning meetmeid tuleb rakendada vastavalt ilmnenud põhjusele. </w:t>
      </w:r>
      <w:r w:rsidR="009325E7" w:rsidRPr="00F55D54">
        <w:rPr>
          <w:rFonts w:ascii="Times New Roman" w:eastAsia="Times New Roman" w:hAnsi="Times New Roman" w:cs="Times New Roman"/>
          <w:kern w:val="0"/>
          <w:sz w:val="24"/>
          <w:szCs w:val="24"/>
          <w:lang w:eastAsia="et-EE"/>
          <w14:ligatures w14:val="none"/>
        </w:rPr>
        <w:t xml:space="preserve">Antud muudatuse eesmärk on </w:t>
      </w:r>
      <w:r w:rsidR="00792FC8" w:rsidRPr="00F55D54">
        <w:rPr>
          <w:rFonts w:ascii="Times New Roman" w:eastAsia="Times New Roman" w:hAnsi="Times New Roman" w:cs="Times New Roman"/>
          <w:kern w:val="0"/>
          <w:sz w:val="24"/>
          <w:szCs w:val="24"/>
          <w:lang w:eastAsia="et-EE"/>
          <w14:ligatures w14:val="none"/>
        </w:rPr>
        <w:t xml:space="preserve">näidata ära seos – </w:t>
      </w:r>
      <w:r w:rsidR="009325E7" w:rsidRPr="00F55D54">
        <w:rPr>
          <w:rFonts w:ascii="Times New Roman" w:eastAsia="Times New Roman" w:hAnsi="Times New Roman" w:cs="Times New Roman"/>
          <w:kern w:val="0"/>
          <w:sz w:val="24"/>
          <w:szCs w:val="24"/>
          <w:lang w:eastAsia="et-EE"/>
          <w14:ligatures w14:val="none"/>
        </w:rPr>
        <w:t>kui</w:t>
      </w:r>
      <w:r w:rsidR="00792FC8" w:rsidRPr="00F55D54">
        <w:rPr>
          <w:rFonts w:ascii="Times New Roman" w:eastAsia="Times New Roman" w:hAnsi="Times New Roman" w:cs="Times New Roman"/>
          <w:kern w:val="0"/>
          <w:sz w:val="24"/>
          <w:szCs w:val="24"/>
          <w:lang w:eastAsia="et-EE"/>
          <w14:ligatures w14:val="none"/>
        </w:rPr>
        <w:t xml:space="preserve"> õppimiskohustuse mittetäitmise taga on lapse abivajadus lastekaitseseaduse või sotsiaalhoolekande seaduse tähenduses, siis tuleb rakendada ka meetmeid vastavalt nendele õigusaktidele. Nii näiteks on lastekaitseseaduse § 17 kohaselt kohaliku omavalitsuse ülesanne lapse õigusi ja heaolu tagavate programmide ja projektide väljatöötamine ning nende rakendamine oma haldusterritooriumil last ohustavate riskide ennetamiseks ja vähendamiseks</w:t>
      </w:r>
      <w:r w:rsidR="009D3CA5" w:rsidRPr="00F55D54">
        <w:rPr>
          <w:rFonts w:ascii="Times New Roman" w:eastAsia="Times New Roman" w:hAnsi="Times New Roman" w:cs="Times New Roman"/>
          <w:kern w:val="0"/>
          <w:sz w:val="24"/>
          <w:szCs w:val="24"/>
          <w:lang w:eastAsia="et-EE"/>
          <w14:ligatures w14:val="none"/>
        </w:rPr>
        <w:t xml:space="preserve">. Samuti on oluline igast </w:t>
      </w:r>
      <w:r w:rsidR="00792FC8" w:rsidRPr="00F55D54">
        <w:rPr>
          <w:rFonts w:ascii="Times New Roman" w:eastAsia="Times New Roman" w:hAnsi="Times New Roman" w:cs="Times New Roman"/>
          <w:kern w:val="0"/>
          <w:sz w:val="24"/>
          <w:szCs w:val="24"/>
          <w:lang w:eastAsia="et-EE"/>
          <w14:ligatures w14:val="none"/>
        </w:rPr>
        <w:t>abivajavast lapsest teada saamisel viivitamata lapse abivajaduse hindamine ja lapse abistamiseks meetmete pakkumine</w:t>
      </w:r>
      <w:r w:rsidR="009D3CA5" w:rsidRPr="00F55D54">
        <w:rPr>
          <w:rFonts w:ascii="Times New Roman" w:eastAsia="Times New Roman" w:hAnsi="Times New Roman" w:cs="Times New Roman"/>
          <w:kern w:val="0"/>
          <w:sz w:val="24"/>
          <w:szCs w:val="24"/>
          <w:lang w:eastAsia="et-EE"/>
          <w14:ligatures w14:val="none"/>
        </w:rPr>
        <w:t xml:space="preserve">. </w:t>
      </w:r>
      <w:r w:rsidR="00DD7980" w:rsidRPr="00F55D54">
        <w:rPr>
          <w:rFonts w:ascii="Times New Roman" w:eastAsia="Times New Roman" w:hAnsi="Times New Roman" w:cs="Times New Roman"/>
          <w:kern w:val="0"/>
          <w:sz w:val="24"/>
          <w:szCs w:val="24"/>
          <w:lang w:eastAsia="et-EE"/>
          <w14:ligatures w14:val="none"/>
        </w:rPr>
        <w:t>2024</w:t>
      </w:r>
      <w:r w:rsidR="009D3CA5" w:rsidRPr="00F55D54">
        <w:rPr>
          <w:rFonts w:ascii="Times New Roman" w:eastAsia="Times New Roman" w:hAnsi="Times New Roman" w:cs="Times New Roman"/>
          <w:kern w:val="0"/>
          <w:sz w:val="24"/>
          <w:szCs w:val="24"/>
          <w:lang w:eastAsia="et-EE"/>
          <w14:ligatures w14:val="none"/>
        </w:rPr>
        <w:t>. aasta veebruaris</w:t>
      </w:r>
      <w:r w:rsidR="00DD7980" w:rsidRPr="00F55D54">
        <w:rPr>
          <w:rFonts w:ascii="Times New Roman" w:eastAsia="Times New Roman" w:hAnsi="Times New Roman" w:cs="Times New Roman"/>
          <w:kern w:val="0"/>
          <w:sz w:val="24"/>
          <w:szCs w:val="24"/>
          <w:lang w:eastAsia="et-EE"/>
          <w14:ligatures w14:val="none"/>
        </w:rPr>
        <w:t xml:space="preserve"> Haridus- ja Teadusministeeriumile kooskõlastamiseks edastatud lastekaitseseaduse ja teiste seaduste muutmise seaduse eelnõu</w:t>
      </w:r>
      <w:r w:rsidR="00DD7980" w:rsidRPr="00F55D54">
        <w:rPr>
          <w:rStyle w:val="Allmrkuseviide"/>
          <w:rFonts w:ascii="Times New Roman" w:eastAsia="Times New Roman" w:hAnsi="Times New Roman" w:cs="Times New Roman"/>
          <w:kern w:val="0"/>
          <w:sz w:val="24"/>
          <w:szCs w:val="24"/>
          <w:lang w:eastAsia="et-EE"/>
          <w14:ligatures w14:val="none"/>
        </w:rPr>
        <w:footnoteReference w:id="15"/>
      </w:r>
      <w:r w:rsidR="00DD7980" w:rsidRPr="00F55D54">
        <w:rPr>
          <w:rFonts w:ascii="Times New Roman" w:eastAsia="Times New Roman" w:hAnsi="Times New Roman" w:cs="Times New Roman"/>
          <w:kern w:val="0"/>
          <w:sz w:val="24"/>
          <w:szCs w:val="24"/>
          <w:lang w:eastAsia="et-EE"/>
          <w14:ligatures w14:val="none"/>
        </w:rPr>
        <w:t xml:space="preserve"> näeb ette, et lastekaitseseadust täiendatakse viisil, et </w:t>
      </w:r>
      <w:r w:rsidR="00DF5B24" w:rsidRPr="00F55D54">
        <w:rPr>
          <w:rFonts w:ascii="Times New Roman" w:eastAsia="Times New Roman" w:hAnsi="Times New Roman" w:cs="Times New Roman"/>
          <w:kern w:val="0"/>
          <w:sz w:val="24"/>
          <w:szCs w:val="24"/>
          <w:lang w:eastAsia="et-EE"/>
          <w14:ligatures w14:val="none"/>
        </w:rPr>
        <w:t>lastega töötavatelt isikutelt (</w:t>
      </w:r>
      <w:proofErr w:type="spellStart"/>
      <w:r w:rsidR="00DF5B24" w:rsidRPr="00F55D54">
        <w:rPr>
          <w:rFonts w:ascii="Times New Roman" w:eastAsia="Times New Roman" w:hAnsi="Times New Roman" w:cs="Times New Roman"/>
          <w:kern w:val="0"/>
          <w:sz w:val="24"/>
          <w:szCs w:val="24"/>
          <w:lang w:eastAsia="et-EE"/>
          <w14:ligatures w14:val="none"/>
        </w:rPr>
        <w:t>LasteKS</w:t>
      </w:r>
      <w:proofErr w:type="spellEnd"/>
      <w:r w:rsidR="00DF5B24" w:rsidRPr="00F55D54">
        <w:rPr>
          <w:rFonts w:ascii="Times New Roman" w:eastAsia="Times New Roman" w:hAnsi="Times New Roman" w:cs="Times New Roman"/>
          <w:kern w:val="0"/>
          <w:sz w:val="24"/>
          <w:szCs w:val="24"/>
          <w:lang w:eastAsia="et-EE"/>
          <w14:ligatures w14:val="none"/>
        </w:rPr>
        <w:t xml:space="preserve"> § 18 lg 2), kellel oma kutse või erialast ja tööülesannetest tulenevalt on võimalus ning ka professionaalsed oskused märgata lapse võimalikku abivajadust, võib oodata tavapärasest suuremat tähelepanelikkust abivajava lapse märkamisel ja talle vajaliku abi kindlustamisel. Erilise hoolsuskohustusega spetsialistid on: alus-, põhi-, kesk-, kutse- ja huvihariduse ning lastehoiu õpetajad ja tugispetsialistid, lastehoius töötavad lapsehoidjad, laste hoolekandeasutuse töötajad, noorsootöötajad, treenerid, huviringi juhendajad, tervishoiutöötajad, politseiametnikud ja ohvriabitöötajad, kes puutuvad töös või kutsetegevuses vahetult lapsega kokku. Kui haridus- ja noorsootöö valdkonna spetsialistide igapäevatöö ongi seotud laste ja noortega (neil on ka vastav erialane ettevalmistus), siis treenerite, huviringi juhendajate, tervishoiutöötajate, politseiametnike ja ohvriabitöötajate puhul laieneb eriline hoolsuskohustus neile isikutele, kes vahetult just lapsega (lastega) töötavad. Seejuures võivad kokkupuuted olla igapäevased (nt lastearst, noorsoopolitsei) või harvemad (nt perearst, patrullpolitseinik, ohvriabitöötaja), kuid nende spetsialistide eriline hoolsuskohustus on seotud nende töö iseloomuga, milleks on inimeste abistamine, nende tervise, heaolu või turvalisuse eest hoolitsemine.</w:t>
      </w:r>
      <w:r w:rsidR="00E06B54" w:rsidRPr="00F55D54">
        <w:rPr>
          <w:rFonts w:ascii="Times New Roman" w:eastAsia="Times New Roman" w:hAnsi="Times New Roman" w:cs="Times New Roman"/>
          <w:kern w:val="0"/>
          <w:sz w:val="24"/>
          <w:szCs w:val="24"/>
          <w:lang w:eastAsia="et-EE"/>
          <w14:ligatures w14:val="none"/>
        </w:rPr>
        <w:t xml:space="preserve"> Lõikes 1 loetletud spetsialistid on nn võtmespetsialistid, kellel on oluline roll lapsele abi osutavas lastekaitsevõrgustikus (</w:t>
      </w:r>
      <w:proofErr w:type="spellStart"/>
      <w:r w:rsidR="00E06B54" w:rsidRPr="00F55D54">
        <w:rPr>
          <w:rFonts w:ascii="Times New Roman" w:eastAsia="Times New Roman" w:hAnsi="Times New Roman" w:cs="Times New Roman"/>
          <w:kern w:val="0"/>
          <w:sz w:val="24"/>
          <w:szCs w:val="24"/>
          <w:lang w:eastAsia="et-EE"/>
          <w14:ligatures w14:val="none"/>
        </w:rPr>
        <w:t>LasteKS</w:t>
      </w:r>
      <w:proofErr w:type="spellEnd"/>
      <w:r w:rsidR="00E06B54" w:rsidRPr="00F55D54">
        <w:rPr>
          <w:rFonts w:ascii="Times New Roman" w:eastAsia="Times New Roman" w:hAnsi="Times New Roman" w:cs="Times New Roman"/>
          <w:kern w:val="0"/>
          <w:sz w:val="24"/>
          <w:szCs w:val="24"/>
          <w:lang w:eastAsia="et-EE"/>
          <w14:ligatures w14:val="none"/>
        </w:rPr>
        <w:t xml:space="preserve"> § 29 lõige 2). Võrgustikutöö algab juba abivajaduse märkamisest ja sellele asjakohasest reageerimisest. Lastekaitse juhtumikorralduse uuringus toodi välja, et lastekaitsetöö võrgustikku kuuluvad vastavalt juhtumile kooli/lasteaia õpetaja või sotsiaalpedagoog, politsei, perearst, prokuratuur, kohus, peretöötaja, psühholoog, noorsootöötaja. Olenevalt piirkonnast on lastekaitse koostöövõrgustik mõnevõrra erinev, samuti võib võrgustik ühe juhtumi puhul juhtumi edenedes vastavalt lapse abivajaduse ja probleemide lahenemisele muutuda.</w:t>
      </w:r>
      <w:r w:rsidR="00E06B54" w:rsidRPr="00F55D54">
        <w:rPr>
          <w:rStyle w:val="Allmrkuseviide"/>
          <w:rFonts w:ascii="Times New Roman" w:eastAsia="Times New Roman" w:hAnsi="Times New Roman" w:cs="Times New Roman"/>
          <w:kern w:val="0"/>
          <w:sz w:val="24"/>
          <w:szCs w:val="24"/>
          <w:lang w:eastAsia="et-EE"/>
          <w14:ligatures w14:val="none"/>
        </w:rPr>
        <w:footnoteReference w:id="16"/>
      </w:r>
      <w:r w:rsidR="00E06B54" w:rsidRPr="00F55D54">
        <w:rPr>
          <w:rFonts w:ascii="Times New Roman" w:eastAsia="Times New Roman" w:hAnsi="Times New Roman" w:cs="Times New Roman"/>
          <w:kern w:val="0"/>
          <w:sz w:val="24"/>
          <w:szCs w:val="24"/>
          <w:lang w:eastAsia="et-EE"/>
          <w14:ligatures w14:val="none"/>
        </w:rPr>
        <w:t xml:space="preserve"> </w:t>
      </w:r>
    </w:p>
    <w:p w14:paraId="4CD25D47" w14:textId="39B72A47" w:rsidR="009325E7" w:rsidRPr="00F55D54" w:rsidRDefault="009325E7" w:rsidP="00F55D54">
      <w:pPr>
        <w:shd w:val="clear" w:color="auto" w:fill="FFFFFF" w:themeFill="background1"/>
        <w:spacing w:after="0" w:line="240" w:lineRule="auto"/>
        <w:jc w:val="both"/>
        <w:rPr>
          <w:rFonts w:ascii="Times New Roman" w:eastAsia="Times New Roman" w:hAnsi="Times New Roman" w:cs="Times New Roman"/>
          <w:sz w:val="24"/>
          <w:szCs w:val="24"/>
          <w:lang w:eastAsia="et-EE"/>
        </w:rPr>
      </w:pPr>
    </w:p>
    <w:p w14:paraId="7AD2FEE5" w14:textId="6CAF5D47" w:rsidR="009325E7" w:rsidRPr="00F55D54" w:rsidRDefault="00E06B54" w:rsidP="00F55D54">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F55D54">
        <w:rPr>
          <w:rFonts w:ascii="Times New Roman" w:eastAsia="Times New Roman" w:hAnsi="Times New Roman" w:cs="Times New Roman"/>
          <w:kern w:val="0"/>
          <w:sz w:val="24"/>
          <w:szCs w:val="24"/>
          <w:lang w:eastAsia="et-EE"/>
          <w14:ligatures w14:val="none"/>
        </w:rPr>
        <w:t>Lastekaitsetöötajate hinnangul peaksid eelkõige tervishoiutöötajad ja haridustöötajad rohkem abivajavatest lastest teavitama, aga nimetati ka teisi koostööpartnereid nagu noortekeskused, haiglate erakorralise meditsiini osakonnad, muud tervishoiuasutused ja terapeudid/psühholoogid.</w:t>
      </w:r>
      <w:r w:rsidRPr="00F55D54">
        <w:rPr>
          <w:rStyle w:val="Allmrkuseviide"/>
          <w:rFonts w:ascii="Times New Roman" w:eastAsia="Times New Roman" w:hAnsi="Times New Roman" w:cs="Times New Roman"/>
          <w:kern w:val="0"/>
          <w:sz w:val="24"/>
          <w:szCs w:val="24"/>
          <w:lang w:eastAsia="et-EE"/>
          <w14:ligatures w14:val="none"/>
        </w:rPr>
        <w:footnoteReference w:id="17"/>
      </w:r>
      <w:r w:rsidRPr="00F55D54">
        <w:rPr>
          <w:rFonts w:ascii="Times New Roman" w:eastAsia="Times New Roman" w:hAnsi="Times New Roman" w:cs="Times New Roman"/>
          <w:kern w:val="0"/>
          <w:sz w:val="24"/>
          <w:szCs w:val="24"/>
          <w:lang w:eastAsia="et-EE"/>
          <w14:ligatures w14:val="none"/>
        </w:rPr>
        <w:t xml:space="preserve"> Lõike 1 esimeses lauses nimetatud spetsialistidel tuleb teatada abivajavast lapsest </w:t>
      </w:r>
      <w:proofErr w:type="spellStart"/>
      <w:r w:rsidRPr="00F55D54">
        <w:rPr>
          <w:rFonts w:ascii="Times New Roman" w:eastAsia="Times New Roman" w:hAnsi="Times New Roman" w:cs="Times New Roman"/>
          <w:kern w:val="0"/>
          <w:sz w:val="24"/>
          <w:szCs w:val="24"/>
          <w:lang w:eastAsia="et-EE"/>
          <w14:ligatures w14:val="none"/>
        </w:rPr>
        <w:t>LasteKS</w:t>
      </w:r>
      <w:proofErr w:type="spellEnd"/>
      <w:r w:rsidRPr="00F55D54">
        <w:rPr>
          <w:rFonts w:ascii="Times New Roman" w:eastAsia="Times New Roman" w:hAnsi="Times New Roman" w:cs="Times New Roman"/>
          <w:kern w:val="0"/>
          <w:sz w:val="24"/>
          <w:szCs w:val="24"/>
          <w:lang w:eastAsia="et-EE"/>
          <w14:ligatures w14:val="none"/>
        </w:rPr>
        <w:t xml:space="preserve"> § 27 kohaselt </w:t>
      </w:r>
      <w:proofErr w:type="spellStart"/>
      <w:r w:rsidRPr="00F55D54">
        <w:rPr>
          <w:rFonts w:ascii="Times New Roman" w:eastAsia="Times New Roman" w:hAnsi="Times New Roman" w:cs="Times New Roman"/>
          <w:kern w:val="0"/>
          <w:sz w:val="24"/>
          <w:szCs w:val="24"/>
          <w:lang w:eastAsia="et-EE"/>
          <w14:ligatures w14:val="none"/>
        </w:rPr>
        <w:t>KOV-ile</w:t>
      </w:r>
      <w:proofErr w:type="spellEnd"/>
      <w:r w:rsidRPr="00F55D54">
        <w:rPr>
          <w:rFonts w:ascii="Times New Roman" w:eastAsia="Times New Roman" w:hAnsi="Times New Roman" w:cs="Times New Roman"/>
          <w:kern w:val="0"/>
          <w:sz w:val="24"/>
          <w:szCs w:val="24"/>
          <w:lang w:eastAsia="et-EE"/>
          <w14:ligatures w14:val="none"/>
        </w:rPr>
        <w:t xml:space="preserve"> või </w:t>
      </w:r>
      <w:proofErr w:type="spellStart"/>
      <w:r w:rsidRPr="00F55D54">
        <w:rPr>
          <w:rFonts w:ascii="Times New Roman" w:eastAsia="Times New Roman" w:hAnsi="Times New Roman" w:cs="Times New Roman"/>
          <w:kern w:val="0"/>
          <w:sz w:val="24"/>
          <w:szCs w:val="24"/>
          <w:lang w:eastAsia="et-EE"/>
          <w14:ligatures w14:val="none"/>
        </w:rPr>
        <w:t>lasteabitelefonil</w:t>
      </w:r>
      <w:proofErr w:type="spellEnd"/>
      <w:r w:rsidRPr="00F55D54">
        <w:rPr>
          <w:rFonts w:ascii="Times New Roman" w:eastAsia="Times New Roman" w:hAnsi="Times New Roman" w:cs="Times New Roman"/>
          <w:kern w:val="0"/>
          <w:sz w:val="24"/>
          <w:szCs w:val="24"/>
          <w:lang w:eastAsia="et-EE"/>
          <w14:ligatures w14:val="none"/>
        </w:rPr>
        <w:t xml:space="preserve"> ning edastada koos teatega kohe ka vajalikus ulatuses neile teadaolevad andmed (s.o vajalikud andmed lapse ning lapsevanema ja last kasvatava isiku kohta). Lastekaitsetöötajateni jõuab praegu väga erineva sisuga teateid abivajavatest lastest. Kehtiv </w:t>
      </w:r>
      <w:proofErr w:type="spellStart"/>
      <w:r w:rsidRPr="00F55D54">
        <w:rPr>
          <w:rFonts w:ascii="Times New Roman" w:eastAsia="Times New Roman" w:hAnsi="Times New Roman" w:cs="Times New Roman"/>
          <w:kern w:val="0"/>
          <w:sz w:val="24"/>
          <w:szCs w:val="24"/>
          <w:lang w:eastAsia="et-EE"/>
          <w14:ligatures w14:val="none"/>
        </w:rPr>
        <w:t>LasteKS</w:t>
      </w:r>
      <w:proofErr w:type="spellEnd"/>
      <w:r w:rsidRPr="00F55D54">
        <w:rPr>
          <w:rFonts w:ascii="Times New Roman" w:eastAsia="Times New Roman" w:hAnsi="Times New Roman" w:cs="Times New Roman"/>
          <w:kern w:val="0"/>
          <w:sz w:val="24"/>
          <w:szCs w:val="24"/>
          <w:lang w:eastAsia="et-EE"/>
          <w14:ligatures w14:val="none"/>
        </w:rPr>
        <w:t xml:space="preserve"> § 27 kohustab isikuid lapse abivajadusest teatama, kuid ei täpsusta teate sisu ega isikuandmete, eriti tundlike eriliiki isikuandmete avaldamise ulatust. See tekitab praktikas segadust nii lastekaitsetöötajate kui ka lastekaitsevõrgustikku kuuluvate spetsialistide jaoks. Pärast teate saamist on lastekaitsetöötajal </w:t>
      </w:r>
      <w:r w:rsidRPr="00F55D54">
        <w:rPr>
          <w:rFonts w:ascii="Times New Roman" w:eastAsia="Times New Roman" w:hAnsi="Times New Roman" w:cs="Times New Roman"/>
          <w:kern w:val="0"/>
          <w:sz w:val="24"/>
          <w:szCs w:val="24"/>
          <w:lang w:eastAsia="et-EE"/>
          <w14:ligatures w14:val="none"/>
        </w:rPr>
        <w:lastRenderedPageBreak/>
        <w:t>tavaliselt vaja koguda täiendavat infot lapse olukorra kohta, et planeerida edasisi tegevusi. Sageli peab lastekaitsetöötaja pöörduma lisainfo saamiseks ka lapsest teatanud asutuse või spetsialisti poole. Kuivõrd abivajavast lapsest teate saamisel on vaja kiiresti otsustada, kuidas juhtumiga edasi tegeleda (sh kas laps vajab kohest abi), peaks lastekaitsetöötajani jõudev info olema kohe piisavalt põhjalik ja võimaldama otsuse tegemise ilma täiendava päringuta. Päringu tegemine ja sellele vastuse ootamine võtab aega, mis võib edasi lükata lapsele vajaliku abi osutamist. Seega on mõistlik, et kui abivajavast lapsest annab teada seaduses nimetatud spetsialist, edastab ta kohe koos teatega ka talle teadaolevad asjaolud ja andmed, mis viitavad lapse abivajadusele ja ajendasid lastekaitset kaasama. Selleks töötatakse eelnõu jõustumise ajaks välja ja võetakse kasutusele vorm (või valdkonnapõhised vormid), mis lihtsustab spetsialisti teatamiskohustuse täitmist ja tagab selle, et lastekaitsetöötajani jõuab lapse kohta võimalikult sisukas info, mille põhjal hinnata olukorra tõsidust ja kavandada edasisi tegevusi.</w:t>
      </w:r>
    </w:p>
    <w:p w14:paraId="67F93851" w14:textId="77777777" w:rsidR="004A42FC" w:rsidRPr="00F55D54" w:rsidRDefault="004A42FC" w:rsidP="00F55D54">
      <w:pPr>
        <w:shd w:val="clear" w:color="auto" w:fill="FFFFFF" w:themeFill="background1"/>
        <w:spacing w:after="0" w:line="240" w:lineRule="auto"/>
        <w:jc w:val="both"/>
        <w:rPr>
          <w:rFonts w:ascii="Times New Roman" w:eastAsia="Times New Roman" w:hAnsi="Times New Roman" w:cs="Times New Roman"/>
          <w:sz w:val="24"/>
          <w:szCs w:val="24"/>
          <w:lang w:eastAsia="et-EE"/>
        </w:rPr>
      </w:pPr>
    </w:p>
    <w:p w14:paraId="0EE8118A" w14:textId="3355E43A" w:rsidR="00422F7C" w:rsidRPr="00F55D54" w:rsidRDefault="004A42FC" w:rsidP="00F55D54">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F55D54">
        <w:rPr>
          <w:rFonts w:ascii="Times New Roman" w:eastAsia="Times New Roman" w:hAnsi="Times New Roman" w:cs="Times New Roman"/>
          <w:kern w:val="0"/>
          <w:sz w:val="24"/>
          <w:szCs w:val="24"/>
          <w:lang w:eastAsia="et-EE"/>
          <w14:ligatures w14:val="none"/>
        </w:rPr>
        <w:t xml:space="preserve">Paragrahvi 27 lõikes 2 sätestatakse lastekaitsetöötaja õigus avaldada abivajavast lapsest teatanud spetsialistile teavet juhtumimenetluse alustamise ja menetlustoimingute kohta, kui see on vajalik lapse heaolu toetamiseks. Sätte eesmärk on luua õiguslik alus haldusmenetluse mõistes kolmandale isikule teabe väljastamiseks haldusmenetluse käigu kohta, juhul kui lastekaitsetöötaja peab seda vajalikuks lapse heaolu toetamiseks. Teavet väljastatakse eelkõige siis, kui spetsialist seda küsib, kuid vajalikul juhul võib lastekaitsetöötaja ka ise spetsialistiga ühendust võtta. Sama paragrahvi lõikes 1 nimetatud spetsialistid võivad lapsega kokku puutuda regulaarselt või ka iga päev. Lapse parimaks toetamiseks võib spetsialistil olla oluline teada, mis sai tema edastatud teatest edasi ja millise hinnangu on sellele andnud lastekaitsetöötaja, sealhulgas kas lapse suhtes on alustatud juhtumimenetlust või mitte. Selline vajalikus mahus ja ulatuses teabe andmine saab toimuda praegugi lapse abistamisel tehtava võrgustikutöö raames, millesse spetsialist on kaasatud </w:t>
      </w:r>
      <w:proofErr w:type="spellStart"/>
      <w:r w:rsidRPr="00F55D54">
        <w:rPr>
          <w:rFonts w:ascii="Times New Roman" w:eastAsia="Times New Roman" w:hAnsi="Times New Roman" w:cs="Times New Roman"/>
          <w:kern w:val="0"/>
          <w:sz w:val="24"/>
          <w:szCs w:val="24"/>
          <w:lang w:eastAsia="et-EE"/>
          <w14:ligatures w14:val="none"/>
        </w:rPr>
        <w:t>LasteKS</w:t>
      </w:r>
      <w:proofErr w:type="spellEnd"/>
      <w:r w:rsidRPr="00F55D54">
        <w:rPr>
          <w:rFonts w:ascii="Times New Roman" w:eastAsia="Times New Roman" w:hAnsi="Times New Roman" w:cs="Times New Roman"/>
          <w:kern w:val="0"/>
          <w:sz w:val="24"/>
          <w:szCs w:val="24"/>
          <w:lang w:eastAsia="et-EE"/>
          <w14:ligatures w14:val="none"/>
        </w:rPr>
        <w:t xml:space="preserve"> § 28 lõike 1 või § 29 lõike 2 alusel, kuid ebaselgust on selles, kas ja millist infot võib lastekaitsetöötaja väljastada enne juhtumimenetluse alustamist. </w:t>
      </w:r>
    </w:p>
    <w:p w14:paraId="2B6A7623" w14:textId="394B6DC6" w:rsidR="00422F7C" w:rsidRPr="00F55D54" w:rsidRDefault="00422F7C" w:rsidP="00F55D54">
      <w:pPr>
        <w:shd w:val="clear" w:color="auto" w:fill="FFFFFF" w:themeFill="background1"/>
        <w:spacing w:after="0" w:line="240" w:lineRule="auto"/>
        <w:jc w:val="both"/>
        <w:rPr>
          <w:rFonts w:ascii="Times New Roman" w:eastAsia="Times New Roman" w:hAnsi="Times New Roman" w:cs="Times New Roman"/>
          <w:sz w:val="24"/>
          <w:szCs w:val="24"/>
          <w:lang w:eastAsia="et-EE"/>
        </w:rPr>
      </w:pPr>
    </w:p>
    <w:p w14:paraId="4B6C4931" w14:textId="37338C02" w:rsidR="00422F7C" w:rsidRPr="00F55D54" w:rsidRDefault="004A42FC" w:rsidP="00F55D54">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F55D54">
        <w:rPr>
          <w:rFonts w:ascii="Times New Roman" w:eastAsia="Times New Roman" w:hAnsi="Times New Roman" w:cs="Times New Roman"/>
          <w:kern w:val="0"/>
          <w:sz w:val="24"/>
          <w:szCs w:val="24"/>
          <w:lang w:eastAsia="et-EE"/>
          <w14:ligatures w14:val="none"/>
        </w:rPr>
        <w:t>Paragrahvi 27 lõiked 1 ja 2 annavad selles osas selgust. Samuti annab säte spetsialistile aluse saada teavet selle kohta, kui lapse suhtes juhtumimenetlust ei alustatud (st spetsialisti kahtlus lapse abivajaduse kohta ei leidnud kinnitust), mis annab südamerahu ja teadmise, et lapse heaolu on tagatud. Vajadusele saada lastekaitsele edastatud teadete käigu kohta tagasisidet on aruteludes juhtinud tähelepanu ka lastega töötavad spetsialistid ja nende esindusorganisatsioonid. Arutelu all on olnud ka võimalus anda ja saada tagasisidet kõigi lastekaitsele tehtud teavituste kohta, aga see ei ole mõeldav ilma automaatlahendusteta, vastasel juhul koormaks see ülemääraselt nii lastekaitsetöötajaid kui spetsialiste. Eelnõus valitud lahendus hoiab ära lastekaitsetöötajate koormuse olulise kasvu ja väldib ka spetsialistide koormamist teabega juhul, kui nad seda ei soovi ega vaja.</w:t>
      </w:r>
    </w:p>
    <w:p w14:paraId="1B23A6A9" w14:textId="46C17BDD" w:rsidR="206405D5" w:rsidRPr="00F55D54" w:rsidRDefault="206405D5" w:rsidP="00F55D54">
      <w:pPr>
        <w:spacing w:after="0" w:line="240" w:lineRule="auto"/>
        <w:jc w:val="both"/>
        <w:rPr>
          <w:rFonts w:ascii="Times New Roman" w:eastAsia="Times New Roman" w:hAnsi="Times New Roman" w:cs="Times New Roman"/>
          <w:sz w:val="24"/>
          <w:szCs w:val="24"/>
          <w:lang w:eastAsia="et-EE"/>
        </w:rPr>
      </w:pPr>
    </w:p>
    <w:p w14:paraId="210BD6BA" w14:textId="0D47B6D7" w:rsidR="00A13AC4" w:rsidRPr="00F55D54" w:rsidRDefault="00A13AC4" w:rsidP="00F55D54">
      <w:pPr>
        <w:spacing w:after="0" w:line="240" w:lineRule="auto"/>
        <w:jc w:val="both"/>
        <w:rPr>
          <w:rFonts w:ascii="Times New Roman" w:hAnsi="Times New Roman" w:cs="Times New Roman"/>
          <w:sz w:val="24"/>
          <w:szCs w:val="24"/>
          <w:shd w:val="clear" w:color="auto" w:fill="FFFFFF"/>
        </w:rPr>
      </w:pPr>
      <w:r w:rsidRPr="00F55D54">
        <w:rPr>
          <w:rFonts w:ascii="Times New Roman" w:eastAsia="Times New Roman" w:hAnsi="Times New Roman" w:cs="Times New Roman"/>
          <w:kern w:val="0"/>
          <w:sz w:val="24"/>
          <w:szCs w:val="24"/>
          <w:lang w:eastAsia="et-EE"/>
          <w14:ligatures w14:val="none"/>
        </w:rPr>
        <w:t>Punktiga 4 muudetakse paragrahvi 15 sõnastust.</w:t>
      </w:r>
      <w:bookmarkStart w:id="19" w:name="para15lg1"/>
      <w:r w:rsidR="008C6697" w:rsidRPr="00F55D54">
        <w:rPr>
          <w:rFonts w:ascii="Times New Roman" w:eastAsia="Times New Roman" w:hAnsi="Times New Roman" w:cs="Times New Roman"/>
          <w:kern w:val="0"/>
          <w:sz w:val="24"/>
          <w:szCs w:val="24"/>
          <w:lang w:eastAsia="et-EE"/>
          <w14:ligatures w14:val="none"/>
        </w:rPr>
        <w:t xml:space="preserve"> Nimetatud paragrahvi esimene lause -</w:t>
      </w:r>
      <w:r w:rsidR="008C6697" w:rsidRPr="00F55D54">
        <w:rPr>
          <w:rFonts w:ascii="Times New Roman" w:hAnsi="Times New Roman" w:cs="Times New Roman"/>
          <w:sz w:val="24"/>
          <w:szCs w:val="24"/>
          <w:bdr w:val="none" w:sz="0" w:space="0" w:color="auto" w:frame="1"/>
          <w:shd w:val="clear" w:color="auto" w:fill="FFFFFF"/>
        </w:rPr>
        <w:t> </w:t>
      </w:r>
      <w:bookmarkEnd w:id="19"/>
      <w:r w:rsidR="008C6697" w:rsidRPr="00F55D54">
        <w:rPr>
          <w:rFonts w:ascii="Times New Roman" w:hAnsi="Times New Roman" w:cs="Times New Roman"/>
          <w:sz w:val="24"/>
          <w:szCs w:val="24"/>
          <w:shd w:val="clear" w:color="auto" w:fill="FFFFFF"/>
        </w:rPr>
        <w:t xml:space="preserve">Põhiharidus on riigi haridusstandardiga ettenähtud kohustuslik üldharidusmiinimum – tunnistatakse kehtetuks. Arvestades, et uue õppimiskohustuse regulatsioon näeb ette õpingute jätkamise ka pärast põhihariduse omandamist, siis oleks viidatud regulatsioon segadust tekitav, kuna kohustuslik on ka kuni 18-aastaseks saamiseni õppimine gümnaasiumis või kutseõppeasutuses (kui isik on eelnevalt põhihariduse enne 18-aastaseks saamist omandanud). </w:t>
      </w:r>
    </w:p>
    <w:p w14:paraId="18E466C8" w14:textId="77777777" w:rsidR="008C6697" w:rsidRPr="00F55D54" w:rsidRDefault="008C6697" w:rsidP="00F55D54">
      <w:pPr>
        <w:spacing w:after="0" w:line="240" w:lineRule="auto"/>
        <w:jc w:val="both"/>
        <w:rPr>
          <w:rFonts w:ascii="Times New Roman" w:eastAsia="Times New Roman" w:hAnsi="Times New Roman" w:cs="Times New Roman"/>
          <w:kern w:val="0"/>
          <w:sz w:val="24"/>
          <w:szCs w:val="24"/>
          <w:lang w:eastAsia="et-EE"/>
          <w14:ligatures w14:val="none"/>
        </w:rPr>
      </w:pPr>
    </w:p>
    <w:p w14:paraId="2B5B39E1" w14:textId="25FC546C" w:rsidR="00C129A0" w:rsidRPr="00F55D54" w:rsidRDefault="00A13AC4" w:rsidP="00F55D54">
      <w:pPr>
        <w:spacing w:after="0" w:line="240" w:lineRule="auto"/>
        <w:jc w:val="both"/>
        <w:rPr>
          <w:rFonts w:ascii="Times New Roman" w:eastAsia="Times New Roman" w:hAnsi="Times New Roman" w:cs="Times New Roman"/>
          <w:sz w:val="24"/>
          <w:szCs w:val="24"/>
          <w:lang w:eastAsia="et-EE"/>
        </w:rPr>
      </w:pPr>
      <w:r w:rsidRPr="00F55D54">
        <w:rPr>
          <w:rFonts w:ascii="Times New Roman" w:eastAsia="Times New Roman" w:hAnsi="Times New Roman" w:cs="Times New Roman"/>
          <w:kern w:val="0"/>
          <w:sz w:val="24"/>
          <w:szCs w:val="24"/>
          <w:lang w:eastAsia="et-EE"/>
          <w14:ligatures w14:val="none"/>
        </w:rPr>
        <w:t>Punktiga 5 täiendatakse muudetavat seadust uue osaga (osa V</w:t>
      </w:r>
      <w:r w:rsidRPr="00F55D54">
        <w:rPr>
          <w:rFonts w:ascii="Times New Roman" w:eastAsia="Times New Roman" w:hAnsi="Times New Roman" w:cs="Times New Roman"/>
          <w:kern w:val="0"/>
          <w:sz w:val="24"/>
          <w:szCs w:val="24"/>
          <w:vertAlign w:val="superscript"/>
          <w:lang w:eastAsia="et-EE"/>
          <w14:ligatures w14:val="none"/>
        </w:rPr>
        <w:t>1</w:t>
      </w:r>
      <w:r w:rsidRPr="00F55D54">
        <w:rPr>
          <w:rFonts w:ascii="Times New Roman" w:eastAsia="Times New Roman" w:hAnsi="Times New Roman" w:cs="Times New Roman"/>
          <w:kern w:val="0"/>
          <w:sz w:val="24"/>
          <w:szCs w:val="24"/>
          <w:lang w:eastAsia="et-EE"/>
          <w14:ligatures w14:val="none"/>
        </w:rPr>
        <w:t xml:space="preserve">), mis kannab nimetust – õppe liigid eesmärgi alusel. </w:t>
      </w:r>
      <w:r w:rsidR="00C129A0" w:rsidRPr="00F55D54">
        <w:rPr>
          <w:rFonts w:ascii="Times New Roman" w:eastAsia="Times New Roman" w:hAnsi="Times New Roman" w:cs="Times New Roman"/>
          <w:kern w:val="0"/>
          <w:sz w:val="24"/>
          <w:szCs w:val="24"/>
          <w:lang w:eastAsia="et-EE"/>
          <w14:ligatures w14:val="none"/>
        </w:rPr>
        <w:t>Nimetatud osas on uue paragrahvina ette nähtud paragrahv 18</w:t>
      </w:r>
      <w:r w:rsidR="00C129A0" w:rsidRPr="00F55D54">
        <w:rPr>
          <w:rFonts w:ascii="Times New Roman" w:eastAsia="Times New Roman" w:hAnsi="Times New Roman" w:cs="Times New Roman"/>
          <w:kern w:val="0"/>
          <w:sz w:val="24"/>
          <w:szCs w:val="24"/>
          <w:vertAlign w:val="superscript"/>
          <w:lang w:eastAsia="et-EE"/>
          <w14:ligatures w14:val="none"/>
        </w:rPr>
        <w:t>1</w:t>
      </w:r>
      <w:r w:rsidR="00C129A0" w:rsidRPr="00F55D54">
        <w:rPr>
          <w:rFonts w:ascii="Times New Roman" w:eastAsia="Times New Roman" w:hAnsi="Times New Roman" w:cs="Times New Roman"/>
          <w:kern w:val="0"/>
          <w:sz w:val="24"/>
          <w:szCs w:val="24"/>
          <w:lang w:eastAsia="et-EE"/>
          <w14:ligatures w14:val="none"/>
        </w:rPr>
        <w:t xml:space="preserve">, milles antakse nii formaalõppe, mitteformaalõppe kui ka informaalõppe definitsioon. Nimetatud mõistete defineerimise vajadus </w:t>
      </w:r>
      <w:r w:rsidR="005E570B" w:rsidRPr="00F55D54">
        <w:rPr>
          <w:rFonts w:ascii="Times New Roman" w:eastAsia="Times New Roman" w:hAnsi="Times New Roman" w:cs="Times New Roman"/>
          <w:kern w:val="0"/>
          <w:sz w:val="24"/>
          <w:szCs w:val="24"/>
          <w:lang w:eastAsia="et-EE"/>
          <w14:ligatures w14:val="none"/>
        </w:rPr>
        <w:t>tuleneb laste, noorte ja täiskasvanute õppekeskkondade ja -</w:t>
      </w:r>
      <w:r w:rsidR="008A0B70" w:rsidRPr="00F55D54">
        <w:rPr>
          <w:rFonts w:ascii="Times New Roman" w:eastAsia="Times New Roman" w:hAnsi="Times New Roman" w:cs="Times New Roman"/>
          <w:kern w:val="0"/>
          <w:sz w:val="24"/>
          <w:szCs w:val="24"/>
          <w:lang w:eastAsia="et-EE"/>
          <w14:ligatures w14:val="none"/>
        </w:rPr>
        <w:t>viiside</w:t>
      </w:r>
      <w:r w:rsidR="005E570B" w:rsidRPr="00F55D54">
        <w:rPr>
          <w:rFonts w:ascii="Times New Roman" w:eastAsia="Times New Roman" w:hAnsi="Times New Roman" w:cs="Times New Roman"/>
          <w:kern w:val="0"/>
          <w:sz w:val="24"/>
          <w:szCs w:val="24"/>
          <w:lang w:eastAsia="et-EE"/>
          <w14:ligatures w14:val="none"/>
        </w:rPr>
        <w:t xml:space="preserve"> mitmekesisemaks muutumisest</w:t>
      </w:r>
      <w:r w:rsidR="008A0B70" w:rsidRPr="00F55D54">
        <w:rPr>
          <w:rFonts w:ascii="Times New Roman" w:eastAsia="Times New Roman" w:hAnsi="Times New Roman" w:cs="Times New Roman"/>
          <w:kern w:val="0"/>
          <w:sz w:val="24"/>
          <w:szCs w:val="24"/>
          <w:lang w:eastAsia="et-EE"/>
          <w14:ligatures w14:val="none"/>
        </w:rPr>
        <w:t xml:space="preserve">. Nii õppimiskohustuslike kui ka täiskasvanud õppijate </w:t>
      </w:r>
      <w:r w:rsidR="008A0B70" w:rsidRPr="00F55D54">
        <w:rPr>
          <w:rFonts w:ascii="Times New Roman" w:eastAsia="Times New Roman" w:hAnsi="Times New Roman" w:cs="Times New Roman"/>
          <w:kern w:val="0"/>
          <w:sz w:val="24"/>
          <w:szCs w:val="24"/>
          <w:lang w:eastAsia="et-EE"/>
          <w14:ligatures w14:val="none"/>
        </w:rPr>
        <w:lastRenderedPageBreak/>
        <w:t xml:space="preserve">võimalused õppimiseks väljaspool formaalõppeasutusi (st üldharidus-, kutse- ja kõrgkoole) on viimaste aastate jooksul oluliselt laienenud. Et nüüdisaegne õpikäsitus lähtub eelkõige õpitulemuste ja õpiväljundite saavutamisest, on tarvis laiendada ka õppe mõistet, et luua vajalikud tingimused elukestva õppe põhimõtete rakendamiseks. </w:t>
      </w:r>
      <w:r w:rsidR="005E570B" w:rsidRPr="00F55D54">
        <w:rPr>
          <w:rFonts w:ascii="Times New Roman" w:eastAsia="Times New Roman" w:hAnsi="Times New Roman" w:cs="Times New Roman"/>
          <w:kern w:val="0"/>
          <w:sz w:val="24"/>
          <w:szCs w:val="24"/>
          <w:lang w:eastAsia="et-EE"/>
          <w14:ligatures w14:val="none"/>
        </w:rPr>
        <w:t xml:space="preserve">Vajadus </w:t>
      </w:r>
      <w:r w:rsidR="00C129A0" w:rsidRPr="00F55D54">
        <w:rPr>
          <w:rFonts w:ascii="Times New Roman" w:eastAsia="Times New Roman" w:hAnsi="Times New Roman" w:cs="Times New Roman"/>
          <w:kern w:val="0"/>
          <w:sz w:val="24"/>
          <w:szCs w:val="24"/>
          <w:lang w:eastAsia="et-EE"/>
          <w14:ligatures w14:val="none"/>
        </w:rPr>
        <w:t xml:space="preserve">on tõstatatud </w:t>
      </w:r>
      <w:r w:rsidR="005E570B" w:rsidRPr="00F55D54">
        <w:rPr>
          <w:rFonts w:ascii="Times New Roman" w:eastAsia="Times New Roman" w:hAnsi="Times New Roman" w:cs="Times New Roman"/>
          <w:kern w:val="0"/>
          <w:sz w:val="24"/>
          <w:szCs w:val="24"/>
          <w:lang w:eastAsia="et-EE"/>
          <w14:ligatures w14:val="none"/>
        </w:rPr>
        <w:t xml:space="preserve">ka </w:t>
      </w:r>
      <w:r w:rsidR="00C129A0" w:rsidRPr="00F55D54">
        <w:rPr>
          <w:rFonts w:ascii="Times New Roman" w:eastAsia="Times New Roman" w:hAnsi="Times New Roman" w:cs="Times New Roman"/>
          <w:kern w:val="0"/>
          <w:sz w:val="24"/>
          <w:szCs w:val="24"/>
          <w:lang w:eastAsia="et-EE"/>
          <w14:ligatures w14:val="none"/>
        </w:rPr>
        <w:t>temaatilistes teadusartiklites</w:t>
      </w:r>
      <w:r w:rsidR="005E570B" w:rsidRPr="00F55D54">
        <w:rPr>
          <w:rStyle w:val="Allmrkuseviide"/>
          <w:rFonts w:ascii="Times New Roman" w:eastAsia="Times New Roman" w:hAnsi="Times New Roman" w:cs="Times New Roman"/>
          <w:kern w:val="0"/>
          <w:sz w:val="24"/>
          <w:szCs w:val="24"/>
          <w:lang w:eastAsia="et-EE"/>
          <w14:ligatures w14:val="none"/>
        </w:rPr>
        <w:footnoteReference w:id="18"/>
      </w:r>
      <w:r w:rsidR="00C129A0" w:rsidRPr="00F55D54">
        <w:rPr>
          <w:rFonts w:ascii="Times New Roman" w:eastAsia="Times New Roman" w:hAnsi="Times New Roman" w:cs="Times New Roman"/>
          <w:kern w:val="0"/>
          <w:sz w:val="24"/>
          <w:szCs w:val="24"/>
          <w:lang w:eastAsia="et-EE"/>
          <w14:ligatures w14:val="none"/>
        </w:rPr>
        <w:t xml:space="preserve"> ja uuringutes</w:t>
      </w:r>
      <w:r w:rsidR="005E570B" w:rsidRPr="00F55D54">
        <w:rPr>
          <w:rStyle w:val="Allmrkuseviide"/>
          <w:rFonts w:ascii="Times New Roman" w:eastAsia="Times New Roman" w:hAnsi="Times New Roman" w:cs="Times New Roman"/>
          <w:kern w:val="0"/>
          <w:sz w:val="24"/>
          <w:szCs w:val="24"/>
          <w:lang w:eastAsia="et-EE"/>
          <w14:ligatures w14:val="none"/>
        </w:rPr>
        <w:footnoteReference w:id="19"/>
      </w:r>
      <w:r w:rsidR="00C129A0" w:rsidRPr="00F55D54">
        <w:rPr>
          <w:rFonts w:ascii="Times New Roman" w:eastAsia="Times New Roman" w:hAnsi="Times New Roman" w:cs="Times New Roman"/>
          <w:kern w:val="0"/>
          <w:sz w:val="24"/>
          <w:szCs w:val="24"/>
          <w:lang w:eastAsia="et-EE"/>
          <w14:ligatures w14:val="none"/>
        </w:rPr>
        <w:t xml:space="preserve">. Definitsioonid korrastavad antud mõistete kasutamist haridusasutustes ning loovad ühtsed alused erinevatele formaalõppe asutustele </w:t>
      </w:r>
      <w:r w:rsidR="005E570B" w:rsidRPr="00F55D54">
        <w:rPr>
          <w:rFonts w:ascii="Times New Roman" w:eastAsia="Times New Roman" w:hAnsi="Times New Roman" w:cs="Times New Roman"/>
          <w:kern w:val="0"/>
          <w:sz w:val="24"/>
          <w:szCs w:val="24"/>
          <w:lang w:eastAsia="et-EE"/>
          <w14:ligatures w14:val="none"/>
        </w:rPr>
        <w:t xml:space="preserve">õppija </w:t>
      </w:r>
      <w:r w:rsidR="00C129A0" w:rsidRPr="00F55D54">
        <w:rPr>
          <w:rFonts w:ascii="Times New Roman" w:eastAsia="Times New Roman" w:hAnsi="Times New Roman" w:cs="Times New Roman"/>
          <w:kern w:val="0"/>
          <w:sz w:val="24"/>
          <w:szCs w:val="24"/>
          <w:lang w:eastAsia="et-EE"/>
          <w14:ligatures w14:val="none"/>
        </w:rPr>
        <w:t xml:space="preserve">mitteformaalõppes või informaalõppes omandatud õpitulemuste arvestamiseks. </w:t>
      </w:r>
      <w:r w:rsidR="005434F2" w:rsidRPr="00F55D54">
        <w:rPr>
          <w:rFonts w:ascii="Times New Roman" w:eastAsia="Times New Roman" w:hAnsi="Times New Roman" w:cs="Times New Roman"/>
          <w:kern w:val="0"/>
          <w:sz w:val="24"/>
          <w:szCs w:val="24"/>
          <w:lang w:eastAsia="et-EE"/>
          <w14:ligatures w14:val="none"/>
        </w:rPr>
        <w:t xml:space="preserve">Kõigi kolme õppe liigi puhul toimub õppimine, kuid õppimise eesmärk on erinev: formaalõppega taotletakse enamasti kvalifikatsiooni, mitteformaalõppega rahuldatakse huvi ning informaalõppega õpitakse tihti eraldi õpieesmärke seadmata. </w:t>
      </w:r>
      <w:r w:rsidR="00C129A0" w:rsidRPr="00F55D54">
        <w:rPr>
          <w:rFonts w:ascii="Times New Roman" w:eastAsia="Times New Roman" w:hAnsi="Times New Roman" w:cs="Times New Roman"/>
          <w:kern w:val="0"/>
          <w:sz w:val="24"/>
          <w:szCs w:val="24"/>
          <w:lang w:eastAsia="et-EE"/>
          <w14:ligatures w14:val="none"/>
        </w:rPr>
        <w:t>Jaotusest formaal-, mitteformaal- ja informaalõpe lähtutakse ka Eesti haridusvaldkonna arengukava</w:t>
      </w:r>
      <w:r w:rsidR="005E570B" w:rsidRPr="00F55D54">
        <w:rPr>
          <w:rFonts w:ascii="Times New Roman" w:eastAsia="Times New Roman" w:hAnsi="Times New Roman" w:cs="Times New Roman"/>
          <w:kern w:val="0"/>
          <w:sz w:val="24"/>
          <w:szCs w:val="24"/>
          <w:lang w:eastAsia="et-EE"/>
          <w14:ligatures w14:val="none"/>
        </w:rPr>
        <w:t>s</w:t>
      </w:r>
      <w:r w:rsidR="00C129A0" w:rsidRPr="00F55D54">
        <w:rPr>
          <w:rFonts w:ascii="Times New Roman" w:eastAsia="Times New Roman" w:hAnsi="Times New Roman" w:cs="Times New Roman"/>
          <w:kern w:val="0"/>
          <w:sz w:val="24"/>
          <w:szCs w:val="24"/>
          <w:lang w:eastAsia="et-EE"/>
          <w14:ligatures w14:val="none"/>
        </w:rPr>
        <w:t xml:space="preserve"> 2021 – 2035, samuti kasutatakse sama terminoloogiat (</w:t>
      </w:r>
      <w:proofErr w:type="spellStart"/>
      <w:r w:rsidR="00C129A0" w:rsidRPr="00F55D54">
        <w:rPr>
          <w:rFonts w:ascii="Times New Roman" w:eastAsia="Times New Roman" w:hAnsi="Times New Roman" w:cs="Times New Roman"/>
          <w:i/>
          <w:kern w:val="0"/>
          <w:sz w:val="24"/>
          <w:szCs w:val="24"/>
          <w:lang w:eastAsia="et-EE"/>
          <w14:ligatures w14:val="none"/>
        </w:rPr>
        <w:t>formal</w:t>
      </w:r>
      <w:proofErr w:type="spellEnd"/>
      <w:r w:rsidR="00C129A0" w:rsidRPr="00F55D54">
        <w:rPr>
          <w:rFonts w:ascii="Times New Roman" w:eastAsia="Times New Roman" w:hAnsi="Times New Roman" w:cs="Times New Roman"/>
          <w:i/>
          <w:kern w:val="0"/>
          <w:sz w:val="24"/>
          <w:szCs w:val="24"/>
          <w:lang w:eastAsia="et-EE"/>
          <w14:ligatures w14:val="none"/>
        </w:rPr>
        <w:t>, non-</w:t>
      </w:r>
      <w:proofErr w:type="spellStart"/>
      <w:r w:rsidR="00C129A0" w:rsidRPr="00F55D54">
        <w:rPr>
          <w:rFonts w:ascii="Times New Roman" w:eastAsia="Times New Roman" w:hAnsi="Times New Roman" w:cs="Times New Roman"/>
          <w:i/>
          <w:kern w:val="0"/>
          <w:sz w:val="24"/>
          <w:szCs w:val="24"/>
          <w:lang w:eastAsia="et-EE"/>
          <w14:ligatures w14:val="none"/>
        </w:rPr>
        <w:t>formal</w:t>
      </w:r>
      <w:proofErr w:type="spellEnd"/>
      <w:r w:rsidR="00C129A0" w:rsidRPr="00F55D54">
        <w:rPr>
          <w:rFonts w:ascii="Times New Roman" w:eastAsia="Times New Roman" w:hAnsi="Times New Roman" w:cs="Times New Roman"/>
          <w:i/>
          <w:kern w:val="0"/>
          <w:sz w:val="24"/>
          <w:szCs w:val="24"/>
          <w:lang w:eastAsia="et-EE"/>
          <w14:ligatures w14:val="none"/>
        </w:rPr>
        <w:t xml:space="preserve"> ja </w:t>
      </w:r>
      <w:proofErr w:type="spellStart"/>
      <w:r w:rsidR="00C129A0" w:rsidRPr="00F55D54">
        <w:rPr>
          <w:rFonts w:ascii="Times New Roman" w:eastAsia="Times New Roman" w:hAnsi="Times New Roman" w:cs="Times New Roman"/>
          <w:i/>
          <w:kern w:val="0"/>
          <w:sz w:val="24"/>
          <w:szCs w:val="24"/>
          <w:lang w:eastAsia="et-EE"/>
          <w14:ligatures w14:val="none"/>
        </w:rPr>
        <w:t>informal</w:t>
      </w:r>
      <w:proofErr w:type="spellEnd"/>
      <w:r w:rsidR="00C129A0" w:rsidRPr="00F55D54">
        <w:rPr>
          <w:rFonts w:ascii="Times New Roman" w:eastAsia="Times New Roman" w:hAnsi="Times New Roman" w:cs="Times New Roman"/>
          <w:i/>
          <w:kern w:val="0"/>
          <w:sz w:val="24"/>
          <w:szCs w:val="24"/>
          <w:lang w:eastAsia="et-EE"/>
          <w14:ligatures w14:val="none"/>
        </w:rPr>
        <w:t xml:space="preserve"> </w:t>
      </w:r>
      <w:proofErr w:type="spellStart"/>
      <w:r w:rsidR="00C129A0" w:rsidRPr="00F55D54">
        <w:rPr>
          <w:rFonts w:ascii="Times New Roman" w:eastAsia="Times New Roman" w:hAnsi="Times New Roman" w:cs="Times New Roman"/>
          <w:i/>
          <w:kern w:val="0"/>
          <w:sz w:val="24"/>
          <w:szCs w:val="24"/>
          <w:lang w:eastAsia="et-EE"/>
          <w14:ligatures w14:val="none"/>
        </w:rPr>
        <w:t>learning</w:t>
      </w:r>
      <w:proofErr w:type="spellEnd"/>
      <w:r w:rsidR="00C129A0" w:rsidRPr="00F55D54">
        <w:rPr>
          <w:rFonts w:ascii="Times New Roman" w:eastAsia="Times New Roman" w:hAnsi="Times New Roman" w:cs="Times New Roman"/>
          <w:kern w:val="0"/>
          <w:sz w:val="24"/>
          <w:szCs w:val="24"/>
          <w:lang w:eastAsia="et-EE"/>
          <w14:ligatures w14:val="none"/>
        </w:rPr>
        <w:t>) ka ingliskeelses diskursuses. Eestikeelsed terminid „vabaõpe“ ja „juhuõpe“ asendamaks mitteformaal- ja informaalõpet ei ole eesti keeles piisavalt juurdunud, et laiemat kasutust leida. Lisaks võib mõiste „vabaõpe“ tekitada ekslikke seoseid vabahariduse ja -kasvatusega</w:t>
      </w:r>
      <w:r w:rsidR="008A0B70" w:rsidRPr="00F55D54">
        <w:rPr>
          <w:rStyle w:val="Allmrkuseviide"/>
          <w:rFonts w:ascii="Times New Roman" w:eastAsia="Times New Roman" w:hAnsi="Times New Roman" w:cs="Times New Roman"/>
          <w:kern w:val="0"/>
          <w:sz w:val="24"/>
          <w:szCs w:val="24"/>
          <w:lang w:eastAsia="et-EE"/>
          <w14:ligatures w14:val="none"/>
        </w:rPr>
        <w:footnoteReference w:id="20"/>
      </w:r>
      <w:r w:rsidR="00C129A0" w:rsidRPr="00F55D54">
        <w:rPr>
          <w:rFonts w:ascii="Times New Roman" w:eastAsia="Times New Roman" w:hAnsi="Times New Roman" w:cs="Times New Roman"/>
          <w:kern w:val="0"/>
          <w:sz w:val="24"/>
          <w:szCs w:val="24"/>
          <w:lang w:eastAsia="et-EE"/>
          <w14:ligatures w14:val="none"/>
        </w:rPr>
        <w:t xml:space="preserve">. </w:t>
      </w:r>
    </w:p>
    <w:p w14:paraId="4F093048" w14:textId="77777777" w:rsidR="00C129A0" w:rsidRPr="00F55D54" w:rsidRDefault="00C129A0" w:rsidP="00F55D54">
      <w:pPr>
        <w:spacing w:after="0" w:line="240" w:lineRule="auto"/>
        <w:jc w:val="both"/>
        <w:rPr>
          <w:rFonts w:ascii="Times New Roman" w:eastAsia="Times New Roman" w:hAnsi="Times New Roman" w:cs="Times New Roman"/>
          <w:kern w:val="0"/>
          <w:sz w:val="24"/>
          <w:szCs w:val="24"/>
          <w:lang w:eastAsia="et-EE"/>
          <w14:ligatures w14:val="none"/>
        </w:rPr>
      </w:pPr>
    </w:p>
    <w:p w14:paraId="45330B7C" w14:textId="77777777" w:rsidR="00C129A0" w:rsidRPr="00F55D54" w:rsidRDefault="00C129A0" w:rsidP="00F55D54">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 xml:space="preserve">Definitsioonis eristatakse formaal-, mitteformaal- ja informaalõpet järgmiste küsimuste alusel: </w:t>
      </w:r>
    </w:p>
    <w:p w14:paraId="5B9300BE" w14:textId="3BB0AEBD" w:rsidR="00A13AC4" w:rsidRPr="00F55D54" w:rsidRDefault="00C129A0" w:rsidP="00F55D54">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 xml:space="preserve">1) kas õpe on eesmärgistatud? – õpet eesmärgistavad nii õpet reguleerivad õigusaktid (nende olemasolul), õpet läbiviivad asutused ja isikud, kui ka õppija ise. 2) kas õpe on struktureeritud? – õppe struktureerimiseks on erinevaid viise: õppekava, õppeprogramm, õpitulemused, õpiväljundid jne. </w:t>
      </w:r>
      <w:r w:rsidR="009B16E3" w:rsidRPr="00F55D54">
        <w:rPr>
          <w:rFonts w:ascii="Times New Roman" w:eastAsia="Times New Roman" w:hAnsi="Times New Roman" w:cs="Times New Roman"/>
          <w:kern w:val="0"/>
          <w:sz w:val="24"/>
          <w:szCs w:val="24"/>
          <w:lang w:eastAsia="et-EE"/>
          <w14:ligatures w14:val="none"/>
        </w:rPr>
        <w:t xml:space="preserve">3) kas õpe on vabatahtlik? </w:t>
      </w:r>
      <w:r w:rsidR="009F2FD3" w:rsidRPr="00F55D54">
        <w:rPr>
          <w:rFonts w:ascii="Times New Roman" w:eastAsia="Times New Roman" w:hAnsi="Times New Roman" w:cs="Times New Roman"/>
          <w:kern w:val="0"/>
          <w:sz w:val="24"/>
          <w:szCs w:val="24"/>
          <w:lang w:eastAsia="et-EE"/>
          <w14:ligatures w14:val="none"/>
        </w:rPr>
        <w:t>–</w:t>
      </w:r>
      <w:r w:rsidR="009B16E3" w:rsidRPr="00F55D54">
        <w:rPr>
          <w:rFonts w:ascii="Times New Roman" w:eastAsia="Times New Roman" w:hAnsi="Times New Roman" w:cs="Times New Roman"/>
          <w:kern w:val="0"/>
          <w:sz w:val="24"/>
          <w:szCs w:val="24"/>
          <w:lang w:eastAsia="et-EE"/>
          <w14:ligatures w14:val="none"/>
        </w:rPr>
        <w:t xml:space="preserve"> </w:t>
      </w:r>
      <w:r w:rsidR="009F2FD3" w:rsidRPr="00F55D54">
        <w:rPr>
          <w:rFonts w:ascii="Times New Roman" w:eastAsia="Times New Roman" w:hAnsi="Times New Roman" w:cs="Times New Roman"/>
          <w:kern w:val="0"/>
          <w:sz w:val="24"/>
          <w:szCs w:val="24"/>
          <w:lang w:eastAsia="et-EE"/>
          <w14:ligatures w14:val="none"/>
        </w:rPr>
        <w:t xml:space="preserve">kas õpilane osaleb õppes vabatahtlikult ja huvipõhiselt või on õppes osalemine (teatud määral) õpilase jaoks kohustuslik. 4) kus õpe peamiselt toimub? – kui formaalhariduse puhul toimub õpe Eesti Vabariigi haridusseaduses kindlaksmääratud õppeasutuses, siis mitteformaalõpet pakkuvate asutuste maastik on oluliselt laiem. Informaalõppe puhul toimub õpe igapäevategevuste käigus ning ei ole seega õppeasutusega piiratud.  </w:t>
      </w:r>
      <w:r w:rsidRPr="00F55D54">
        <w:rPr>
          <w:rFonts w:ascii="Times New Roman" w:eastAsia="Times New Roman" w:hAnsi="Times New Roman" w:cs="Times New Roman"/>
          <w:kern w:val="0"/>
          <w:sz w:val="24"/>
          <w:szCs w:val="24"/>
          <w:lang w:eastAsia="et-EE"/>
          <w14:ligatures w14:val="none"/>
        </w:rPr>
        <w:t xml:space="preserve"> </w:t>
      </w:r>
    </w:p>
    <w:p w14:paraId="7540F586" w14:textId="77777777" w:rsidR="00A13AC4" w:rsidRPr="00F55D54" w:rsidRDefault="00A13AC4" w:rsidP="00F55D54">
      <w:pPr>
        <w:spacing w:after="0" w:line="240" w:lineRule="auto"/>
        <w:jc w:val="both"/>
        <w:rPr>
          <w:rFonts w:ascii="Times New Roman" w:eastAsia="Times New Roman" w:hAnsi="Times New Roman" w:cs="Times New Roman"/>
          <w:kern w:val="0"/>
          <w:sz w:val="24"/>
          <w:szCs w:val="24"/>
          <w:lang w:eastAsia="et-EE"/>
          <w14:ligatures w14:val="none"/>
        </w:rPr>
      </w:pPr>
    </w:p>
    <w:p w14:paraId="2627055E" w14:textId="7AFE40F6" w:rsidR="00784465" w:rsidRPr="00F55D54" w:rsidRDefault="00422F7C" w:rsidP="00F55D54">
      <w:pPr>
        <w:spacing w:after="0" w:line="240" w:lineRule="auto"/>
        <w:jc w:val="both"/>
        <w:rPr>
          <w:rFonts w:ascii="Times New Roman" w:eastAsia="Times New Roman" w:hAnsi="Times New Roman" w:cs="Times New Roman"/>
          <w:sz w:val="24"/>
          <w:szCs w:val="24"/>
          <w:lang w:eastAsia="et-EE"/>
        </w:rPr>
      </w:pPr>
      <w:r w:rsidRPr="00F55D54">
        <w:rPr>
          <w:rFonts w:ascii="Times New Roman" w:eastAsia="Times New Roman" w:hAnsi="Times New Roman" w:cs="Times New Roman"/>
          <w:kern w:val="0"/>
          <w:sz w:val="24"/>
          <w:szCs w:val="24"/>
          <w:lang w:eastAsia="et-EE"/>
          <w14:ligatures w14:val="none"/>
        </w:rPr>
        <w:t xml:space="preserve">Punktiga </w:t>
      </w:r>
      <w:r w:rsidR="00A13AC4" w:rsidRPr="00F55D54">
        <w:rPr>
          <w:rFonts w:ascii="Times New Roman" w:eastAsia="Times New Roman" w:hAnsi="Times New Roman" w:cs="Times New Roman"/>
          <w:kern w:val="0"/>
          <w:sz w:val="24"/>
          <w:szCs w:val="24"/>
          <w:lang w:eastAsia="et-EE"/>
          <w14:ligatures w14:val="none"/>
        </w:rPr>
        <w:t>6</w:t>
      </w:r>
      <w:r w:rsidRPr="00F55D54">
        <w:rPr>
          <w:rFonts w:ascii="Times New Roman" w:eastAsia="Times New Roman" w:hAnsi="Times New Roman" w:cs="Times New Roman"/>
          <w:kern w:val="0"/>
          <w:sz w:val="24"/>
          <w:szCs w:val="24"/>
          <w:lang w:eastAsia="et-EE"/>
          <w14:ligatures w14:val="none"/>
        </w:rPr>
        <w:t xml:space="preserve"> täiendatakse paragrahvi 36</w:t>
      </w:r>
      <w:r w:rsidRPr="00F55D54">
        <w:rPr>
          <w:rFonts w:ascii="Times New Roman" w:eastAsia="Times New Roman" w:hAnsi="Times New Roman" w:cs="Times New Roman"/>
          <w:kern w:val="0"/>
          <w:sz w:val="24"/>
          <w:szCs w:val="24"/>
          <w:vertAlign w:val="superscript"/>
          <w:lang w:eastAsia="et-EE"/>
          <w14:ligatures w14:val="none"/>
        </w:rPr>
        <w:t>6</w:t>
      </w:r>
      <w:r w:rsidRPr="00F55D54">
        <w:rPr>
          <w:rFonts w:ascii="Times New Roman" w:eastAsia="Times New Roman" w:hAnsi="Times New Roman" w:cs="Times New Roman"/>
          <w:kern w:val="0"/>
          <w:sz w:val="24"/>
          <w:szCs w:val="24"/>
          <w:lang w:eastAsia="et-EE"/>
          <w14:ligatures w14:val="none"/>
        </w:rPr>
        <w:t xml:space="preserve"> lõiget 1 punktiga 2</w:t>
      </w:r>
      <w:r w:rsidRPr="00F55D54">
        <w:rPr>
          <w:rFonts w:ascii="Times New Roman" w:eastAsia="Times New Roman" w:hAnsi="Times New Roman" w:cs="Times New Roman"/>
          <w:kern w:val="0"/>
          <w:sz w:val="24"/>
          <w:szCs w:val="24"/>
          <w:vertAlign w:val="superscript"/>
          <w:lang w:eastAsia="et-EE"/>
          <w14:ligatures w14:val="none"/>
        </w:rPr>
        <w:t>1</w:t>
      </w:r>
      <w:r w:rsidR="0060744D" w:rsidRPr="00F55D54">
        <w:rPr>
          <w:rFonts w:ascii="Times New Roman" w:eastAsia="Times New Roman" w:hAnsi="Times New Roman" w:cs="Times New Roman"/>
          <w:kern w:val="0"/>
          <w:sz w:val="24"/>
          <w:szCs w:val="24"/>
          <w:lang w:eastAsia="et-EE"/>
          <w14:ligatures w14:val="none"/>
        </w:rPr>
        <w:t xml:space="preserve">, milles nähakse ette, et Eesti hariduse infosüsteemi kui andmekogu üheks täiendavaks </w:t>
      </w:r>
      <w:commentRangeStart w:id="20"/>
      <w:r w:rsidR="0060744D" w:rsidRPr="00F55D54">
        <w:rPr>
          <w:rFonts w:ascii="Times New Roman" w:eastAsia="Times New Roman" w:hAnsi="Times New Roman" w:cs="Times New Roman"/>
          <w:kern w:val="0"/>
          <w:sz w:val="24"/>
          <w:szCs w:val="24"/>
          <w:lang w:eastAsia="et-EE"/>
          <w14:ligatures w14:val="none"/>
        </w:rPr>
        <w:t xml:space="preserve">eesmärgiks on </w:t>
      </w:r>
      <w:r w:rsidR="00784465" w:rsidRPr="00F55D54">
        <w:rPr>
          <w:rFonts w:ascii="Times New Roman" w:eastAsia="Times New Roman" w:hAnsi="Times New Roman" w:cs="Times New Roman"/>
          <w:kern w:val="0"/>
          <w:sz w:val="24"/>
          <w:szCs w:val="24"/>
          <w:lang w:eastAsia="et-EE"/>
          <w14:ligatures w14:val="none"/>
        </w:rPr>
        <w:t>edaspidi</w:t>
      </w:r>
      <w:r w:rsidR="6AD4CDA8" w:rsidRPr="00F55D54">
        <w:rPr>
          <w:rFonts w:ascii="Times New Roman" w:eastAsia="Times New Roman" w:hAnsi="Times New Roman" w:cs="Times New Roman"/>
          <w:kern w:val="0"/>
          <w:sz w:val="24"/>
          <w:szCs w:val="24"/>
          <w:lang w:eastAsia="et-EE"/>
          <w14:ligatures w14:val="none"/>
        </w:rPr>
        <w:t xml:space="preserve"> </w:t>
      </w:r>
      <w:r w:rsidR="0060744D" w:rsidRPr="00F55D54">
        <w:rPr>
          <w:rFonts w:ascii="Times New Roman" w:eastAsia="Times New Roman" w:hAnsi="Times New Roman" w:cs="Times New Roman"/>
          <w:kern w:val="0"/>
          <w:sz w:val="24"/>
          <w:szCs w:val="24"/>
          <w:lang w:eastAsia="et-EE"/>
          <w14:ligatures w14:val="none"/>
        </w:rPr>
        <w:t xml:space="preserve">töödelda haridusvaldkonnaga seotud andmeid </w:t>
      </w:r>
      <w:commentRangeEnd w:id="20"/>
      <w:r w:rsidR="00720EE9">
        <w:rPr>
          <w:rStyle w:val="Kommentaariviide"/>
          <w:rFonts w:ascii="Calibri" w:eastAsia="Calibri" w:hAnsi="Calibri" w:cs="Calibri"/>
          <w:kern w:val="0"/>
          <w:lang w:eastAsia="et-EE"/>
          <w14:ligatures w14:val="none"/>
        </w:rPr>
        <w:commentReference w:id="20"/>
      </w:r>
      <w:r w:rsidR="0060744D" w:rsidRPr="00F55D54">
        <w:rPr>
          <w:rFonts w:ascii="Times New Roman" w:eastAsia="Times New Roman" w:hAnsi="Times New Roman" w:cs="Times New Roman"/>
          <w:kern w:val="0"/>
          <w:sz w:val="24"/>
          <w:szCs w:val="24"/>
          <w:lang w:eastAsia="et-EE"/>
          <w14:ligatures w14:val="none"/>
        </w:rPr>
        <w:t xml:space="preserve">õppimiskohustusega isiku õpitee jätkamise tagamiseks ning õpilaskandidaatide vastuvõtuprotsessi läbiviimiseks. Eelnõus sätestatud ülesande täitmiseks on </w:t>
      </w:r>
      <w:r w:rsidR="00784465" w:rsidRPr="00F55D54">
        <w:rPr>
          <w:rFonts w:ascii="Times New Roman" w:eastAsia="Times New Roman" w:hAnsi="Times New Roman" w:cs="Times New Roman"/>
          <w:kern w:val="0"/>
          <w:sz w:val="24"/>
          <w:szCs w:val="24"/>
          <w:lang w:eastAsia="et-EE"/>
          <w14:ligatures w14:val="none"/>
        </w:rPr>
        <w:t xml:space="preserve">kavandatud </w:t>
      </w:r>
      <w:r w:rsidR="008F2633" w:rsidRPr="00F55D54">
        <w:rPr>
          <w:rFonts w:ascii="Times New Roman" w:eastAsia="Times New Roman" w:hAnsi="Times New Roman" w:cs="Times New Roman"/>
          <w:kern w:val="0"/>
          <w:sz w:val="24"/>
          <w:szCs w:val="24"/>
          <w:lang w:eastAsia="et-EE"/>
          <w14:ligatures w14:val="none"/>
        </w:rPr>
        <w:t>luua</w:t>
      </w:r>
      <w:r w:rsidR="0060744D" w:rsidRPr="00F55D54">
        <w:rPr>
          <w:rFonts w:ascii="Times New Roman" w:eastAsia="Times New Roman" w:hAnsi="Times New Roman" w:cs="Times New Roman"/>
          <w:kern w:val="0"/>
          <w:sz w:val="24"/>
          <w:szCs w:val="24"/>
          <w:lang w:eastAsia="et-EE"/>
          <w14:ligatures w14:val="none"/>
        </w:rPr>
        <w:t xml:space="preserve"> Eesti hariduse infosüsteemi juurde täiendav alamregister</w:t>
      </w:r>
      <w:r w:rsidR="00784465" w:rsidRPr="00F55D54">
        <w:rPr>
          <w:rFonts w:ascii="Times New Roman" w:eastAsia="Times New Roman" w:hAnsi="Times New Roman" w:cs="Times New Roman"/>
          <w:kern w:val="0"/>
          <w:sz w:val="24"/>
          <w:szCs w:val="24"/>
          <w:lang w:eastAsia="et-EE"/>
          <w14:ligatures w14:val="none"/>
        </w:rPr>
        <w:t xml:space="preserve"> ja selle infotehnoloogiline kasutajaliides</w:t>
      </w:r>
      <w:r w:rsidR="008F2633" w:rsidRPr="00F55D54">
        <w:rPr>
          <w:rFonts w:ascii="Times New Roman" w:eastAsia="Times New Roman" w:hAnsi="Times New Roman" w:cs="Times New Roman"/>
          <w:kern w:val="0"/>
          <w:sz w:val="24"/>
          <w:szCs w:val="24"/>
          <w:lang w:eastAsia="et-EE"/>
          <w14:ligatures w14:val="none"/>
        </w:rPr>
        <w:t>. Tehnilise lahenduse ab</w:t>
      </w:r>
      <w:r w:rsidR="6AD4CDA8" w:rsidRPr="00F55D54">
        <w:rPr>
          <w:rFonts w:ascii="Times New Roman" w:eastAsia="Times New Roman" w:hAnsi="Times New Roman" w:cs="Times New Roman"/>
          <w:kern w:val="0"/>
          <w:sz w:val="24"/>
          <w:szCs w:val="24"/>
          <w:lang w:eastAsia="et-EE"/>
          <w14:ligatures w14:val="none"/>
        </w:rPr>
        <w:t>il</w:t>
      </w:r>
      <w:r w:rsidR="008F2633" w:rsidRPr="00F55D54">
        <w:rPr>
          <w:rFonts w:ascii="Times New Roman" w:eastAsia="Times New Roman" w:hAnsi="Times New Roman" w:cs="Times New Roman"/>
          <w:kern w:val="0"/>
          <w:sz w:val="24"/>
          <w:szCs w:val="24"/>
          <w:lang w:eastAsia="et-EE"/>
          <w14:ligatures w14:val="none"/>
        </w:rPr>
        <w:t xml:space="preserve"> tagatakse põhikoolilõpetajatele ühtne vastuvõtt.  Õ</w:t>
      </w:r>
      <w:r w:rsidR="0060744D" w:rsidRPr="00F55D54">
        <w:rPr>
          <w:rFonts w:ascii="Times New Roman" w:eastAsia="Times New Roman" w:hAnsi="Times New Roman" w:cs="Times New Roman"/>
          <w:kern w:val="0"/>
          <w:sz w:val="24"/>
          <w:szCs w:val="24"/>
          <w:lang w:eastAsia="et-EE"/>
          <w14:ligatures w14:val="none"/>
        </w:rPr>
        <w:t>pilased</w:t>
      </w:r>
      <w:r w:rsidR="008F2633" w:rsidRPr="00F55D54">
        <w:rPr>
          <w:rFonts w:ascii="Times New Roman" w:eastAsia="Times New Roman" w:hAnsi="Times New Roman" w:cs="Times New Roman"/>
          <w:kern w:val="0"/>
          <w:sz w:val="24"/>
          <w:szCs w:val="24"/>
          <w:lang w:eastAsia="et-EE"/>
          <w14:ligatures w14:val="none"/>
        </w:rPr>
        <w:t xml:space="preserve"> ja </w:t>
      </w:r>
      <w:r w:rsidR="0060744D" w:rsidRPr="00F55D54">
        <w:rPr>
          <w:rFonts w:ascii="Times New Roman" w:eastAsia="Times New Roman" w:hAnsi="Times New Roman" w:cs="Times New Roman"/>
          <w:kern w:val="0"/>
          <w:sz w:val="24"/>
          <w:szCs w:val="24"/>
          <w:lang w:eastAsia="et-EE"/>
          <w14:ligatures w14:val="none"/>
        </w:rPr>
        <w:t>vanemad saa</w:t>
      </w:r>
      <w:r w:rsidR="008F2633" w:rsidRPr="00F55D54">
        <w:rPr>
          <w:rFonts w:ascii="Times New Roman" w:eastAsia="Times New Roman" w:hAnsi="Times New Roman" w:cs="Times New Roman"/>
          <w:kern w:val="0"/>
          <w:sz w:val="24"/>
          <w:szCs w:val="24"/>
          <w:lang w:eastAsia="et-EE"/>
          <w14:ligatures w14:val="none"/>
        </w:rPr>
        <w:t>vad</w:t>
      </w:r>
      <w:r w:rsidR="0060744D" w:rsidRPr="00F55D54">
        <w:rPr>
          <w:rFonts w:ascii="Times New Roman" w:eastAsia="Times New Roman" w:hAnsi="Times New Roman" w:cs="Times New Roman"/>
          <w:kern w:val="0"/>
          <w:sz w:val="24"/>
          <w:szCs w:val="24"/>
          <w:lang w:eastAsia="et-EE"/>
          <w14:ligatures w14:val="none"/>
        </w:rPr>
        <w:t xml:space="preserve"> kasutada kooli sisseastumiseks </w:t>
      </w:r>
      <w:r w:rsidR="008F2633" w:rsidRPr="00F55D54">
        <w:rPr>
          <w:rFonts w:ascii="Times New Roman" w:eastAsia="Times New Roman" w:hAnsi="Times New Roman" w:cs="Times New Roman"/>
          <w:kern w:val="0"/>
          <w:sz w:val="24"/>
          <w:szCs w:val="24"/>
          <w:lang w:eastAsia="et-EE"/>
          <w14:ligatures w14:val="none"/>
        </w:rPr>
        <w:t>ühtset keskkonda, kus on olemas kogu info erinevate koolide vastuvõttude kohta, väljendades oma tahet ja esitades vajalikke dokumente.</w:t>
      </w:r>
      <w:r w:rsidR="0060744D" w:rsidRPr="00F55D54">
        <w:rPr>
          <w:rFonts w:ascii="Times New Roman" w:eastAsia="Times New Roman" w:hAnsi="Times New Roman" w:cs="Times New Roman"/>
          <w:kern w:val="0"/>
          <w:sz w:val="24"/>
          <w:szCs w:val="24"/>
          <w:lang w:eastAsia="et-EE"/>
          <w14:ligatures w14:val="none"/>
        </w:rPr>
        <w:t xml:space="preserve"> </w:t>
      </w:r>
      <w:r w:rsidR="00784465" w:rsidRPr="00F55D54">
        <w:rPr>
          <w:rFonts w:ascii="Times New Roman" w:eastAsia="Times New Roman" w:hAnsi="Times New Roman" w:cs="Times New Roman"/>
          <w:kern w:val="0"/>
          <w:sz w:val="24"/>
          <w:szCs w:val="24"/>
          <w:lang w:eastAsia="et-EE"/>
          <w14:ligatures w14:val="none"/>
        </w:rPr>
        <w:t>Samuti on tehnoloogiline lahendus abiks</w:t>
      </w:r>
      <w:r w:rsidR="0060744D" w:rsidRPr="00F55D54">
        <w:rPr>
          <w:rFonts w:ascii="Times New Roman" w:eastAsia="Times New Roman" w:hAnsi="Times New Roman" w:cs="Times New Roman"/>
          <w:kern w:val="0"/>
          <w:sz w:val="24"/>
          <w:szCs w:val="24"/>
          <w:lang w:eastAsia="et-EE"/>
          <w14:ligatures w14:val="none"/>
        </w:rPr>
        <w:t xml:space="preserve"> koolid</w:t>
      </w:r>
      <w:r w:rsidR="00784465" w:rsidRPr="00F55D54">
        <w:rPr>
          <w:rFonts w:ascii="Times New Roman" w:eastAsia="Times New Roman" w:hAnsi="Times New Roman" w:cs="Times New Roman"/>
          <w:kern w:val="0"/>
          <w:sz w:val="24"/>
          <w:szCs w:val="24"/>
          <w:lang w:eastAsia="et-EE"/>
          <w14:ligatures w14:val="none"/>
        </w:rPr>
        <w:t>ele</w:t>
      </w:r>
      <w:r w:rsidR="0060744D" w:rsidRPr="00F55D54">
        <w:rPr>
          <w:rFonts w:ascii="Times New Roman" w:eastAsia="Times New Roman" w:hAnsi="Times New Roman" w:cs="Times New Roman"/>
          <w:kern w:val="0"/>
          <w:sz w:val="24"/>
          <w:szCs w:val="24"/>
          <w:lang w:eastAsia="et-EE"/>
          <w14:ligatures w14:val="none"/>
        </w:rPr>
        <w:t xml:space="preserve"> vastuvõtuprotsesside läbiviimiseks</w:t>
      </w:r>
      <w:r w:rsidR="00784465" w:rsidRPr="00F55D54">
        <w:rPr>
          <w:rFonts w:ascii="Times New Roman" w:eastAsia="Times New Roman" w:hAnsi="Times New Roman" w:cs="Times New Roman"/>
          <w:kern w:val="0"/>
          <w:sz w:val="24"/>
          <w:szCs w:val="24"/>
          <w:lang w:eastAsia="et-EE"/>
          <w14:ligatures w14:val="none"/>
        </w:rPr>
        <w:t xml:space="preserve">. </w:t>
      </w:r>
      <w:r w:rsidR="008F2633" w:rsidRPr="00F55D54">
        <w:rPr>
          <w:rFonts w:ascii="Times New Roman" w:eastAsia="Times New Roman" w:hAnsi="Times New Roman" w:cs="Times New Roman"/>
          <w:kern w:val="0"/>
          <w:sz w:val="24"/>
          <w:szCs w:val="24"/>
          <w:lang w:eastAsia="et-EE"/>
          <w14:ligatures w14:val="none"/>
        </w:rPr>
        <w:t>Riigi jaoks on oluline, et k</w:t>
      </w:r>
      <w:r w:rsidR="00784465" w:rsidRPr="00F55D54">
        <w:rPr>
          <w:rFonts w:ascii="Times New Roman" w:eastAsia="Times New Roman" w:hAnsi="Times New Roman" w:cs="Times New Roman"/>
          <w:kern w:val="0"/>
          <w:sz w:val="24"/>
          <w:szCs w:val="24"/>
          <w:lang w:eastAsia="et-EE"/>
          <w14:ligatures w14:val="none"/>
        </w:rPr>
        <w:t xml:space="preserve">õik vastuvõtu avaldused ja seal olev info </w:t>
      </w:r>
      <w:r w:rsidR="008F2633" w:rsidRPr="00F55D54">
        <w:rPr>
          <w:rFonts w:ascii="Times New Roman" w:eastAsia="Times New Roman" w:hAnsi="Times New Roman" w:cs="Times New Roman"/>
          <w:kern w:val="0"/>
          <w:sz w:val="24"/>
          <w:szCs w:val="24"/>
          <w:lang w:eastAsia="et-EE"/>
          <w14:ligatures w14:val="none"/>
        </w:rPr>
        <w:t xml:space="preserve">(andmed) </w:t>
      </w:r>
      <w:r w:rsidR="00784465" w:rsidRPr="00F55D54">
        <w:rPr>
          <w:rFonts w:ascii="Times New Roman" w:eastAsia="Times New Roman" w:hAnsi="Times New Roman" w:cs="Times New Roman"/>
          <w:kern w:val="0"/>
          <w:sz w:val="24"/>
          <w:szCs w:val="24"/>
          <w:lang w:eastAsia="et-EE"/>
          <w14:ligatures w14:val="none"/>
        </w:rPr>
        <w:t>kogutakse ühte keskkonda</w:t>
      </w:r>
      <w:r w:rsidR="008F2633" w:rsidRPr="00F55D54">
        <w:rPr>
          <w:rFonts w:ascii="Times New Roman" w:eastAsia="Times New Roman" w:hAnsi="Times New Roman" w:cs="Times New Roman"/>
          <w:kern w:val="0"/>
          <w:sz w:val="24"/>
          <w:szCs w:val="24"/>
          <w:lang w:eastAsia="et-EE"/>
          <w14:ligatures w14:val="none"/>
        </w:rPr>
        <w:t xml:space="preserve">, mis annab </w:t>
      </w:r>
      <w:r w:rsidR="00784465" w:rsidRPr="00F55D54">
        <w:rPr>
          <w:rFonts w:ascii="Times New Roman" w:eastAsia="Times New Roman" w:hAnsi="Times New Roman" w:cs="Times New Roman"/>
          <w:kern w:val="0"/>
          <w:sz w:val="24"/>
          <w:szCs w:val="24"/>
          <w:lang w:eastAsia="et-EE"/>
          <w14:ligatures w14:val="none"/>
        </w:rPr>
        <w:t>ajakohase ülevaate õppimiskohustustega noorte edasiliikumisest</w:t>
      </w:r>
      <w:r w:rsidR="008F2633" w:rsidRPr="00F55D54">
        <w:rPr>
          <w:rFonts w:ascii="Times New Roman" w:eastAsia="Times New Roman" w:hAnsi="Times New Roman" w:cs="Times New Roman"/>
          <w:kern w:val="0"/>
          <w:sz w:val="24"/>
          <w:szCs w:val="24"/>
          <w:lang w:eastAsia="et-EE"/>
          <w14:ligatures w14:val="none"/>
        </w:rPr>
        <w:t xml:space="preserve"> järgmisele haridustasemele. </w:t>
      </w:r>
      <w:r w:rsidR="00784465" w:rsidRPr="00F55D54">
        <w:rPr>
          <w:rFonts w:ascii="Times New Roman" w:eastAsia="Times New Roman" w:hAnsi="Times New Roman" w:cs="Times New Roman"/>
          <w:kern w:val="0"/>
          <w:sz w:val="24"/>
          <w:szCs w:val="24"/>
          <w:lang w:eastAsia="et-EE"/>
          <w14:ligatures w14:val="none"/>
        </w:rPr>
        <w:t xml:space="preserve"> Riik </w:t>
      </w:r>
      <w:r w:rsidR="008F2633" w:rsidRPr="00F55D54">
        <w:rPr>
          <w:rFonts w:ascii="Times New Roman" w:eastAsia="Times New Roman" w:hAnsi="Times New Roman" w:cs="Times New Roman"/>
          <w:kern w:val="0"/>
          <w:sz w:val="24"/>
          <w:szCs w:val="24"/>
          <w:lang w:eastAsia="et-EE"/>
          <w14:ligatures w14:val="none"/>
        </w:rPr>
        <w:t xml:space="preserve">teeb </w:t>
      </w:r>
      <w:r w:rsidR="00784465" w:rsidRPr="00F55D54">
        <w:rPr>
          <w:rFonts w:ascii="Times New Roman" w:eastAsia="Times New Roman" w:hAnsi="Times New Roman" w:cs="Times New Roman"/>
          <w:kern w:val="0"/>
          <w:sz w:val="24"/>
          <w:szCs w:val="24"/>
          <w:lang w:eastAsia="et-EE"/>
          <w14:ligatures w14:val="none"/>
        </w:rPr>
        <w:t>andmed</w:t>
      </w:r>
      <w:r w:rsidR="008F2633" w:rsidRPr="00F55D54">
        <w:rPr>
          <w:rFonts w:ascii="Times New Roman" w:eastAsia="Times New Roman" w:hAnsi="Times New Roman" w:cs="Times New Roman"/>
          <w:kern w:val="0"/>
          <w:sz w:val="24"/>
          <w:szCs w:val="24"/>
          <w:lang w:eastAsia="et-EE"/>
          <w14:ligatures w14:val="none"/>
        </w:rPr>
        <w:t xml:space="preserve"> kättesaadavaks kohalikule omavalitsusele, kel tuleb viivitamata asuda tegelema noortega, kes õppekohta ei taotlenud või jäid õppekohast ilma</w:t>
      </w:r>
      <w:r w:rsidR="6AD4CDA8" w:rsidRPr="00F55D54">
        <w:rPr>
          <w:rFonts w:ascii="Times New Roman" w:eastAsia="Times New Roman" w:hAnsi="Times New Roman" w:cs="Times New Roman"/>
          <w:kern w:val="0"/>
          <w:sz w:val="24"/>
          <w:szCs w:val="24"/>
          <w:lang w:eastAsia="et-EE"/>
          <w14:ligatures w14:val="none"/>
        </w:rPr>
        <w:t xml:space="preserve"> (taotlus jäi rahuldamata)</w:t>
      </w:r>
      <w:r w:rsidR="008F2633" w:rsidRPr="00F55D54">
        <w:rPr>
          <w:rFonts w:ascii="Times New Roman" w:eastAsia="Times New Roman" w:hAnsi="Times New Roman" w:cs="Times New Roman"/>
          <w:kern w:val="0"/>
          <w:sz w:val="24"/>
          <w:szCs w:val="24"/>
          <w:lang w:eastAsia="et-EE"/>
          <w14:ligatures w14:val="none"/>
        </w:rPr>
        <w:t>. Andmete töötlemise õigus</w:t>
      </w:r>
      <w:bookmarkStart w:id="21" w:name="_Hlk158278129"/>
      <w:r w:rsidR="008F2633" w:rsidRPr="00F55D54">
        <w:rPr>
          <w:rFonts w:ascii="Times New Roman" w:eastAsia="Times New Roman" w:hAnsi="Times New Roman" w:cs="Times New Roman"/>
          <w:kern w:val="0"/>
          <w:sz w:val="24"/>
          <w:szCs w:val="24"/>
          <w:lang w:eastAsia="et-EE"/>
          <w14:ligatures w14:val="none"/>
        </w:rPr>
        <w:t xml:space="preserve"> kohalikul </w:t>
      </w:r>
      <w:r w:rsidR="008F2633" w:rsidRPr="00F55D54">
        <w:rPr>
          <w:rFonts w:ascii="Times New Roman" w:eastAsia="Times New Roman" w:hAnsi="Times New Roman" w:cs="Times New Roman"/>
          <w:kern w:val="0"/>
          <w:sz w:val="24"/>
          <w:szCs w:val="24"/>
          <w:lang w:eastAsia="et-EE"/>
          <w14:ligatures w14:val="none"/>
        </w:rPr>
        <w:lastRenderedPageBreak/>
        <w:t xml:space="preserve">omavalitsusel saab tulenema </w:t>
      </w:r>
      <w:r w:rsidR="6AD4CDA8" w:rsidRPr="00F55D54">
        <w:rPr>
          <w:rFonts w:ascii="Times New Roman" w:eastAsia="Times New Roman" w:hAnsi="Times New Roman" w:cs="Times New Roman"/>
          <w:kern w:val="0"/>
          <w:sz w:val="24"/>
          <w:szCs w:val="24"/>
          <w:lang w:eastAsia="et-EE"/>
          <w14:ligatures w14:val="none"/>
        </w:rPr>
        <w:t xml:space="preserve">Eesti Vabariigi </w:t>
      </w:r>
      <w:r w:rsidR="008F2633" w:rsidRPr="00F55D54">
        <w:rPr>
          <w:rFonts w:ascii="Times New Roman" w:eastAsia="Times New Roman" w:hAnsi="Times New Roman" w:cs="Times New Roman"/>
          <w:kern w:val="0"/>
          <w:sz w:val="24"/>
          <w:szCs w:val="24"/>
          <w:lang w:eastAsia="et-EE"/>
          <w14:ligatures w14:val="none"/>
        </w:rPr>
        <w:t>h</w:t>
      </w:r>
      <w:r w:rsidR="00784465" w:rsidRPr="00F55D54">
        <w:rPr>
          <w:rFonts w:ascii="Times New Roman" w:eastAsia="Times New Roman" w:hAnsi="Times New Roman" w:cs="Times New Roman"/>
          <w:kern w:val="0"/>
          <w:sz w:val="24"/>
          <w:szCs w:val="24"/>
          <w:lang w:eastAsia="et-EE"/>
          <w14:ligatures w14:val="none"/>
        </w:rPr>
        <w:t>aridusseadusest</w:t>
      </w:r>
      <w:r w:rsidR="008F2633" w:rsidRPr="00F55D54">
        <w:rPr>
          <w:rFonts w:ascii="Times New Roman" w:eastAsia="Times New Roman" w:hAnsi="Times New Roman" w:cs="Times New Roman"/>
          <w:kern w:val="0"/>
          <w:sz w:val="24"/>
          <w:szCs w:val="24"/>
          <w:lang w:eastAsia="et-EE"/>
          <w14:ligatures w14:val="none"/>
        </w:rPr>
        <w:t xml:space="preserve">, mis näeb ette, et </w:t>
      </w:r>
      <w:r w:rsidR="00AC657D" w:rsidRPr="00F55D54">
        <w:rPr>
          <w:rFonts w:ascii="Times New Roman" w:eastAsia="Times New Roman" w:hAnsi="Times New Roman" w:cs="Times New Roman"/>
          <w:kern w:val="0"/>
          <w:sz w:val="24"/>
          <w:szCs w:val="24"/>
          <w:lang w:eastAsia="et-EE"/>
          <w14:ligatures w14:val="none"/>
        </w:rPr>
        <w:t>õppimiskohustust mitte täitvate noortega tegelemine on kohaliku omavalitsuse ülesanne. Ka i</w:t>
      </w:r>
      <w:r w:rsidR="00784465" w:rsidRPr="00F55D54">
        <w:rPr>
          <w:rFonts w:ascii="Times New Roman" w:eastAsia="Times New Roman" w:hAnsi="Times New Roman" w:cs="Times New Roman"/>
          <w:kern w:val="0"/>
          <w:sz w:val="24"/>
          <w:szCs w:val="24"/>
          <w:lang w:eastAsia="et-EE"/>
          <w14:ligatures w14:val="none"/>
        </w:rPr>
        <w:t xml:space="preserve">sikuandmete kaitse </w:t>
      </w:r>
      <w:proofErr w:type="spellStart"/>
      <w:r w:rsidR="00784465" w:rsidRPr="00F55D54">
        <w:rPr>
          <w:rFonts w:ascii="Times New Roman" w:eastAsia="Times New Roman" w:hAnsi="Times New Roman" w:cs="Times New Roman"/>
          <w:kern w:val="0"/>
          <w:sz w:val="24"/>
          <w:szCs w:val="24"/>
          <w:lang w:eastAsia="et-EE"/>
          <w14:ligatures w14:val="none"/>
        </w:rPr>
        <w:t>üldmäärus</w:t>
      </w:r>
      <w:r w:rsidR="00AC657D" w:rsidRPr="00F55D54">
        <w:rPr>
          <w:rFonts w:ascii="Times New Roman" w:eastAsia="Times New Roman" w:hAnsi="Times New Roman" w:cs="Times New Roman"/>
          <w:kern w:val="0"/>
          <w:sz w:val="24"/>
          <w:szCs w:val="24"/>
          <w:lang w:eastAsia="et-EE"/>
          <w14:ligatures w14:val="none"/>
        </w:rPr>
        <w:t>e</w:t>
      </w:r>
      <w:proofErr w:type="spellEnd"/>
      <w:r w:rsidR="00784465" w:rsidRPr="00F55D54">
        <w:rPr>
          <w:rFonts w:ascii="Times New Roman" w:eastAsia="Times New Roman" w:hAnsi="Times New Roman" w:cs="Times New Roman"/>
          <w:kern w:val="0"/>
          <w:sz w:val="24"/>
          <w:szCs w:val="24"/>
          <w:lang w:eastAsia="et-EE"/>
          <w14:ligatures w14:val="none"/>
        </w:rPr>
        <w:t xml:space="preserve"> artikkel 6  lõik 1 punkt e alusel on isikuandmete töötlemine seaduslik juhul, kui</w:t>
      </w:r>
      <w:r w:rsidR="00784465" w:rsidRPr="00F55D54">
        <w:rPr>
          <w:rFonts w:ascii="Times New Roman" w:eastAsia="Times New Roman" w:hAnsi="Times New Roman" w:cs="Times New Roman"/>
          <w:b/>
          <w:bCs/>
          <w:i/>
          <w:iCs/>
          <w:kern w:val="0"/>
          <w:sz w:val="24"/>
          <w:szCs w:val="24"/>
          <w:lang w:eastAsia="et-EE"/>
          <w14:ligatures w14:val="none"/>
        </w:rPr>
        <w:t xml:space="preserve"> </w:t>
      </w:r>
      <w:r w:rsidR="00784465" w:rsidRPr="00F55D54">
        <w:rPr>
          <w:rFonts w:ascii="Times New Roman" w:eastAsia="Times New Roman" w:hAnsi="Times New Roman" w:cs="Times New Roman"/>
          <w:kern w:val="0"/>
          <w:sz w:val="24"/>
          <w:szCs w:val="24"/>
          <w:lang w:eastAsia="et-EE"/>
          <w14:ligatures w14:val="none"/>
        </w:rPr>
        <w:t>töötlemine on vajalik avalikes huvides oleva ülesande täitmiseks.</w:t>
      </w:r>
    </w:p>
    <w:bookmarkEnd w:id="21"/>
    <w:p w14:paraId="14DBDE86" w14:textId="4205ABEF" w:rsidR="00422F7C" w:rsidRPr="00F55D54" w:rsidRDefault="00422F7C" w:rsidP="00F55D54">
      <w:pPr>
        <w:spacing w:after="0" w:line="240" w:lineRule="auto"/>
        <w:jc w:val="both"/>
        <w:rPr>
          <w:rFonts w:ascii="Times New Roman" w:eastAsia="Times New Roman" w:hAnsi="Times New Roman" w:cs="Times New Roman"/>
          <w:bCs/>
          <w:iCs/>
          <w:kern w:val="0"/>
          <w:sz w:val="24"/>
          <w:szCs w:val="24"/>
          <w:lang w:eastAsia="et-EE"/>
          <w14:ligatures w14:val="none"/>
        </w:rPr>
      </w:pPr>
    </w:p>
    <w:p w14:paraId="485016DA" w14:textId="7F0A6441" w:rsidR="00DA59A4" w:rsidRPr="00F55D54" w:rsidRDefault="00DA59A4" w:rsidP="00F55D54">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b/>
          <w:kern w:val="0"/>
          <w:sz w:val="24"/>
          <w:szCs w:val="24"/>
          <w:lang w:eastAsia="et-EE"/>
          <w14:ligatures w14:val="none"/>
        </w:rPr>
        <w:t>Paragrahv 2</w:t>
      </w:r>
      <w:r w:rsidRPr="00F55D54">
        <w:rPr>
          <w:rFonts w:ascii="Times New Roman" w:eastAsia="Times New Roman" w:hAnsi="Times New Roman" w:cs="Times New Roman"/>
          <w:kern w:val="0"/>
          <w:sz w:val="24"/>
          <w:szCs w:val="24"/>
          <w:lang w:eastAsia="et-EE"/>
          <w14:ligatures w14:val="none"/>
        </w:rPr>
        <w:t xml:space="preserve">  – koolieelse lasteasutuse seaduse muutmine.</w:t>
      </w:r>
    </w:p>
    <w:p w14:paraId="607246BC" w14:textId="77777777" w:rsidR="00FC1D76" w:rsidRPr="00F55D54" w:rsidRDefault="00FC1D76" w:rsidP="00F55D54">
      <w:pPr>
        <w:spacing w:after="0" w:line="240" w:lineRule="auto"/>
        <w:jc w:val="both"/>
        <w:rPr>
          <w:rFonts w:ascii="Times New Roman" w:eastAsia="Times New Roman" w:hAnsi="Times New Roman" w:cs="Times New Roman"/>
          <w:kern w:val="0"/>
          <w:sz w:val="24"/>
          <w:szCs w:val="24"/>
          <w:lang w:eastAsia="et-EE"/>
          <w14:ligatures w14:val="none"/>
        </w:rPr>
      </w:pPr>
    </w:p>
    <w:p w14:paraId="4EE8A27A" w14:textId="669B9BCB" w:rsidR="00DA59A4" w:rsidRPr="00F55D54" w:rsidRDefault="00DA59A4" w:rsidP="00F55D54">
      <w:pPr>
        <w:spacing w:after="0" w:line="240" w:lineRule="auto"/>
        <w:jc w:val="both"/>
        <w:rPr>
          <w:rFonts w:ascii="Times New Roman" w:hAnsi="Times New Roman" w:cs="Times New Roman"/>
          <w:sz w:val="24"/>
          <w:szCs w:val="24"/>
        </w:rPr>
      </w:pPr>
      <w:r w:rsidRPr="00F55D54">
        <w:rPr>
          <w:rFonts w:ascii="Times New Roman" w:eastAsia="Times New Roman" w:hAnsi="Times New Roman" w:cs="Times New Roman"/>
          <w:kern w:val="0"/>
          <w:sz w:val="24"/>
          <w:szCs w:val="24"/>
          <w:lang w:eastAsia="et-EE"/>
          <w14:ligatures w14:val="none"/>
        </w:rPr>
        <w:t xml:space="preserve">Muudatustega asendatakse läbivalt koolieelse lasteasutuse seaduses seni </w:t>
      </w:r>
      <w:r w:rsidR="00FE17C2" w:rsidRPr="00F55D54">
        <w:rPr>
          <w:rFonts w:ascii="Times New Roman" w:eastAsia="Times New Roman" w:hAnsi="Times New Roman" w:cs="Times New Roman"/>
          <w:kern w:val="0"/>
          <w:sz w:val="24"/>
          <w:szCs w:val="24"/>
          <w:lang w:eastAsia="et-EE"/>
          <w14:ligatures w14:val="none"/>
        </w:rPr>
        <w:t xml:space="preserve">erinevates käänetes </w:t>
      </w:r>
      <w:r w:rsidRPr="00F55D54">
        <w:rPr>
          <w:rFonts w:ascii="Times New Roman" w:eastAsia="Times New Roman" w:hAnsi="Times New Roman" w:cs="Times New Roman"/>
          <w:kern w:val="0"/>
          <w:sz w:val="24"/>
          <w:szCs w:val="24"/>
          <w:lang w:eastAsia="et-EE"/>
          <w14:ligatures w14:val="none"/>
        </w:rPr>
        <w:t xml:space="preserve">kasutatud sõna „koolikohustus“ sõnaga </w:t>
      </w:r>
      <w:r w:rsidR="00FE17C2" w:rsidRPr="00F55D54">
        <w:rPr>
          <w:rFonts w:ascii="Times New Roman" w:eastAsia="Times New Roman" w:hAnsi="Times New Roman" w:cs="Times New Roman"/>
          <w:kern w:val="0"/>
          <w:sz w:val="24"/>
          <w:szCs w:val="24"/>
          <w:lang w:eastAsia="et-EE"/>
          <w14:ligatures w14:val="none"/>
        </w:rPr>
        <w:t>„</w:t>
      </w:r>
      <w:r w:rsidRPr="00F55D54">
        <w:rPr>
          <w:rFonts w:ascii="Times New Roman" w:hAnsi="Times New Roman" w:cs="Times New Roman"/>
          <w:sz w:val="24"/>
          <w:szCs w:val="24"/>
        </w:rPr>
        <w:t>õppimiskohustus</w:t>
      </w:r>
      <w:r w:rsidR="00FE17C2" w:rsidRPr="00F55D54">
        <w:rPr>
          <w:rFonts w:ascii="Times New Roman" w:hAnsi="Times New Roman" w:cs="Times New Roman"/>
          <w:sz w:val="24"/>
          <w:szCs w:val="24"/>
        </w:rPr>
        <w:t>“ vastavas käändes</w:t>
      </w:r>
      <w:r w:rsidRPr="00F55D54">
        <w:rPr>
          <w:rFonts w:ascii="Times New Roman" w:hAnsi="Times New Roman" w:cs="Times New Roman"/>
          <w:sz w:val="24"/>
          <w:szCs w:val="24"/>
        </w:rPr>
        <w:t xml:space="preserve">. </w:t>
      </w:r>
    </w:p>
    <w:p w14:paraId="42F60D8A" w14:textId="039F7026" w:rsidR="49198F91" w:rsidRPr="00F55D54" w:rsidRDefault="49198F91" w:rsidP="00F55D54">
      <w:pPr>
        <w:spacing w:after="0" w:line="240" w:lineRule="auto"/>
        <w:jc w:val="both"/>
        <w:rPr>
          <w:rFonts w:ascii="Times New Roman" w:hAnsi="Times New Roman" w:cs="Times New Roman"/>
          <w:sz w:val="24"/>
          <w:szCs w:val="24"/>
        </w:rPr>
      </w:pPr>
    </w:p>
    <w:p w14:paraId="18F65284" w14:textId="17988D2E" w:rsidR="49198F91" w:rsidRPr="00F55D54" w:rsidRDefault="49198F91" w:rsidP="00F55D54">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 xml:space="preserve">Lisaks sellele on tehtud muudatus paragrahvi 10 lõikes 2. Muudatust on põhjendatud käesoleva eelnõu § 1 punktis 3. </w:t>
      </w:r>
    </w:p>
    <w:p w14:paraId="5DB7A937" w14:textId="77777777" w:rsidR="00DA59A4" w:rsidRPr="00F55D54" w:rsidRDefault="00DA59A4" w:rsidP="00F55D54">
      <w:pPr>
        <w:spacing w:after="0" w:line="240" w:lineRule="auto"/>
        <w:jc w:val="both"/>
        <w:rPr>
          <w:rFonts w:ascii="Times New Roman" w:eastAsia="Times New Roman" w:hAnsi="Times New Roman" w:cs="Times New Roman"/>
          <w:kern w:val="0"/>
          <w:sz w:val="24"/>
          <w:szCs w:val="24"/>
          <w:lang w:eastAsia="et-EE"/>
          <w14:ligatures w14:val="none"/>
        </w:rPr>
      </w:pPr>
      <w:bookmarkStart w:id="22" w:name="_Hlk158361970"/>
    </w:p>
    <w:p w14:paraId="6AEB65D6" w14:textId="5AEBD04D" w:rsidR="00AB73A8" w:rsidRPr="00F55D54" w:rsidRDefault="00AB73A8" w:rsidP="00F55D54">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b/>
          <w:bCs/>
          <w:kern w:val="0"/>
          <w:sz w:val="24"/>
          <w:szCs w:val="24"/>
          <w:lang w:eastAsia="et-EE"/>
          <w14:ligatures w14:val="none"/>
        </w:rPr>
        <w:t xml:space="preserve">Paragrahv </w:t>
      </w:r>
      <w:r w:rsidR="1DB80F15" w:rsidRPr="00F55D54">
        <w:rPr>
          <w:rFonts w:ascii="Times New Roman" w:eastAsia="Times New Roman" w:hAnsi="Times New Roman" w:cs="Times New Roman"/>
          <w:b/>
          <w:bCs/>
          <w:kern w:val="0"/>
          <w:sz w:val="24"/>
          <w:szCs w:val="24"/>
          <w:lang w:eastAsia="et-EE"/>
          <w14:ligatures w14:val="none"/>
        </w:rPr>
        <w:t>3</w:t>
      </w:r>
      <w:r w:rsidRPr="00F55D54">
        <w:rPr>
          <w:rFonts w:ascii="Times New Roman" w:eastAsia="Times New Roman" w:hAnsi="Times New Roman" w:cs="Times New Roman"/>
          <w:b/>
          <w:bCs/>
          <w:kern w:val="0"/>
          <w:sz w:val="24"/>
          <w:szCs w:val="24"/>
          <w:lang w:eastAsia="et-EE"/>
          <w14:ligatures w14:val="none"/>
        </w:rPr>
        <w:t xml:space="preserve"> </w:t>
      </w:r>
      <w:r w:rsidRPr="00F55D54">
        <w:rPr>
          <w:rFonts w:ascii="Times New Roman" w:eastAsia="Times New Roman" w:hAnsi="Times New Roman" w:cs="Times New Roman"/>
          <w:kern w:val="0"/>
          <w:sz w:val="24"/>
          <w:szCs w:val="24"/>
          <w:lang w:eastAsia="et-EE"/>
          <w14:ligatures w14:val="none"/>
        </w:rPr>
        <w:t>– kutseõppeasutuse seaduse muutmine.</w:t>
      </w:r>
    </w:p>
    <w:p w14:paraId="63AEA891" w14:textId="77777777" w:rsidR="00AB73A8" w:rsidRPr="00F55D54" w:rsidRDefault="00AB73A8" w:rsidP="00F55D54">
      <w:pPr>
        <w:spacing w:after="0" w:line="240" w:lineRule="auto"/>
        <w:jc w:val="both"/>
        <w:rPr>
          <w:rFonts w:ascii="Times New Roman" w:eastAsia="Times New Roman" w:hAnsi="Times New Roman" w:cs="Times New Roman"/>
          <w:kern w:val="0"/>
          <w:sz w:val="24"/>
          <w:szCs w:val="24"/>
          <w:lang w:eastAsia="et-EE"/>
          <w14:ligatures w14:val="none"/>
        </w:rPr>
      </w:pPr>
    </w:p>
    <w:p w14:paraId="657E7615" w14:textId="1026F74D" w:rsidR="00940488" w:rsidRPr="00F55D54" w:rsidRDefault="00FC1D76" w:rsidP="00F55D54">
      <w:pPr>
        <w:spacing w:after="0" w:line="240" w:lineRule="auto"/>
        <w:jc w:val="both"/>
        <w:rPr>
          <w:rFonts w:ascii="Times New Roman" w:eastAsia="Calibri" w:hAnsi="Times New Roman" w:cs="Times New Roman"/>
          <w:color w:val="202020"/>
          <w:sz w:val="24"/>
          <w:szCs w:val="24"/>
          <w:lang w:eastAsia="et-EE"/>
        </w:rPr>
      </w:pPr>
      <w:r w:rsidRPr="00F55D54">
        <w:rPr>
          <w:rFonts w:ascii="Times New Roman" w:eastAsia="Calibri" w:hAnsi="Times New Roman" w:cs="Times New Roman"/>
          <w:color w:val="202020"/>
          <w:kern w:val="0"/>
          <w:sz w:val="24"/>
          <w:szCs w:val="24"/>
          <w:shd w:val="clear" w:color="auto" w:fill="FFFFFF"/>
          <w:lang w:eastAsia="et-EE"/>
          <w14:ligatures w14:val="none"/>
        </w:rPr>
        <w:t>P</w:t>
      </w:r>
      <w:r w:rsidR="00940488" w:rsidRPr="00F55D54">
        <w:rPr>
          <w:rFonts w:ascii="Times New Roman" w:eastAsia="Calibri" w:hAnsi="Times New Roman" w:cs="Times New Roman"/>
          <w:color w:val="202020"/>
          <w:kern w:val="0"/>
          <w:sz w:val="24"/>
          <w:szCs w:val="24"/>
          <w:shd w:val="clear" w:color="auto" w:fill="FFFFFF"/>
          <w:lang w:eastAsia="et-EE"/>
          <w14:ligatures w14:val="none"/>
        </w:rPr>
        <w:t>unktidega 1 ja 2 muudetakse seaduse paragrahvi 8 lõikeid 1 ja 2. Kutseõppeasutuse seaduse (</w:t>
      </w:r>
      <w:proofErr w:type="spellStart"/>
      <w:r w:rsidR="00940488" w:rsidRPr="00F55D54">
        <w:rPr>
          <w:rFonts w:ascii="Times New Roman" w:eastAsia="Calibri" w:hAnsi="Times New Roman" w:cs="Times New Roman"/>
          <w:color w:val="202020"/>
          <w:kern w:val="0"/>
          <w:sz w:val="24"/>
          <w:szCs w:val="24"/>
          <w:shd w:val="clear" w:color="auto" w:fill="FFFFFF"/>
          <w:lang w:eastAsia="et-EE"/>
          <w14:ligatures w14:val="none"/>
        </w:rPr>
        <w:t>KutÕS</w:t>
      </w:r>
      <w:proofErr w:type="spellEnd"/>
      <w:r w:rsidR="00940488" w:rsidRPr="00F55D54">
        <w:rPr>
          <w:rFonts w:ascii="Times New Roman" w:eastAsia="Calibri" w:hAnsi="Times New Roman" w:cs="Times New Roman"/>
          <w:color w:val="202020"/>
          <w:kern w:val="0"/>
          <w:sz w:val="24"/>
          <w:szCs w:val="24"/>
          <w:shd w:val="clear" w:color="auto" w:fill="FFFFFF"/>
          <w:lang w:eastAsia="et-EE"/>
          <w14:ligatures w14:val="none"/>
        </w:rPr>
        <w:t>) § 8 lõike 1 kohaselt mõistetakse täna õppe läbiviimise õigusena ministri antud õigust viia õpet läbi mingis õppekavarühmas. Seoses ettevalmistava õppe pakkumisega õppimiskohustusega noortele, on kavandatud, et ettevalmistava õppe läbiviimiseks annab minister koolile õiguse omal initsiatiivil ja olenemata, kas selles koolis on isikuarengu õppekavarühmale õppe läbiviimise õigus antud või mitte. Riigi kohustuse tagamiseks peab olema protsess lihtsam, mistõttu sätestatakse ettevalmistava õppe tarbeks erand üldisest õppe läbiviimise õiguse andmisest. See tagab, ka selle, et kui vajadus on pakkuda ettevalmistavat õpet üldharidust pakkuvas riigigümnaasiumis, ei teki vastuolu, sest riigigümnaasiumi</w:t>
      </w:r>
      <w:r w:rsidR="00110790" w:rsidRPr="00F55D54">
        <w:rPr>
          <w:rFonts w:ascii="Times New Roman" w:eastAsia="Calibri" w:hAnsi="Times New Roman" w:cs="Times New Roman"/>
          <w:color w:val="202020"/>
          <w:kern w:val="0"/>
          <w:sz w:val="24"/>
          <w:szCs w:val="24"/>
          <w:shd w:val="clear" w:color="auto" w:fill="FFFFFF"/>
          <w:lang w:eastAsia="et-EE"/>
          <w14:ligatures w14:val="none"/>
        </w:rPr>
        <w:t>d</w:t>
      </w:r>
      <w:r w:rsidR="00940488" w:rsidRPr="00F55D54">
        <w:rPr>
          <w:rFonts w:ascii="Times New Roman" w:eastAsia="Calibri" w:hAnsi="Times New Roman" w:cs="Times New Roman"/>
          <w:color w:val="202020"/>
          <w:kern w:val="0"/>
          <w:sz w:val="24"/>
          <w:szCs w:val="24"/>
          <w:shd w:val="clear" w:color="auto" w:fill="FFFFFF"/>
          <w:lang w:eastAsia="et-EE"/>
          <w14:ligatures w14:val="none"/>
        </w:rPr>
        <w:t xml:space="preserve">es õppe pakkumine ei toimu läbi õppe läbiviimise õiguse andmise õppekavarühmale. </w:t>
      </w:r>
    </w:p>
    <w:p w14:paraId="351CBDC0" w14:textId="77777777" w:rsidR="00FC1D76" w:rsidRPr="00F55D54" w:rsidRDefault="00FC1D76" w:rsidP="00F55D54">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3F8502DC" w14:textId="3B165932" w:rsidR="00940488" w:rsidRPr="00F55D54" w:rsidRDefault="00940488" w:rsidP="00F55D54">
      <w:pPr>
        <w:spacing w:after="0" w:line="240" w:lineRule="auto"/>
        <w:jc w:val="both"/>
        <w:rPr>
          <w:rFonts w:ascii="Times New Roman" w:eastAsia="Calibri" w:hAnsi="Times New Roman" w:cs="Times New Roman"/>
          <w:color w:val="202020"/>
          <w:sz w:val="24"/>
          <w:szCs w:val="24"/>
          <w:lang w:eastAsia="et-EE"/>
        </w:rPr>
      </w:pPr>
      <w:r w:rsidRPr="00F55D54">
        <w:rPr>
          <w:rFonts w:ascii="Times New Roman" w:eastAsia="Calibri" w:hAnsi="Times New Roman" w:cs="Times New Roman"/>
          <w:color w:val="202020"/>
          <w:kern w:val="0"/>
          <w:sz w:val="24"/>
          <w:szCs w:val="24"/>
          <w:shd w:val="clear" w:color="auto" w:fill="FFFFFF"/>
          <w:lang w:eastAsia="et-EE"/>
          <w14:ligatures w14:val="none"/>
        </w:rPr>
        <w:t xml:space="preserve">Regulatsioon, kuidas ettevalmistava  õppe läbiviimise õigus antakse on kavandatud </w:t>
      </w:r>
      <w:proofErr w:type="spellStart"/>
      <w:r w:rsidRPr="00F55D54">
        <w:rPr>
          <w:rFonts w:ascii="Times New Roman" w:eastAsia="Calibri" w:hAnsi="Times New Roman" w:cs="Times New Roman"/>
          <w:color w:val="202020"/>
          <w:kern w:val="0"/>
          <w:sz w:val="24"/>
          <w:szCs w:val="24"/>
          <w:shd w:val="clear" w:color="auto" w:fill="FFFFFF"/>
          <w:lang w:eastAsia="et-EE"/>
          <w14:ligatures w14:val="none"/>
        </w:rPr>
        <w:t>KutÕS</w:t>
      </w:r>
      <w:proofErr w:type="spellEnd"/>
      <w:r w:rsidRPr="00F55D54">
        <w:rPr>
          <w:rFonts w:ascii="Times New Roman" w:eastAsia="Calibri" w:hAnsi="Times New Roman" w:cs="Times New Roman"/>
          <w:color w:val="202020"/>
          <w:kern w:val="0"/>
          <w:sz w:val="24"/>
          <w:szCs w:val="24"/>
          <w:shd w:val="clear" w:color="auto" w:fill="FFFFFF"/>
          <w:lang w:eastAsia="et-EE"/>
          <w14:ligatures w14:val="none"/>
        </w:rPr>
        <w:t xml:space="preserve"> §-i 23</w:t>
      </w:r>
      <w:r w:rsidRPr="00F55D54">
        <w:rPr>
          <w:rFonts w:ascii="Times New Roman" w:eastAsia="Calibri" w:hAnsi="Times New Roman" w:cs="Times New Roman"/>
          <w:color w:val="202020"/>
          <w:kern w:val="0"/>
          <w:sz w:val="24"/>
          <w:szCs w:val="24"/>
          <w:shd w:val="clear" w:color="auto" w:fill="FFFFFF"/>
          <w:vertAlign w:val="superscript"/>
          <w:lang w:eastAsia="et-EE"/>
          <w14:ligatures w14:val="none"/>
        </w:rPr>
        <w:t>2</w:t>
      </w:r>
      <w:r w:rsidRPr="00F55D54">
        <w:rPr>
          <w:rFonts w:ascii="Times New Roman" w:eastAsia="Calibri" w:hAnsi="Times New Roman" w:cs="Times New Roman"/>
          <w:color w:val="202020"/>
          <w:kern w:val="0"/>
          <w:sz w:val="24"/>
          <w:szCs w:val="24"/>
          <w:shd w:val="clear" w:color="auto" w:fill="FFFFFF"/>
          <w:lang w:eastAsia="et-EE"/>
          <w14:ligatures w14:val="none"/>
        </w:rPr>
        <w:t>. Valdkonna eest vastutavale ministrile, kes on ka riigikoolide pidaja ja saab seetõttu riigile kuuluva koolivõrgu kaudu ettevalmistava õppe tagada, antakse õigus arvestades piirkonna vajadust, selline õppe läbiviimise õigus koolile anda. Vajadusel on õigus sõlmida ka haldusleping, et seda ülesannet saaks täita ka munitsipaalkool. Kuivõrd tegu on halduslepinguga, siis selle ülesande andmine kohaliku omavalitsuse koolile saab olla vaid poolte kokkuleppel. Riigil ei ole võimalik ühepoolselt seda ülesannet kohalikule omavalitsusele anda.</w:t>
      </w:r>
    </w:p>
    <w:p w14:paraId="36D31924" w14:textId="77777777" w:rsidR="00FC1D76" w:rsidRPr="00F55D54" w:rsidRDefault="00FC1D76" w:rsidP="00F55D54">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6CCB75BB" w14:textId="3D957505" w:rsidR="00940488" w:rsidRPr="00F55D54" w:rsidRDefault="00940488" w:rsidP="00F55D54">
      <w:pPr>
        <w:spacing w:after="0" w:line="240" w:lineRule="auto"/>
        <w:jc w:val="both"/>
        <w:rPr>
          <w:rFonts w:ascii="Times New Roman" w:eastAsia="Calibri" w:hAnsi="Times New Roman" w:cs="Times New Roman"/>
          <w:color w:val="202020"/>
          <w:sz w:val="24"/>
          <w:szCs w:val="24"/>
          <w:lang w:eastAsia="et-EE"/>
        </w:rPr>
      </w:pPr>
      <w:r w:rsidRPr="00F55D54">
        <w:rPr>
          <w:rFonts w:ascii="Times New Roman" w:eastAsia="Calibri" w:hAnsi="Times New Roman" w:cs="Times New Roman"/>
          <w:color w:val="202020"/>
          <w:kern w:val="0"/>
          <w:sz w:val="24"/>
          <w:szCs w:val="24"/>
          <w:shd w:val="clear" w:color="auto" w:fill="FFFFFF"/>
          <w:lang w:eastAsia="et-EE"/>
          <w14:ligatures w14:val="none"/>
        </w:rPr>
        <w:t>Punktides 3, 4, 6, 7 ja 8</w:t>
      </w:r>
      <w:r w:rsidRPr="00F55D54">
        <w:rPr>
          <w:rFonts w:ascii="Times New Roman" w:eastAsia="Calibri" w:hAnsi="Times New Roman" w:cs="Times New Roman"/>
          <w:b/>
          <w:bCs/>
          <w:color w:val="202020"/>
          <w:kern w:val="0"/>
          <w:sz w:val="24"/>
          <w:szCs w:val="24"/>
          <w:shd w:val="clear" w:color="auto" w:fill="FFFFFF"/>
          <w:lang w:eastAsia="et-EE"/>
          <w14:ligatures w14:val="none"/>
        </w:rPr>
        <w:t xml:space="preserve"> </w:t>
      </w:r>
      <w:r w:rsidRPr="00F55D54">
        <w:rPr>
          <w:rFonts w:ascii="Times New Roman" w:eastAsia="Calibri" w:hAnsi="Times New Roman" w:cs="Times New Roman"/>
          <w:color w:val="202020"/>
          <w:kern w:val="0"/>
          <w:sz w:val="24"/>
          <w:szCs w:val="24"/>
          <w:shd w:val="clear" w:color="auto" w:fill="FFFFFF"/>
          <w:lang w:eastAsia="et-EE"/>
          <w14:ligatures w14:val="none"/>
        </w:rPr>
        <w:t xml:space="preserve">muudatused on seotud kutsevaliku õppekava asendumisega ettevalmistava õppega. Kuivõrd kutsevaliku õppekaval toimuv õpe asendatakse ettevalmistava õppega ei ole tarvilik enam isikuarengu õppekavarühmas toimuva kutsevaliku õppe läbiviimise  õiguse andmise erandit. Edaspidi toimub isikuarengu õppekavarühmale õppe läbiviimine üldistel alustel. Eeltoodud põhjustel jäetakse </w:t>
      </w:r>
      <w:proofErr w:type="spellStart"/>
      <w:r w:rsidRPr="00F55D54">
        <w:rPr>
          <w:rFonts w:ascii="Times New Roman" w:eastAsia="Calibri" w:hAnsi="Times New Roman" w:cs="Times New Roman"/>
          <w:color w:val="202020"/>
          <w:kern w:val="0"/>
          <w:sz w:val="24"/>
          <w:szCs w:val="24"/>
          <w:shd w:val="clear" w:color="auto" w:fill="FFFFFF"/>
          <w:lang w:eastAsia="et-EE"/>
          <w14:ligatures w14:val="none"/>
        </w:rPr>
        <w:t>KutÕS</w:t>
      </w:r>
      <w:proofErr w:type="spellEnd"/>
      <w:r w:rsidRPr="00F55D54">
        <w:rPr>
          <w:rFonts w:ascii="Times New Roman" w:eastAsia="Calibri" w:hAnsi="Times New Roman" w:cs="Times New Roman"/>
          <w:color w:val="202020"/>
          <w:kern w:val="0"/>
          <w:sz w:val="24"/>
          <w:szCs w:val="24"/>
          <w:shd w:val="clear" w:color="auto" w:fill="FFFFFF"/>
          <w:lang w:eastAsia="et-EE"/>
          <w14:ligatures w14:val="none"/>
        </w:rPr>
        <w:t xml:space="preserve"> § 10 lõike 1 esimesest lausest välja viide erandi koha isikuarengu õppekavarühmas õppe avamisele ning tunnistatakse kehtetuks erandit sisaldav § 10</w:t>
      </w:r>
      <w:r w:rsidRPr="00F55D54">
        <w:rPr>
          <w:rFonts w:ascii="Times New Roman" w:eastAsia="Calibri" w:hAnsi="Times New Roman" w:cs="Times New Roman"/>
          <w:color w:val="202020"/>
          <w:kern w:val="0"/>
          <w:sz w:val="24"/>
          <w:szCs w:val="24"/>
          <w:shd w:val="clear" w:color="auto" w:fill="FFFFFF"/>
          <w:vertAlign w:val="superscript"/>
          <w:lang w:eastAsia="et-EE"/>
          <w14:ligatures w14:val="none"/>
        </w:rPr>
        <w:t>1</w:t>
      </w:r>
      <w:r w:rsidRPr="00F55D54">
        <w:rPr>
          <w:rFonts w:ascii="Times New Roman" w:eastAsia="Calibri" w:hAnsi="Times New Roman" w:cs="Times New Roman"/>
          <w:color w:val="202020"/>
          <w:kern w:val="0"/>
          <w:sz w:val="24"/>
          <w:szCs w:val="24"/>
          <w:shd w:val="clear" w:color="auto" w:fill="FFFFFF"/>
          <w:lang w:eastAsia="et-EE"/>
          <w14:ligatures w14:val="none"/>
        </w:rPr>
        <w:t xml:space="preserve">. </w:t>
      </w:r>
    </w:p>
    <w:p w14:paraId="0078F980" w14:textId="77777777" w:rsidR="00FC1D76" w:rsidRPr="00F55D54" w:rsidRDefault="00FC1D76" w:rsidP="00F55D54">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54706F88" w14:textId="5DC49B8C" w:rsidR="00940488" w:rsidRPr="00F55D54" w:rsidRDefault="00FC1D76" w:rsidP="00F55D54">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r w:rsidRPr="00F55D54">
        <w:rPr>
          <w:rFonts w:ascii="Times New Roman" w:eastAsia="Calibri" w:hAnsi="Times New Roman" w:cs="Times New Roman"/>
          <w:color w:val="202020"/>
          <w:kern w:val="0"/>
          <w:sz w:val="24"/>
          <w:szCs w:val="24"/>
          <w:shd w:val="clear" w:color="auto" w:fill="FFFFFF"/>
          <w:lang w:eastAsia="et-EE"/>
          <w14:ligatures w14:val="none"/>
        </w:rPr>
        <w:t>P</w:t>
      </w:r>
      <w:r w:rsidR="00940488" w:rsidRPr="00F55D54">
        <w:rPr>
          <w:rFonts w:ascii="Times New Roman" w:eastAsia="Calibri" w:hAnsi="Times New Roman" w:cs="Times New Roman"/>
          <w:color w:val="202020"/>
          <w:kern w:val="0"/>
          <w:sz w:val="24"/>
          <w:szCs w:val="24"/>
          <w:shd w:val="clear" w:color="auto" w:fill="FFFFFF"/>
          <w:lang w:eastAsia="et-EE"/>
          <w14:ligatures w14:val="none"/>
        </w:rPr>
        <w:t xml:space="preserve">unktiga 5 täpsustatakse </w:t>
      </w:r>
      <w:proofErr w:type="spellStart"/>
      <w:r w:rsidR="00940488" w:rsidRPr="00F55D54">
        <w:rPr>
          <w:rFonts w:ascii="Times New Roman" w:eastAsia="Calibri" w:hAnsi="Times New Roman" w:cs="Times New Roman"/>
          <w:color w:val="202020"/>
          <w:kern w:val="0"/>
          <w:sz w:val="24"/>
          <w:szCs w:val="24"/>
          <w:shd w:val="clear" w:color="auto" w:fill="FFFFFF"/>
          <w:lang w:eastAsia="et-EE"/>
          <w14:ligatures w14:val="none"/>
        </w:rPr>
        <w:t>KutÕS</w:t>
      </w:r>
      <w:proofErr w:type="spellEnd"/>
      <w:r w:rsidR="00940488" w:rsidRPr="00F55D54">
        <w:rPr>
          <w:rFonts w:ascii="Times New Roman" w:eastAsia="Calibri" w:hAnsi="Times New Roman" w:cs="Times New Roman"/>
          <w:color w:val="202020"/>
          <w:kern w:val="0"/>
          <w:sz w:val="24"/>
          <w:szCs w:val="24"/>
          <w:shd w:val="clear" w:color="auto" w:fill="FFFFFF"/>
          <w:lang w:eastAsia="et-EE"/>
          <w14:ligatures w14:val="none"/>
        </w:rPr>
        <w:t xml:space="preserve"> § 17 lõige 5 punkti 11</w:t>
      </w:r>
      <w:r w:rsidR="00940488" w:rsidRPr="00F55D54">
        <w:rPr>
          <w:rFonts w:ascii="Times New Roman" w:eastAsia="Calibri" w:hAnsi="Times New Roman" w:cs="Times New Roman"/>
          <w:color w:val="202020"/>
          <w:kern w:val="0"/>
          <w:sz w:val="24"/>
          <w:szCs w:val="24"/>
          <w:shd w:val="clear" w:color="auto" w:fill="FFFFFF"/>
          <w:vertAlign w:val="superscript"/>
          <w:lang w:eastAsia="et-EE"/>
          <w14:ligatures w14:val="none"/>
        </w:rPr>
        <w:t>1</w:t>
      </w:r>
      <w:r w:rsidR="00940488" w:rsidRPr="00F55D54">
        <w:rPr>
          <w:rFonts w:ascii="Times New Roman" w:eastAsia="Calibri" w:hAnsi="Times New Roman" w:cs="Times New Roman"/>
          <w:color w:val="202020"/>
          <w:kern w:val="0"/>
          <w:sz w:val="24"/>
          <w:szCs w:val="24"/>
          <w:shd w:val="clear" w:color="auto" w:fill="FFFFFF"/>
          <w:lang w:eastAsia="et-EE"/>
          <w14:ligatures w14:val="none"/>
        </w:rPr>
        <w:t xml:space="preserve"> ja § 18 lõige 3 punkti 7, et selgelt välja tuua, et nõukogu kinnitab ja nõunike kogu kooskõlastab kalendriaasta koolituskohtade arvu, mille õppekulusid riigi poolt ei hüvitata. Teisisõnu on ülesanne kinnitada ja kooskõlastada võimalike tasuta ja tasuliselt pakutavate koolituskohtade arv. </w:t>
      </w:r>
    </w:p>
    <w:p w14:paraId="1CF636BF" w14:textId="77777777" w:rsidR="00C45EE6" w:rsidRPr="00F55D54" w:rsidRDefault="00C45EE6" w:rsidP="00F55D54">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7873A41F" w14:textId="134AD7D2" w:rsidR="00940488" w:rsidRPr="00F55D54" w:rsidRDefault="00940488" w:rsidP="00F55D54">
      <w:pPr>
        <w:spacing w:after="0" w:line="240" w:lineRule="auto"/>
        <w:jc w:val="both"/>
        <w:rPr>
          <w:rFonts w:ascii="Times New Roman" w:eastAsia="Calibri" w:hAnsi="Times New Roman" w:cs="Times New Roman"/>
          <w:color w:val="202020"/>
          <w:sz w:val="24"/>
          <w:szCs w:val="24"/>
          <w:lang w:eastAsia="et-EE"/>
        </w:rPr>
      </w:pPr>
      <w:r w:rsidRPr="00F55D54">
        <w:rPr>
          <w:rFonts w:ascii="Times New Roman" w:eastAsia="Calibri" w:hAnsi="Times New Roman" w:cs="Times New Roman"/>
          <w:color w:val="202020"/>
          <w:kern w:val="0"/>
          <w:sz w:val="24"/>
          <w:szCs w:val="24"/>
          <w:shd w:val="clear" w:color="auto" w:fill="FFFFFF"/>
          <w:lang w:eastAsia="et-EE"/>
          <w14:ligatures w14:val="none"/>
        </w:rPr>
        <w:t xml:space="preserve">Punktiga 8 kehtestatakse ettevalmistava õppe regulatsioon. </w:t>
      </w:r>
    </w:p>
    <w:p w14:paraId="3DBB36D4" w14:textId="77777777" w:rsidR="00F55D54" w:rsidRDefault="00F55D54" w:rsidP="00F55D54">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3228388C" w14:textId="4F8F0B8E" w:rsidR="005E6C47" w:rsidRPr="00F55D54" w:rsidRDefault="005E6C47" w:rsidP="00F55D54">
      <w:pPr>
        <w:spacing w:after="0" w:line="240" w:lineRule="auto"/>
        <w:jc w:val="both"/>
        <w:rPr>
          <w:rFonts w:ascii="Times New Roman" w:eastAsia="Calibri" w:hAnsi="Times New Roman" w:cs="Times New Roman"/>
          <w:color w:val="202020"/>
          <w:sz w:val="24"/>
          <w:szCs w:val="24"/>
          <w:lang w:eastAsia="et-EE"/>
        </w:rPr>
      </w:pPr>
      <w:r w:rsidRPr="00F55D54">
        <w:rPr>
          <w:rFonts w:ascii="Times New Roman" w:eastAsia="Calibri" w:hAnsi="Times New Roman" w:cs="Times New Roman"/>
          <w:color w:val="202020"/>
          <w:kern w:val="0"/>
          <w:sz w:val="24"/>
          <w:szCs w:val="24"/>
          <w:shd w:val="clear" w:color="auto" w:fill="FFFFFF"/>
          <w:lang w:eastAsia="et-EE"/>
          <w14:ligatures w14:val="none"/>
        </w:rPr>
        <w:lastRenderedPageBreak/>
        <w:t xml:space="preserve">Ettevalmistav õpe on õpe neile noortele, kes ei ole valmis põhihariduse omandamise järel  õpinguid jätkama. Üldjuhul pole tegemist ühe konkreetse põhjusega, vaid tegurite kompleksiga. Õppimiskohustuse üks olulisim muutus on just sellele sihtrühmale, kes edasiliikumiseks tuge vajavad, seda ka tagada. Ehk võimalikult individuaalne tugi ja aeg jõukohaste ja huvipakkuvate õpivalikutega tutvumiseks, valmisoleku hindamiseks soovitud õppesse astumiseks ning vajaduspõhine ettevalmistus. Seega ettevalmistus peaks sisaldama nii vajaduspõhist (a) tasandusõpet, (b) karjääriõppe, -info ja -nõustamisvõimalust kui (c) erinevate valdkondade/erialadega praktilist tutvumist.  </w:t>
      </w:r>
    </w:p>
    <w:p w14:paraId="4C0E1013" w14:textId="77777777" w:rsidR="005E6C47" w:rsidRPr="00F55D54" w:rsidRDefault="005E6C47" w:rsidP="00F55D54">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528B921A" w14:textId="77777777" w:rsidR="005E6C47" w:rsidRPr="00F55D54" w:rsidRDefault="005E6C47" w:rsidP="00F55D54">
      <w:pPr>
        <w:spacing w:after="0" w:line="240" w:lineRule="auto"/>
        <w:jc w:val="both"/>
        <w:rPr>
          <w:rFonts w:ascii="Times New Roman" w:eastAsia="Calibri" w:hAnsi="Times New Roman" w:cs="Times New Roman"/>
          <w:color w:val="202020"/>
          <w:sz w:val="24"/>
          <w:szCs w:val="24"/>
          <w:lang w:eastAsia="et-EE"/>
        </w:rPr>
      </w:pPr>
      <w:r w:rsidRPr="00F55D54">
        <w:rPr>
          <w:rFonts w:ascii="Times New Roman" w:eastAsia="Calibri" w:hAnsi="Times New Roman" w:cs="Times New Roman"/>
          <w:color w:val="202020"/>
          <w:kern w:val="0"/>
          <w:sz w:val="24"/>
          <w:szCs w:val="24"/>
          <w:shd w:val="clear" w:color="auto" w:fill="FFFFFF"/>
          <w:lang w:eastAsia="et-EE"/>
          <w14:ligatures w14:val="none"/>
        </w:rPr>
        <w:t xml:space="preserve">Ettevalmistava õppe edukust on võimalik hinnata tasemeõppes jätkajate osakaalu kaudu. Tulemuslikult on seesugune õpe kasutusel ka Põhjamaades – Soomes, Rootsis, Taanis. Soomes on seoses koolikohustusea tõusuga rakendunud kaks vaheaasta mudelit (eraldi nii tööturule kui õppesse siirdumiseks), Rootsis on vaheaasta-programme neli (sh eraldi keeleõppele) ning Taanis jätkavad vaheaastal ligi pooled põhikooli lõpetanud. </w:t>
      </w:r>
    </w:p>
    <w:p w14:paraId="4F70CA2F" w14:textId="77777777" w:rsidR="005E6C47" w:rsidRPr="00F55D54" w:rsidRDefault="005E6C47" w:rsidP="00F55D54">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350945A4" w14:textId="761F3A03" w:rsidR="005E6C47" w:rsidRPr="00F55D54" w:rsidRDefault="005E6C47" w:rsidP="00F55D54">
      <w:pPr>
        <w:spacing w:after="0" w:line="240" w:lineRule="auto"/>
        <w:jc w:val="both"/>
        <w:rPr>
          <w:rFonts w:ascii="Times New Roman" w:eastAsia="Calibri" w:hAnsi="Times New Roman" w:cs="Times New Roman"/>
          <w:color w:val="202020"/>
          <w:sz w:val="24"/>
          <w:szCs w:val="24"/>
          <w:lang w:eastAsia="et-EE"/>
        </w:rPr>
      </w:pPr>
      <w:r w:rsidRPr="00F55D54">
        <w:rPr>
          <w:rFonts w:ascii="Times New Roman" w:eastAsia="Calibri" w:hAnsi="Times New Roman" w:cs="Times New Roman"/>
          <w:color w:val="202020"/>
          <w:kern w:val="0"/>
          <w:sz w:val="24"/>
          <w:szCs w:val="24"/>
          <w:shd w:val="clear" w:color="auto" w:fill="FFFFFF"/>
          <w:lang w:eastAsia="et-EE"/>
          <w14:ligatures w14:val="none"/>
        </w:rPr>
        <w:t xml:space="preserve">Eestis on 2019. aastast analoogne võimalus loodud kutseõppeasutuste juurde kutsevalikuõppe näol. Alustati neljas koolis kokku 31 õppijaga, kuid 2022. aastal õppis kutsevalikuõppes juba 626 õppijat 16 kutseõppeasutuses. Õppe vajadus kumuleerus ka UA kriisi tõttu (2022. a 338 õppijat). Õpet on kaasfinantseeritud 1,7 miljoni euro ulatuses ka Euroopa majanduspiirkonna ja Norra finantsmehhanismi programmist „Kohalik areng ja vaesuse vähendamine“. Õpet võib lugeda tulemuslikuks, sest ligi 2/3 lõpetanutest on õpinguid jätkanud - üldjuhul loetakse analoogseid sekkumisi majanduslikult põhjendatuks 30% - 50% jätkajate osakaalu puhul. </w:t>
      </w:r>
    </w:p>
    <w:p w14:paraId="3FC172E1" w14:textId="77777777" w:rsidR="005E6C47" w:rsidRPr="00F55D54" w:rsidRDefault="005E6C47" w:rsidP="00F55D54">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7B60F475" w14:textId="3FC73F94" w:rsidR="005E6C47" w:rsidRPr="00F55D54" w:rsidRDefault="005E6C47" w:rsidP="00F55D54">
      <w:pPr>
        <w:spacing w:after="0" w:line="240" w:lineRule="auto"/>
        <w:jc w:val="both"/>
        <w:rPr>
          <w:rFonts w:ascii="Times New Roman" w:eastAsia="Calibri" w:hAnsi="Times New Roman" w:cs="Times New Roman"/>
          <w:color w:val="202020"/>
          <w:sz w:val="24"/>
          <w:szCs w:val="24"/>
          <w:lang w:eastAsia="et-EE"/>
        </w:rPr>
      </w:pPr>
      <w:r w:rsidRPr="00F55D54">
        <w:rPr>
          <w:rFonts w:ascii="Times New Roman" w:eastAsia="Calibri" w:hAnsi="Times New Roman" w:cs="Times New Roman"/>
          <w:color w:val="202020"/>
          <w:kern w:val="0"/>
          <w:sz w:val="24"/>
          <w:szCs w:val="24"/>
          <w:shd w:val="clear" w:color="auto" w:fill="FFFFFF"/>
          <w:lang w:eastAsia="et-EE"/>
          <w14:ligatures w14:val="none"/>
        </w:rPr>
        <w:t xml:space="preserve">2022. aasta Eesti Rakendusuuringute Keskus </w:t>
      </w:r>
      <w:proofErr w:type="spellStart"/>
      <w:r w:rsidRPr="00F55D54">
        <w:rPr>
          <w:rFonts w:ascii="Times New Roman" w:eastAsia="Calibri" w:hAnsi="Times New Roman" w:cs="Times New Roman"/>
          <w:color w:val="202020"/>
          <w:kern w:val="0"/>
          <w:sz w:val="24"/>
          <w:szCs w:val="24"/>
          <w:shd w:val="clear" w:color="auto" w:fill="FFFFFF"/>
          <w:lang w:eastAsia="et-EE"/>
          <w14:ligatures w14:val="none"/>
        </w:rPr>
        <w:t>Centari</w:t>
      </w:r>
      <w:proofErr w:type="spellEnd"/>
      <w:r w:rsidRPr="00F55D54">
        <w:rPr>
          <w:rFonts w:ascii="Times New Roman" w:eastAsia="Calibri" w:hAnsi="Times New Roman" w:cs="Times New Roman"/>
          <w:color w:val="202020"/>
          <w:kern w:val="0"/>
          <w:sz w:val="24"/>
          <w:szCs w:val="24"/>
          <w:shd w:val="clear" w:color="auto" w:fill="FFFFFF"/>
          <w:lang w:eastAsia="et-EE"/>
          <w14:ligatures w14:val="none"/>
        </w:rPr>
        <w:t xml:space="preserve"> uuringu „Lisaõppe ja kutsevalikuõppe analüüs“ raportis leitakse, et seesuguse õppe jätkumine on asjakohane ja vajalik – sihtrühm ettevalmistavaks õppeks on olemas ning kasvab. Riskina tuuakse välja jätkusuutlikku rahastamist. Samuti rõhutatakse vajadust tööturu ja hariduse meetmete integreerimiseks ettevalmistava õppe läbiviimisel, sealhulgas selget koostöövajadust Töötukassaga. </w:t>
      </w:r>
    </w:p>
    <w:p w14:paraId="518F1AB9" w14:textId="77777777" w:rsidR="005E6C47" w:rsidRPr="00F55D54" w:rsidRDefault="005E6C47" w:rsidP="00F55D54">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630CBE45" w14:textId="7A010C89" w:rsidR="005E6C47" w:rsidRPr="00F55D54" w:rsidRDefault="005E6C47" w:rsidP="00F55D54">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r w:rsidRPr="00F55D54">
        <w:rPr>
          <w:rFonts w:ascii="Times New Roman" w:eastAsia="Calibri" w:hAnsi="Times New Roman" w:cs="Times New Roman"/>
          <w:color w:val="202020"/>
          <w:kern w:val="0"/>
          <w:sz w:val="24"/>
          <w:szCs w:val="24"/>
          <w:shd w:val="clear" w:color="auto" w:fill="FFFFFF"/>
          <w:lang w:eastAsia="et-EE"/>
          <w14:ligatures w14:val="none"/>
        </w:rPr>
        <w:t xml:space="preserve">Koolikohustusliku ea tõstmisega 18. eluaastani tekib nii vajadus kui riigi jaoks kohustus laiendada senise kutsevalikuõppe võimaluse pakkumist, et vältida haridussüsteemist varajast väljalangemist (NEET-staatusesse langemist). Riigi ülesanne on tagada ettevalmistava õppe kättesaadavus kõigile neile, kes kutseõppesse või keskharidustasemeõppesse peale põhikooli valmis siirduma ei ole. Vastavalt kehtivale kutseõppeasutuse seadusele on kutsevalikuõppe eesmärk defineeritud kui tasemeõpe, mille käigus omandatakse erialaõppe alustamiseks vajalikud kompetentsid teisel kvalifikatsioonitasemel. Samas peaks õpe tagama ettevalmistuse ka gümnaasiumis õpingute jätkamiseks, mistõttu vajab muutmist nii õppe eesmärk, sisu, korraldusmudel kui ka rahastusmudel.  </w:t>
      </w:r>
    </w:p>
    <w:p w14:paraId="30AD34FC" w14:textId="77777777" w:rsidR="00CD5876" w:rsidRPr="00F55D54" w:rsidRDefault="00CD5876" w:rsidP="00F55D54">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4DE68515" w14:textId="6A0FA2DC" w:rsidR="00CD5876" w:rsidRPr="00F55D54" w:rsidRDefault="00CD5876" w:rsidP="00F55D54">
      <w:pPr>
        <w:spacing w:after="0" w:line="240" w:lineRule="auto"/>
        <w:jc w:val="both"/>
        <w:rPr>
          <w:rFonts w:ascii="Times New Roman" w:eastAsia="Calibri" w:hAnsi="Times New Roman" w:cs="Times New Roman"/>
          <w:color w:val="202020"/>
          <w:sz w:val="24"/>
          <w:szCs w:val="24"/>
          <w:lang w:eastAsia="et-EE"/>
        </w:rPr>
      </w:pPr>
      <w:r w:rsidRPr="00F55D54">
        <w:rPr>
          <w:rFonts w:ascii="Times New Roman" w:eastAsia="Calibri" w:hAnsi="Times New Roman" w:cs="Times New Roman"/>
          <w:color w:val="202020"/>
          <w:kern w:val="0"/>
          <w:sz w:val="24"/>
          <w:szCs w:val="24"/>
          <w:shd w:val="clear" w:color="auto" w:fill="FFFFFF"/>
          <w:lang w:eastAsia="et-EE"/>
          <w14:ligatures w14:val="none"/>
        </w:rPr>
        <w:t>Paragrahvi 23</w:t>
      </w:r>
      <w:r w:rsidRPr="00F55D54">
        <w:rPr>
          <w:rFonts w:ascii="Times New Roman" w:eastAsia="Calibri" w:hAnsi="Times New Roman" w:cs="Times New Roman"/>
          <w:color w:val="202020"/>
          <w:kern w:val="0"/>
          <w:sz w:val="24"/>
          <w:szCs w:val="24"/>
          <w:shd w:val="clear" w:color="auto" w:fill="FFFFFF"/>
          <w:vertAlign w:val="superscript"/>
          <w:lang w:eastAsia="et-EE"/>
          <w14:ligatures w14:val="none"/>
        </w:rPr>
        <w:t xml:space="preserve">1 </w:t>
      </w:r>
      <w:r w:rsidRPr="00F55D54">
        <w:rPr>
          <w:rFonts w:ascii="Times New Roman" w:eastAsia="Calibri" w:hAnsi="Times New Roman" w:cs="Times New Roman"/>
          <w:color w:val="202020"/>
          <w:kern w:val="0"/>
          <w:sz w:val="24"/>
          <w:szCs w:val="24"/>
          <w:shd w:val="clear" w:color="auto" w:fill="FFFFFF"/>
          <w:lang w:eastAsia="et-EE"/>
          <w14:ligatures w14:val="none"/>
        </w:rPr>
        <w:t xml:space="preserve">lõikes 1 </w:t>
      </w:r>
      <w:r w:rsidR="00DB6C8E" w:rsidRPr="00F55D54">
        <w:rPr>
          <w:rFonts w:ascii="Times New Roman" w:eastAsia="Calibri" w:hAnsi="Times New Roman" w:cs="Times New Roman"/>
          <w:color w:val="202020"/>
          <w:kern w:val="0"/>
          <w:sz w:val="24"/>
          <w:szCs w:val="24"/>
          <w:shd w:val="clear" w:color="auto" w:fill="FFFFFF"/>
          <w:lang w:eastAsia="et-EE"/>
          <w14:ligatures w14:val="none"/>
        </w:rPr>
        <w:t xml:space="preserve">kirjeldatakse, et </w:t>
      </w:r>
      <w:r w:rsidR="005A049A" w:rsidRPr="007D3078">
        <w:rPr>
          <w:rFonts w:ascii="Times New Roman" w:eastAsia="Calibri" w:hAnsi="Times New Roman" w:cs="Times New Roman"/>
          <w:color w:val="202020"/>
          <w:kern w:val="0"/>
          <w:sz w:val="24"/>
          <w:szCs w:val="24"/>
          <w:shd w:val="clear" w:color="auto" w:fill="FFFFFF"/>
          <w:lang w:eastAsia="et-EE"/>
          <w14:ligatures w14:val="none"/>
        </w:rPr>
        <w:t>ettevalmistav õpe on tasemeõpe isikuarengu õppekavarühmas, mille käigus omandatakse keskharidustaseme õppes või kutseõppes õpingute jätkamiseks vajalikud kompetentsid teisel kvalifikatsioonitasemel.</w:t>
      </w:r>
      <w:r w:rsidR="005A049A" w:rsidRPr="00F55D54">
        <w:rPr>
          <w:rFonts w:ascii="Times New Roman" w:eastAsia="Calibri" w:hAnsi="Times New Roman" w:cs="Times New Roman"/>
          <w:color w:val="202020"/>
          <w:kern w:val="0"/>
          <w:sz w:val="24"/>
          <w:szCs w:val="24"/>
          <w:shd w:val="clear" w:color="auto" w:fill="FFFFFF"/>
          <w:lang w:eastAsia="et-EE"/>
          <w14:ligatures w14:val="none"/>
        </w:rPr>
        <w:t xml:space="preserve"> Seega,</w:t>
      </w:r>
      <w:r w:rsidR="00DB6C8E" w:rsidRPr="00F55D54">
        <w:rPr>
          <w:rFonts w:ascii="Times New Roman" w:eastAsia="Calibri" w:hAnsi="Times New Roman" w:cs="Times New Roman"/>
          <w:color w:val="202020"/>
          <w:kern w:val="0"/>
          <w:sz w:val="24"/>
          <w:szCs w:val="24"/>
          <w:shd w:val="clear" w:color="auto" w:fill="FFFFFF"/>
          <w:lang w:eastAsia="et-EE"/>
          <w14:ligatures w14:val="none"/>
        </w:rPr>
        <w:t xml:space="preserve"> ettevalmistav õpe on tasemeõpe, mis toimub isikuarengu õppekavarühmas</w:t>
      </w:r>
      <w:r w:rsidR="0081338E" w:rsidRPr="00F55D54">
        <w:rPr>
          <w:rFonts w:ascii="Times New Roman" w:eastAsia="Calibri" w:hAnsi="Times New Roman" w:cs="Times New Roman"/>
          <w:color w:val="202020"/>
          <w:kern w:val="0"/>
          <w:sz w:val="24"/>
          <w:szCs w:val="24"/>
          <w:shd w:val="clear" w:color="auto" w:fill="FFFFFF"/>
          <w:lang w:eastAsia="et-EE"/>
          <w14:ligatures w14:val="none"/>
        </w:rPr>
        <w:t xml:space="preserve"> </w:t>
      </w:r>
      <w:r w:rsidR="00DB6C8E" w:rsidRPr="00F55D54">
        <w:rPr>
          <w:rFonts w:ascii="Times New Roman" w:eastAsia="Calibri" w:hAnsi="Times New Roman" w:cs="Times New Roman"/>
          <w:color w:val="202020"/>
          <w:kern w:val="0"/>
          <w:sz w:val="24"/>
          <w:szCs w:val="24"/>
          <w:shd w:val="clear" w:color="auto" w:fill="FFFFFF"/>
          <w:lang w:eastAsia="et-EE"/>
          <w14:ligatures w14:val="none"/>
        </w:rPr>
        <w:t>ning õppe eesmärgiks on õpingute jätkamise toetamine. Õppes omandatakse kompetentsid teisel kvalifikatsioonitasemel. Võrreldes tänase kutsevalikuõppe regulatsiooniga siin sisulist muudatust pole.</w:t>
      </w:r>
      <w:r w:rsidR="0081338E" w:rsidRPr="00F55D54">
        <w:rPr>
          <w:rFonts w:ascii="Times New Roman" w:eastAsia="Calibri" w:hAnsi="Times New Roman" w:cs="Times New Roman"/>
          <w:color w:val="202020"/>
          <w:kern w:val="0"/>
          <w:sz w:val="24"/>
          <w:szCs w:val="24"/>
          <w:shd w:val="clear" w:color="auto" w:fill="FFFFFF"/>
          <w:lang w:eastAsia="et-EE"/>
          <w14:ligatures w14:val="none"/>
        </w:rPr>
        <w:t xml:space="preserve"> Isikuarengu õppekavarühmas (vastavalt </w:t>
      </w:r>
      <w:proofErr w:type="spellStart"/>
      <w:r w:rsidR="0081338E" w:rsidRPr="00F55D54">
        <w:rPr>
          <w:rFonts w:ascii="Times New Roman" w:eastAsia="Calibri" w:hAnsi="Times New Roman" w:cs="Times New Roman"/>
          <w:color w:val="202020"/>
          <w:kern w:val="0"/>
          <w:sz w:val="24"/>
          <w:szCs w:val="24"/>
          <w:shd w:val="clear" w:color="auto" w:fill="FFFFFF"/>
          <w:lang w:eastAsia="et-EE"/>
          <w14:ligatures w14:val="none"/>
        </w:rPr>
        <w:t>ISCEDile</w:t>
      </w:r>
      <w:proofErr w:type="spellEnd"/>
      <w:r w:rsidR="0081338E" w:rsidRPr="00F55D54">
        <w:rPr>
          <w:rFonts w:ascii="Times New Roman" w:eastAsia="Calibri" w:hAnsi="Times New Roman" w:cs="Times New Roman"/>
          <w:color w:val="202020"/>
          <w:kern w:val="0"/>
          <w:sz w:val="24"/>
          <w:szCs w:val="24"/>
          <w:shd w:val="clear" w:color="auto" w:fill="FFFFFF"/>
          <w:lang w:eastAsia="et-EE"/>
          <w14:ligatures w14:val="none"/>
        </w:rPr>
        <w:t xml:space="preserve">) võib õpet läbi viia 2019. aastast ning õpe keskendub võtmepädevuste ja ülekantavate oskuste omandamisele. </w:t>
      </w:r>
      <w:r w:rsidR="00AE5B24" w:rsidRPr="00F55D54">
        <w:rPr>
          <w:rFonts w:ascii="Times New Roman" w:eastAsia="Calibri" w:hAnsi="Times New Roman" w:cs="Times New Roman"/>
          <w:color w:val="202020"/>
          <w:kern w:val="0"/>
          <w:sz w:val="24"/>
          <w:szCs w:val="24"/>
          <w:shd w:val="clear" w:color="auto" w:fill="FFFFFF"/>
          <w:lang w:eastAsia="et-EE"/>
          <w14:ligatures w14:val="none"/>
        </w:rPr>
        <w:t>Analoogselt tänase kutsevalikuõppega, sobitub ettevalmistav õ</w:t>
      </w:r>
      <w:r w:rsidR="00DB6C8E" w:rsidRPr="00F55D54">
        <w:rPr>
          <w:rFonts w:ascii="Times New Roman" w:eastAsia="Calibri" w:hAnsi="Times New Roman" w:cs="Times New Roman"/>
          <w:color w:val="202020"/>
          <w:kern w:val="0"/>
          <w:sz w:val="24"/>
          <w:szCs w:val="24"/>
          <w:shd w:val="clear" w:color="auto" w:fill="FFFFFF"/>
          <w:lang w:eastAsia="et-EE"/>
          <w14:ligatures w14:val="none"/>
        </w:rPr>
        <w:t xml:space="preserve">pe kvalifikatsiooniraamistiku teisele tasemele, sest peamise sihtrühmana näeme põhikooli lõpetanuid, kes vajavad eneses ja õpivalikutes selgusele jõudmiseks täiendavat tuge ning kompetentside kasvu. Ettevalmistava õppe läbimisel ei tõuse hariduslik ega ka </w:t>
      </w:r>
      <w:r w:rsidR="00DB6C8E" w:rsidRPr="00F55D54">
        <w:rPr>
          <w:rFonts w:ascii="Times New Roman" w:eastAsia="Calibri" w:hAnsi="Times New Roman" w:cs="Times New Roman"/>
          <w:color w:val="202020"/>
          <w:kern w:val="0"/>
          <w:sz w:val="24"/>
          <w:szCs w:val="24"/>
          <w:shd w:val="clear" w:color="auto" w:fill="FFFFFF"/>
          <w:lang w:eastAsia="et-EE"/>
          <w14:ligatures w14:val="none"/>
        </w:rPr>
        <w:lastRenderedPageBreak/>
        <w:t xml:space="preserve">erialane kvalifikatsioon. Ühtlasi toimub teisel tasemel õpe juhendamisel, mis antud sihtrühma puhul on </w:t>
      </w:r>
      <w:r w:rsidR="00BB1133" w:rsidRPr="00F55D54">
        <w:rPr>
          <w:rFonts w:ascii="Times New Roman" w:eastAsia="Calibri" w:hAnsi="Times New Roman" w:cs="Times New Roman"/>
          <w:color w:val="202020"/>
          <w:kern w:val="0"/>
          <w:sz w:val="24"/>
          <w:szCs w:val="24"/>
          <w:shd w:val="clear" w:color="auto" w:fill="FFFFFF"/>
          <w:lang w:eastAsia="et-EE"/>
          <w14:ligatures w14:val="none"/>
        </w:rPr>
        <w:t xml:space="preserve">eesmärgist tulenev </w:t>
      </w:r>
      <w:r w:rsidR="00DB6C8E" w:rsidRPr="00F55D54">
        <w:rPr>
          <w:rFonts w:ascii="Times New Roman" w:eastAsia="Calibri" w:hAnsi="Times New Roman" w:cs="Times New Roman"/>
          <w:color w:val="202020"/>
          <w:kern w:val="0"/>
          <w:sz w:val="24"/>
          <w:szCs w:val="24"/>
          <w:shd w:val="clear" w:color="auto" w:fill="FFFFFF"/>
          <w:lang w:eastAsia="et-EE"/>
          <w14:ligatures w14:val="none"/>
        </w:rPr>
        <w:t xml:space="preserve">vajadus. </w:t>
      </w:r>
      <w:r w:rsidR="00BB1133" w:rsidRPr="00F55D54">
        <w:rPr>
          <w:rFonts w:ascii="Times New Roman" w:eastAsia="Calibri" w:hAnsi="Times New Roman" w:cs="Times New Roman"/>
          <w:color w:val="202020"/>
          <w:kern w:val="0"/>
          <w:sz w:val="24"/>
          <w:szCs w:val="24"/>
          <w:shd w:val="clear" w:color="auto" w:fill="FFFFFF"/>
          <w:lang w:eastAsia="et-EE"/>
          <w14:ligatures w14:val="none"/>
        </w:rPr>
        <w:t xml:space="preserve">Õppe eesmärk on heas kooskõlas ka kutseõppeasutuse seaduses sätestatud kutseõppe korraldamise eesmärgiga (vt § 3 lõige 1), milleks on võimaluste loomine </w:t>
      </w:r>
      <w:r w:rsidR="00BB1133" w:rsidRPr="00F55D54">
        <w:rPr>
          <w:rFonts w:ascii="Times New Roman" w:eastAsia="Calibri" w:hAnsi="Times New Roman" w:cs="Times New Roman"/>
          <w:i/>
          <w:iCs/>
          <w:color w:val="202020"/>
          <w:kern w:val="0"/>
          <w:sz w:val="24"/>
          <w:szCs w:val="24"/>
          <w:shd w:val="clear" w:color="auto" w:fill="FFFFFF"/>
          <w:lang w:eastAsia="et-EE"/>
          <w14:ligatures w14:val="none"/>
        </w:rPr>
        <w:t>isiksuse kujunemiseks, kellel on teadmised, oskused ja hoiakud ehk kompetentsid ning vilumused ja sotsiaalne valmidus töötamiseks, ühiskonnaelus osalemiseks ja elukestvaks õppeks</w:t>
      </w:r>
      <w:r w:rsidR="00BB1133" w:rsidRPr="00F55D54">
        <w:rPr>
          <w:rFonts w:ascii="Times New Roman" w:eastAsia="Calibri" w:hAnsi="Times New Roman" w:cs="Times New Roman"/>
          <w:color w:val="202020"/>
          <w:kern w:val="0"/>
          <w:sz w:val="24"/>
          <w:szCs w:val="24"/>
          <w:shd w:val="clear" w:color="auto" w:fill="FFFFFF"/>
          <w:lang w:eastAsia="et-EE"/>
          <w14:ligatures w14:val="none"/>
        </w:rPr>
        <w:t>.</w:t>
      </w:r>
    </w:p>
    <w:p w14:paraId="530EC2FD" w14:textId="77777777" w:rsidR="00CD5876" w:rsidRPr="00F55D54" w:rsidRDefault="00CD5876" w:rsidP="00F55D54">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357F349A" w14:textId="4A16BBA7" w:rsidR="00CD5876" w:rsidRPr="00F55D54" w:rsidRDefault="00CD5876" w:rsidP="00F55D54">
      <w:pPr>
        <w:spacing w:after="0" w:line="240" w:lineRule="auto"/>
        <w:jc w:val="both"/>
        <w:rPr>
          <w:rFonts w:ascii="Times New Roman" w:eastAsia="Calibri" w:hAnsi="Times New Roman" w:cs="Times New Roman"/>
          <w:color w:val="202020"/>
          <w:sz w:val="24"/>
          <w:szCs w:val="24"/>
          <w:lang w:eastAsia="et-EE"/>
        </w:rPr>
      </w:pPr>
      <w:r w:rsidRPr="00F55D54">
        <w:rPr>
          <w:rFonts w:ascii="Times New Roman" w:eastAsia="Calibri" w:hAnsi="Times New Roman" w:cs="Times New Roman"/>
          <w:color w:val="202020"/>
          <w:kern w:val="0"/>
          <w:sz w:val="24"/>
          <w:szCs w:val="24"/>
          <w:shd w:val="clear" w:color="auto" w:fill="FFFFFF"/>
          <w:lang w:eastAsia="et-EE"/>
          <w14:ligatures w14:val="none"/>
        </w:rPr>
        <w:t>Paragrahvi 23</w:t>
      </w:r>
      <w:r w:rsidRPr="00F55D54">
        <w:rPr>
          <w:rFonts w:ascii="Times New Roman" w:eastAsia="Calibri" w:hAnsi="Times New Roman" w:cs="Times New Roman"/>
          <w:color w:val="202020"/>
          <w:kern w:val="0"/>
          <w:sz w:val="24"/>
          <w:szCs w:val="24"/>
          <w:shd w:val="clear" w:color="auto" w:fill="FFFFFF"/>
          <w:vertAlign w:val="superscript"/>
          <w:lang w:eastAsia="et-EE"/>
          <w14:ligatures w14:val="none"/>
        </w:rPr>
        <w:t>1</w:t>
      </w:r>
      <w:r w:rsidRPr="00F55D54">
        <w:rPr>
          <w:rFonts w:ascii="Times New Roman" w:eastAsia="Calibri" w:hAnsi="Times New Roman" w:cs="Times New Roman"/>
          <w:color w:val="202020"/>
          <w:kern w:val="0"/>
          <w:sz w:val="24"/>
          <w:szCs w:val="24"/>
          <w:shd w:val="clear" w:color="auto" w:fill="FFFFFF"/>
          <w:lang w:eastAsia="et-EE"/>
          <w14:ligatures w14:val="none"/>
        </w:rPr>
        <w:t xml:space="preserve"> lõikes 2 </w:t>
      </w:r>
      <w:r w:rsidR="00B66412" w:rsidRPr="00F55D54">
        <w:rPr>
          <w:rFonts w:ascii="Times New Roman" w:eastAsia="Calibri" w:hAnsi="Times New Roman" w:cs="Times New Roman"/>
          <w:color w:val="202020"/>
          <w:kern w:val="0"/>
          <w:sz w:val="24"/>
          <w:szCs w:val="24"/>
          <w:shd w:val="clear" w:color="auto" w:fill="FFFFFF"/>
          <w:lang w:eastAsia="et-EE"/>
          <w14:ligatures w14:val="none"/>
        </w:rPr>
        <w:t xml:space="preserve">kirjeldatakse ettevalmistava õppe ülesanne. Vastavalt eesmärgile on selleks õppija enese tundma õppimise ja valikuvõimaluste mõistmine. Samuti on oluline tagada valmisolek õpingute ja tööeluga seonduvate karjääriotsuste tegemiseks, mis hõlmab vajaduspõhiselt erinevate pädevuste või kompetentside </w:t>
      </w:r>
      <w:r w:rsidR="008F5860" w:rsidRPr="00F55D54">
        <w:rPr>
          <w:rFonts w:ascii="Times New Roman" w:eastAsia="Calibri" w:hAnsi="Times New Roman" w:cs="Times New Roman"/>
          <w:color w:val="202020"/>
          <w:kern w:val="0"/>
          <w:sz w:val="24"/>
          <w:szCs w:val="24"/>
          <w:shd w:val="clear" w:color="auto" w:fill="FFFFFF"/>
          <w:lang w:eastAsia="et-EE"/>
          <w14:ligatures w14:val="none"/>
        </w:rPr>
        <w:t>arendamist</w:t>
      </w:r>
      <w:r w:rsidR="00B66412" w:rsidRPr="00F55D54">
        <w:rPr>
          <w:rFonts w:ascii="Times New Roman" w:eastAsia="Calibri" w:hAnsi="Times New Roman" w:cs="Times New Roman"/>
          <w:color w:val="202020"/>
          <w:kern w:val="0"/>
          <w:sz w:val="24"/>
          <w:szCs w:val="24"/>
          <w:shd w:val="clear" w:color="auto" w:fill="FFFFFF"/>
          <w:lang w:eastAsia="et-EE"/>
          <w14:ligatures w14:val="none"/>
        </w:rPr>
        <w:t>, näiteks matemaatikapädevus, probleemilahendusoskus, ajajuhtimise oskus, finantskirjaoskus või muu. On selge, et õppekava eesmärk erineb erialaõppe eesmärgist suuresti just seetõttu, et fookuses on enesemääratluspädevuse kujunemise toetamine. Vastavalt karjääripädevusmudelile</w:t>
      </w:r>
      <w:r w:rsidR="00CD3D3C" w:rsidRPr="00F55D54">
        <w:rPr>
          <w:rStyle w:val="Allmrkuseviide"/>
          <w:rFonts w:ascii="Times New Roman" w:eastAsia="Calibri" w:hAnsi="Times New Roman" w:cs="Times New Roman"/>
          <w:color w:val="202020"/>
          <w:kern w:val="0"/>
          <w:sz w:val="24"/>
          <w:szCs w:val="24"/>
          <w:shd w:val="clear" w:color="auto" w:fill="FFFFFF"/>
          <w:lang w:eastAsia="et-EE"/>
          <w14:ligatures w14:val="none"/>
        </w:rPr>
        <w:footnoteReference w:id="21"/>
      </w:r>
      <w:r w:rsidR="00B66412" w:rsidRPr="00F55D54">
        <w:rPr>
          <w:rFonts w:ascii="Times New Roman" w:eastAsia="Calibri" w:hAnsi="Times New Roman" w:cs="Times New Roman"/>
          <w:color w:val="202020"/>
          <w:kern w:val="0"/>
          <w:sz w:val="24"/>
          <w:szCs w:val="24"/>
          <w:shd w:val="clear" w:color="auto" w:fill="FFFFFF"/>
          <w:lang w:eastAsia="et-EE"/>
          <w14:ligatures w14:val="none"/>
        </w:rPr>
        <w:t xml:space="preserve"> </w:t>
      </w:r>
      <w:r w:rsidR="00CD3D3C" w:rsidRPr="00F55D54">
        <w:rPr>
          <w:rFonts w:ascii="Times New Roman" w:eastAsia="Calibri" w:hAnsi="Times New Roman" w:cs="Times New Roman"/>
          <w:color w:val="202020"/>
          <w:kern w:val="0"/>
          <w:sz w:val="24"/>
          <w:szCs w:val="24"/>
          <w:shd w:val="clear" w:color="auto" w:fill="FFFFFF"/>
          <w:lang w:eastAsia="et-EE"/>
          <w14:ligatures w14:val="none"/>
        </w:rPr>
        <w:t>on olulised muutustega toimetuleku oskused</w:t>
      </w:r>
      <w:r w:rsidR="00F867D3" w:rsidRPr="00F55D54">
        <w:rPr>
          <w:rFonts w:ascii="Times New Roman" w:eastAsia="Calibri" w:hAnsi="Times New Roman" w:cs="Times New Roman"/>
          <w:color w:val="202020"/>
          <w:kern w:val="0"/>
          <w:sz w:val="24"/>
          <w:szCs w:val="24"/>
          <w:shd w:val="clear" w:color="auto" w:fill="FFFFFF"/>
          <w:lang w:eastAsia="et-EE"/>
          <w14:ligatures w14:val="none"/>
        </w:rPr>
        <w:t xml:space="preserve"> ja </w:t>
      </w:r>
      <w:r w:rsidR="00CD3D3C" w:rsidRPr="00F55D54">
        <w:rPr>
          <w:rFonts w:ascii="Times New Roman" w:eastAsia="Calibri" w:hAnsi="Times New Roman" w:cs="Times New Roman"/>
          <w:color w:val="202020"/>
          <w:kern w:val="0"/>
          <w:sz w:val="24"/>
          <w:szCs w:val="24"/>
          <w:shd w:val="clear" w:color="auto" w:fill="FFFFFF"/>
          <w:lang w:eastAsia="et-EE"/>
          <w14:ligatures w14:val="none"/>
        </w:rPr>
        <w:t>probleemide lahendamise oskused</w:t>
      </w:r>
      <w:r w:rsidR="00F867D3" w:rsidRPr="00F55D54">
        <w:rPr>
          <w:rFonts w:ascii="Times New Roman" w:eastAsia="Calibri" w:hAnsi="Times New Roman" w:cs="Times New Roman"/>
          <w:color w:val="202020"/>
          <w:kern w:val="0"/>
          <w:sz w:val="24"/>
          <w:szCs w:val="24"/>
          <w:shd w:val="clear" w:color="auto" w:fill="FFFFFF"/>
          <w:lang w:eastAsia="et-EE"/>
          <w14:ligatures w14:val="none"/>
        </w:rPr>
        <w:t xml:space="preserve">, sealhulgas hariduse ja tööturu seostamise oskus, planeerimise ja eesmärgistamise oskus, enda motiveerimise ja eneseanalüüsi oskus. </w:t>
      </w:r>
    </w:p>
    <w:p w14:paraId="7B2311E0" w14:textId="77777777" w:rsidR="00072351" w:rsidRPr="00F55D54" w:rsidRDefault="00072351" w:rsidP="00F55D54">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47663D62" w14:textId="3C806B5C" w:rsidR="00940488" w:rsidRPr="00F55D54" w:rsidRDefault="00940488" w:rsidP="00F55D54">
      <w:pPr>
        <w:spacing w:after="0" w:line="240" w:lineRule="auto"/>
        <w:jc w:val="both"/>
        <w:rPr>
          <w:rFonts w:ascii="Times New Roman" w:eastAsia="Calibri" w:hAnsi="Times New Roman" w:cs="Times New Roman"/>
          <w:color w:val="202020"/>
          <w:sz w:val="24"/>
          <w:szCs w:val="24"/>
          <w:lang w:eastAsia="et-EE"/>
        </w:rPr>
      </w:pPr>
      <w:r w:rsidRPr="00F55D54">
        <w:rPr>
          <w:rFonts w:ascii="Times New Roman" w:eastAsia="Calibri" w:hAnsi="Times New Roman" w:cs="Times New Roman"/>
          <w:color w:val="202020"/>
          <w:kern w:val="0"/>
          <w:sz w:val="24"/>
          <w:szCs w:val="24"/>
          <w:shd w:val="clear" w:color="auto" w:fill="FFFFFF"/>
          <w:lang w:eastAsia="et-EE"/>
          <w14:ligatures w14:val="none"/>
        </w:rPr>
        <w:t xml:space="preserve">Paragrahvis </w:t>
      </w:r>
      <w:bookmarkStart w:id="23" w:name="_Hlk158061936"/>
      <w:r w:rsidRPr="00F55D54">
        <w:rPr>
          <w:rFonts w:ascii="Times New Roman" w:eastAsia="Calibri" w:hAnsi="Times New Roman" w:cs="Times New Roman"/>
          <w:color w:val="202020"/>
          <w:kern w:val="0"/>
          <w:sz w:val="24"/>
          <w:szCs w:val="24"/>
          <w:shd w:val="clear" w:color="auto" w:fill="FFFFFF"/>
          <w:lang w:eastAsia="et-EE"/>
          <w14:ligatures w14:val="none"/>
        </w:rPr>
        <w:t>23</w:t>
      </w:r>
      <w:r w:rsidRPr="00F55D54">
        <w:rPr>
          <w:rFonts w:ascii="Times New Roman" w:eastAsia="Calibri" w:hAnsi="Times New Roman" w:cs="Times New Roman"/>
          <w:color w:val="202020"/>
          <w:kern w:val="0"/>
          <w:sz w:val="24"/>
          <w:szCs w:val="24"/>
          <w:shd w:val="clear" w:color="auto" w:fill="FFFFFF"/>
          <w:vertAlign w:val="superscript"/>
          <w:lang w:eastAsia="et-EE"/>
          <w14:ligatures w14:val="none"/>
        </w:rPr>
        <w:t>2</w:t>
      </w:r>
      <w:bookmarkEnd w:id="23"/>
      <w:r w:rsidRPr="00F55D54">
        <w:rPr>
          <w:rFonts w:ascii="Times New Roman" w:eastAsia="Calibri" w:hAnsi="Times New Roman" w:cs="Times New Roman"/>
          <w:color w:val="202020"/>
          <w:kern w:val="0"/>
          <w:sz w:val="24"/>
          <w:szCs w:val="24"/>
          <w:shd w:val="clear" w:color="auto" w:fill="FFFFFF"/>
          <w:lang w:eastAsia="et-EE"/>
          <w14:ligatures w14:val="none"/>
        </w:rPr>
        <w:t xml:space="preserve"> sätestatakse, et </w:t>
      </w:r>
      <w:r w:rsidRPr="00F55D54">
        <w:rPr>
          <w:rFonts w:ascii="Times New Roman" w:eastAsia="Calibri" w:hAnsi="Times New Roman" w:cs="Times New Roman"/>
          <w:i/>
          <w:color w:val="202020"/>
          <w:kern w:val="0"/>
          <w:sz w:val="24"/>
          <w:szCs w:val="24"/>
          <w:shd w:val="clear" w:color="auto" w:fill="FFFFFF"/>
          <w:lang w:eastAsia="et-EE"/>
          <w14:ligatures w14:val="none"/>
        </w:rPr>
        <w:t>ettevalmistava õppe kättesaadavuse tagab riik</w:t>
      </w:r>
      <w:r w:rsidRPr="00F55D54">
        <w:rPr>
          <w:rFonts w:ascii="Times New Roman" w:eastAsia="Calibri" w:hAnsi="Times New Roman" w:cs="Times New Roman"/>
          <w:color w:val="202020"/>
          <w:kern w:val="0"/>
          <w:sz w:val="24"/>
          <w:szCs w:val="24"/>
          <w:shd w:val="clear" w:color="auto" w:fill="FFFFFF"/>
          <w:lang w:eastAsia="et-EE"/>
          <w14:ligatures w14:val="none"/>
        </w:rPr>
        <w:t>. Kui Eesti Vabariigi haridusseadus näeb § 4 lõikes 1 ette, et</w:t>
      </w:r>
      <w:bookmarkStart w:id="24" w:name="para4lg1"/>
      <w:r w:rsidRPr="00F55D54">
        <w:rPr>
          <w:rFonts w:ascii="Times New Roman" w:eastAsia="Calibri" w:hAnsi="Times New Roman" w:cs="Times New Roman"/>
          <w:color w:val="202020"/>
          <w:kern w:val="0"/>
          <w:sz w:val="24"/>
          <w:szCs w:val="24"/>
          <w:shd w:val="clear" w:color="auto" w:fill="FFFFFF"/>
          <w:lang w:eastAsia="et-EE"/>
          <w14:ligatures w14:val="none"/>
        </w:rPr>
        <w:t>  </w:t>
      </w:r>
      <w:bookmarkEnd w:id="24"/>
      <w:r w:rsidRPr="00F55D54">
        <w:rPr>
          <w:rFonts w:ascii="Times New Roman" w:eastAsia="Calibri" w:hAnsi="Times New Roman" w:cs="Times New Roman"/>
          <w:color w:val="202020"/>
          <w:kern w:val="0"/>
          <w:sz w:val="24"/>
          <w:szCs w:val="24"/>
          <w:shd w:val="clear" w:color="auto" w:fill="FFFFFF"/>
          <w:lang w:eastAsia="et-EE"/>
          <w14:ligatures w14:val="none"/>
        </w:rPr>
        <w:t>riik ja kohalik omavalitsus tagavad Eestis igaühe võimalused õppimiskohustuse täitmiseks ja pidevõppeks õigusaktides ettenähtud tingimustel ja korras, siis kutseõppeasutuse seaduses täpsustataks, et ettevalmistava õppe tagamine saab olema riigi ülesanne. See tähendab, et riik tagab nii õppekohad kui rahastuse õppe pakkumiseks. Selleks nähakse lisatava paragrahvi lõikes kaks ette, et valdkonna eest vastutav minister saab riigikoolide koolivõrku kasutades leida sobivad koolid, kellele annab käskkirjaga õiguse ja kohustuse ettevalmistavat  õpet  läbi viia. Ettevalmistava õppe läbiviimise õigust koolid ei taotle, selle annab minister omal initsiatiivil alustatud haldusmenetluses, võttes otsuse tegemisel arvesse ettevalmistava õppe õpperühma avamise vajalikkust piirkonnas. Samas jäetakse riigile ka võimalus ülesanne õppekohtade pakkumiseks üle anda munitsipaalkooli pidajale, kes saab oma otsusega anda õppe läbiviimise konkreetsele munitsipaalkoolile.</w:t>
      </w:r>
    </w:p>
    <w:p w14:paraId="6C8E75C7" w14:textId="11F92ED5" w:rsidR="00940488" w:rsidRPr="00F55D54" w:rsidRDefault="00940488" w:rsidP="00F55D54">
      <w:pPr>
        <w:spacing w:after="0" w:line="240" w:lineRule="auto"/>
        <w:jc w:val="both"/>
        <w:rPr>
          <w:rFonts w:ascii="Times New Roman" w:eastAsia="Calibri" w:hAnsi="Times New Roman" w:cs="Times New Roman"/>
          <w:color w:val="202020"/>
          <w:sz w:val="24"/>
          <w:szCs w:val="24"/>
          <w:lang w:eastAsia="et-EE"/>
        </w:rPr>
      </w:pPr>
      <w:r w:rsidRPr="00F55D54">
        <w:rPr>
          <w:rFonts w:ascii="Times New Roman" w:eastAsia="Calibri" w:hAnsi="Times New Roman" w:cs="Times New Roman"/>
          <w:color w:val="202020"/>
          <w:kern w:val="0"/>
          <w:sz w:val="24"/>
          <w:szCs w:val="24"/>
          <w:shd w:val="clear" w:color="auto" w:fill="FFFFFF"/>
          <w:lang w:eastAsia="et-EE"/>
          <w14:ligatures w14:val="none"/>
        </w:rPr>
        <w:t xml:space="preserve"> </w:t>
      </w:r>
    </w:p>
    <w:p w14:paraId="304944A9" w14:textId="1A5EECC4" w:rsidR="00940488" w:rsidRPr="00F55D54" w:rsidRDefault="00940488" w:rsidP="00F55D54">
      <w:pPr>
        <w:spacing w:after="0" w:line="240" w:lineRule="auto"/>
        <w:jc w:val="both"/>
        <w:rPr>
          <w:rFonts w:ascii="Times New Roman" w:eastAsia="Calibri" w:hAnsi="Times New Roman" w:cs="Times New Roman"/>
          <w:color w:val="202020"/>
          <w:sz w:val="24"/>
          <w:szCs w:val="24"/>
          <w:lang w:eastAsia="et-EE"/>
        </w:rPr>
      </w:pPr>
      <w:r w:rsidRPr="00F55D54">
        <w:rPr>
          <w:rFonts w:ascii="Times New Roman" w:eastAsia="Calibri" w:hAnsi="Times New Roman" w:cs="Times New Roman"/>
          <w:color w:val="202020"/>
          <w:kern w:val="0"/>
          <w:sz w:val="24"/>
          <w:szCs w:val="24"/>
          <w:shd w:val="clear" w:color="auto" w:fill="FFFFFF"/>
          <w:lang w:eastAsia="et-EE"/>
          <w14:ligatures w14:val="none"/>
        </w:rPr>
        <w:t>Kui kool on saanud õiguse ettevalmistavat õpet pakkuda, tuleb koolil koostada õppekava, mis esitatakse registreerimiseks Eesti hariduse infosüsteemi hiljemalt kolm kuud enne õppetöö algust. Õppekavakomisjon hindab õppekava vastavust õppe sisule ja õppe läbiviimisele seatud nõuetele. Nõuetele vastavad õppekavad registreeritakse Eesti hariduse infosüsteemis.</w:t>
      </w:r>
    </w:p>
    <w:p w14:paraId="5C937071" w14:textId="77777777" w:rsidR="00FC1D76" w:rsidRPr="00F55D54" w:rsidRDefault="00FC1D76" w:rsidP="00F55D54">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7FBA8639" w14:textId="7FEB52E2" w:rsidR="00940488" w:rsidRPr="00F55D54" w:rsidRDefault="00940488" w:rsidP="00F55D54">
      <w:pPr>
        <w:spacing w:after="0" w:line="240" w:lineRule="auto"/>
        <w:jc w:val="both"/>
        <w:rPr>
          <w:rFonts w:ascii="Times New Roman" w:eastAsia="Calibri" w:hAnsi="Times New Roman" w:cs="Times New Roman"/>
          <w:color w:val="202020"/>
          <w:sz w:val="24"/>
          <w:szCs w:val="24"/>
          <w:lang w:eastAsia="et-EE"/>
        </w:rPr>
      </w:pPr>
      <w:r w:rsidRPr="00F55D54">
        <w:rPr>
          <w:rFonts w:ascii="Times New Roman" w:eastAsia="Calibri" w:hAnsi="Times New Roman" w:cs="Times New Roman"/>
          <w:color w:val="202020"/>
          <w:kern w:val="0"/>
          <w:sz w:val="24"/>
          <w:szCs w:val="24"/>
          <w:shd w:val="clear" w:color="auto" w:fill="FFFFFF"/>
          <w:lang w:eastAsia="et-EE"/>
          <w14:ligatures w14:val="none"/>
        </w:rPr>
        <w:t>Paragrahvis 23</w:t>
      </w:r>
      <w:r w:rsidRPr="00F55D54">
        <w:rPr>
          <w:rFonts w:ascii="Times New Roman" w:eastAsia="Calibri" w:hAnsi="Times New Roman" w:cs="Times New Roman"/>
          <w:color w:val="202020"/>
          <w:kern w:val="0"/>
          <w:sz w:val="24"/>
          <w:szCs w:val="24"/>
          <w:shd w:val="clear" w:color="auto" w:fill="FFFFFF"/>
          <w:vertAlign w:val="superscript"/>
          <w:lang w:eastAsia="et-EE"/>
          <w14:ligatures w14:val="none"/>
        </w:rPr>
        <w:t>3</w:t>
      </w:r>
      <w:r w:rsidRPr="00F55D54">
        <w:rPr>
          <w:rFonts w:ascii="Times New Roman" w:eastAsia="Calibri" w:hAnsi="Times New Roman" w:cs="Times New Roman"/>
          <w:b/>
          <w:bCs/>
          <w:color w:val="202020"/>
          <w:kern w:val="0"/>
          <w:sz w:val="24"/>
          <w:szCs w:val="24"/>
          <w:shd w:val="clear" w:color="auto" w:fill="FFFFFF"/>
          <w:vertAlign w:val="superscript"/>
          <w:lang w:eastAsia="et-EE"/>
          <w14:ligatures w14:val="none"/>
        </w:rPr>
        <w:t xml:space="preserve"> </w:t>
      </w:r>
      <w:r w:rsidRPr="00F55D54">
        <w:rPr>
          <w:rFonts w:ascii="Times New Roman" w:eastAsia="Calibri" w:hAnsi="Times New Roman" w:cs="Times New Roman"/>
          <w:color w:val="202020"/>
          <w:kern w:val="0"/>
          <w:sz w:val="24"/>
          <w:szCs w:val="24"/>
          <w:shd w:val="clear" w:color="auto" w:fill="FFFFFF"/>
          <w:lang w:eastAsia="et-EE"/>
          <w14:ligatures w14:val="none"/>
        </w:rPr>
        <w:t>sätestatakse</w:t>
      </w:r>
      <w:r w:rsidR="003D0C29" w:rsidRPr="00F55D54">
        <w:rPr>
          <w:rFonts w:ascii="Times New Roman" w:eastAsia="Calibri" w:hAnsi="Times New Roman" w:cs="Times New Roman"/>
          <w:color w:val="202020"/>
          <w:kern w:val="0"/>
          <w:sz w:val="24"/>
          <w:szCs w:val="24"/>
          <w:shd w:val="clear" w:color="auto" w:fill="FFFFFF"/>
          <w:lang w:eastAsia="et-EE"/>
          <w14:ligatures w14:val="none"/>
        </w:rPr>
        <w:t xml:space="preserve"> nõuded ettevalmistava õppe korraldusele.</w:t>
      </w:r>
      <w:r w:rsidR="003D0C29" w:rsidRPr="00F55D54">
        <w:rPr>
          <w:rFonts w:ascii="Times New Roman" w:eastAsia="Calibri" w:hAnsi="Times New Roman" w:cs="Times New Roman"/>
          <w:b/>
          <w:bCs/>
          <w:color w:val="202020"/>
          <w:kern w:val="0"/>
          <w:sz w:val="24"/>
          <w:szCs w:val="24"/>
          <w:shd w:val="clear" w:color="auto" w:fill="FFFFFF"/>
          <w:lang w:eastAsia="et-EE"/>
          <w14:ligatures w14:val="none"/>
        </w:rPr>
        <w:t xml:space="preserve"> </w:t>
      </w:r>
      <w:r w:rsidR="003D0C29" w:rsidRPr="00F55D54">
        <w:rPr>
          <w:rFonts w:ascii="Times New Roman" w:eastAsia="Calibri" w:hAnsi="Times New Roman" w:cs="Times New Roman"/>
          <w:color w:val="202020"/>
          <w:kern w:val="0"/>
          <w:sz w:val="24"/>
          <w:szCs w:val="24"/>
          <w:shd w:val="clear" w:color="auto" w:fill="FFFFFF"/>
          <w:lang w:eastAsia="et-EE"/>
          <w14:ligatures w14:val="none"/>
        </w:rPr>
        <w:t>Lõikes 1 kirjeldatakse õppe prioriteetne sihtrühm, kelleks on õppimiskohustuslik isik, kel on põhiharidus ning kes ei omanda keskharidust või kutseharidust. Vabade kohtade olemasolul toimub vastuvõtt ka kõigile teistele kuni 26-aastastele noortele. Alus</w:t>
      </w:r>
      <w:r w:rsidR="00A53794" w:rsidRPr="00F55D54">
        <w:rPr>
          <w:rFonts w:ascii="Times New Roman" w:eastAsia="Calibri" w:hAnsi="Times New Roman" w:cs="Times New Roman"/>
          <w:color w:val="202020"/>
          <w:kern w:val="0"/>
          <w:sz w:val="24"/>
          <w:szCs w:val="24"/>
          <w:shd w:val="clear" w:color="auto" w:fill="FFFFFF"/>
          <w:lang w:eastAsia="et-EE"/>
          <w14:ligatures w14:val="none"/>
        </w:rPr>
        <w:t>e</w:t>
      </w:r>
      <w:r w:rsidR="003D0C29" w:rsidRPr="00F55D54">
        <w:rPr>
          <w:rFonts w:ascii="Times New Roman" w:eastAsia="Calibri" w:hAnsi="Times New Roman" w:cs="Times New Roman"/>
          <w:color w:val="202020"/>
          <w:kern w:val="0"/>
          <w:sz w:val="24"/>
          <w:szCs w:val="24"/>
          <w:shd w:val="clear" w:color="auto" w:fill="FFFFFF"/>
          <w:lang w:eastAsia="et-EE"/>
          <w14:ligatures w14:val="none"/>
        </w:rPr>
        <w:t>ks on võetud noorsootööseaduse</w:t>
      </w:r>
      <w:r w:rsidR="00A53794" w:rsidRPr="00F55D54">
        <w:rPr>
          <w:rFonts w:ascii="Times New Roman" w:eastAsia="Calibri" w:hAnsi="Times New Roman" w:cs="Times New Roman"/>
          <w:color w:val="202020"/>
          <w:kern w:val="0"/>
          <w:sz w:val="24"/>
          <w:szCs w:val="24"/>
          <w:shd w:val="clear" w:color="auto" w:fill="FFFFFF"/>
          <w:lang w:eastAsia="et-EE"/>
          <w14:ligatures w14:val="none"/>
        </w:rPr>
        <w:t xml:space="preserve"> § 3 lõikes 1 seatud definitsioon, mille kohaselt noor on seitsme kuni kahekümne kuue aastane füüsiline isik.</w:t>
      </w:r>
      <w:r w:rsidR="001D0C19" w:rsidRPr="00F55D54">
        <w:rPr>
          <w:rFonts w:ascii="Times New Roman" w:eastAsia="Calibri" w:hAnsi="Times New Roman" w:cs="Times New Roman"/>
          <w:color w:val="202020"/>
          <w:kern w:val="0"/>
          <w:sz w:val="24"/>
          <w:szCs w:val="24"/>
          <w:shd w:val="clear" w:color="auto" w:fill="FFFFFF"/>
          <w:lang w:eastAsia="et-EE"/>
          <w14:ligatures w14:val="none"/>
        </w:rPr>
        <w:t xml:space="preserve"> Sihtrühma iseloomustab üheselt ka see, et noore vaates on edasiõppimiseks vaja täiendavat tuge, sealhulgas näiteks keeleõpet, et jätkata eestikeelses haridussüsteemis. Viimane puudutab ka välisriigis põhihariduse </w:t>
      </w:r>
      <w:r w:rsidR="00083FDB" w:rsidRPr="00F55D54">
        <w:rPr>
          <w:rFonts w:ascii="Times New Roman" w:eastAsia="Calibri" w:hAnsi="Times New Roman" w:cs="Times New Roman"/>
          <w:color w:val="202020"/>
          <w:kern w:val="0"/>
          <w:sz w:val="24"/>
          <w:szCs w:val="24"/>
          <w:shd w:val="clear" w:color="auto" w:fill="FFFFFF"/>
          <w:lang w:eastAsia="et-EE"/>
          <w14:ligatures w14:val="none"/>
        </w:rPr>
        <w:t>omandanud</w:t>
      </w:r>
      <w:r w:rsidR="001D0C19" w:rsidRPr="00F55D54">
        <w:rPr>
          <w:rFonts w:ascii="Times New Roman" w:eastAsia="Calibri" w:hAnsi="Times New Roman" w:cs="Times New Roman"/>
          <w:color w:val="202020"/>
          <w:kern w:val="0"/>
          <w:sz w:val="24"/>
          <w:szCs w:val="24"/>
          <w:shd w:val="clear" w:color="auto" w:fill="FFFFFF"/>
          <w:lang w:eastAsia="et-EE"/>
          <w14:ligatures w14:val="none"/>
        </w:rPr>
        <w:t xml:space="preserve"> noori, kelle puhul sisenemine Eesti </w:t>
      </w:r>
      <w:r w:rsidR="00083FDB" w:rsidRPr="00F55D54">
        <w:rPr>
          <w:rFonts w:ascii="Times New Roman" w:eastAsia="Calibri" w:hAnsi="Times New Roman" w:cs="Times New Roman"/>
          <w:color w:val="202020"/>
          <w:kern w:val="0"/>
          <w:sz w:val="24"/>
          <w:szCs w:val="24"/>
          <w:shd w:val="clear" w:color="auto" w:fill="FFFFFF"/>
          <w:lang w:eastAsia="et-EE"/>
          <w14:ligatures w14:val="none"/>
        </w:rPr>
        <w:t xml:space="preserve">haridussüsteemi </w:t>
      </w:r>
      <w:r w:rsidR="001D0C19" w:rsidRPr="00F55D54">
        <w:rPr>
          <w:rFonts w:ascii="Times New Roman" w:eastAsia="Calibri" w:hAnsi="Times New Roman" w:cs="Times New Roman"/>
          <w:color w:val="202020"/>
          <w:kern w:val="0"/>
          <w:sz w:val="24"/>
          <w:szCs w:val="24"/>
          <w:shd w:val="clear" w:color="auto" w:fill="FFFFFF"/>
          <w:lang w:eastAsia="et-EE"/>
          <w14:ligatures w14:val="none"/>
        </w:rPr>
        <w:t>eeldab lisaks keeleoskusele ka arusaamist oma valikutest ning võimalustest.</w:t>
      </w:r>
    </w:p>
    <w:p w14:paraId="05DBDA7E" w14:textId="63DAF3DA" w:rsidR="00940488" w:rsidRPr="00F55D54" w:rsidRDefault="001D0C19" w:rsidP="00F55D54">
      <w:pPr>
        <w:spacing w:after="0" w:line="240" w:lineRule="auto"/>
        <w:jc w:val="both"/>
        <w:rPr>
          <w:rFonts w:ascii="Times New Roman" w:eastAsia="Calibri" w:hAnsi="Times New Roman" w:cs="Times New Roman"/>
          <w:color w:val="202020"/>
          <w:sz w:val="24"/>
          <w:szCs w:val="24"/>
          <w:lang w:eastAsia="et-EE"/>
        </w:rPr>
      </w:pPr>
      <w:r w:rsidRPr="00F55D54">
        <w:rPr>
          <w:rFonts w:ascii="Times New Roman" w:eastAsia="Calibri" w:hAnsi="Times New Roman" w:cs="Times New Roman"/>
          <w:color w:val="202020"/>
          <w:kern w:val="0"/>
          <w:sz w:val="24"/>
          <w:szCs w:val="24"/>
          <w:shd w:val="clear" w:color="auto" w:fill="FFFFFF"/>
          <w:lang w:eastAsia="et-EE"/>
          <w14:ligatures w14:val="none"/>
        </w:rPr>
        <w:t xml:space="preserve"> </w:t>
      </w:r>
    </w:p>
    <w:p w14:paraId="298D0A78" w14:textId="1B0AA757" w:rsidR="00B45F65" w:rsidRPr="00F55D54" w:rsidRDefault="00B45F65" w:rsidP="00F55D54">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r w:rsidRPr="00F55D54">
        <w:rPr>
          <w:rFonts w:ascii="Times New Roman" w:eastAsia="Calibri" w:hAnsi="Times New Roman" w:cs="Times New Roman"/>
          <w:color w:val="202020"/>
          <w:kern w:val="0"/>
          <w:sz w:val="24"/>
          <w:szCs w:val="24"/>
          <w:shd w:val="clear" w:color="auto" w:fill="FFFFFF"/>
          <w:lang w:eastAsia="et-EE"/>
          <w14:ligatures w14:val="none"/>
        </w:rPr>
        <w:lastRenderedPageBreak/>
        <w:t xml:space="preserve">Lõikes 2 on kirjeldatud õppe aeg, mis üldjuhul on üks õppeaasta ning vastab 60 arvestuspunktile. </w:t>
      </w:r>
      <w:r w:rsidR="00083FDB" w:rsidRPr="00F55D54">
        <w:rPr>
          <w:rFonts w:ascii="Times New Roman" w:eastAsia="Calibri" w:hAnsi="Times New Roman" w:cs="Times New Roman"/>
          <w:color w:val="202020"/>
          <w:kern w:val="0"/>
          <w:sz w:val="24"/>
          <w:szCs w:val="24"/>
          <w:shd w:val="clear" w:color="auto" w:fill="FFFFFF"/>
          <w:lang w:eastAsia="et-EE"/>
          <w14:ligatures w14:val="none"/>
        </w:rPr>
        <w:t xml:space="preserve">Õppimiskohustuslike noorte puhul võib õpe osutuda pikemaks kui üks õppeaasta, kui ei täideta õppe lõpetamise nõudeid. Ettevalmistava õppe ülesanne on toetada igakülgset noort järgnevasse õppesse sisenemiseks, seega on üheks tingimuseks kuni 18-aastaste noorte puhul vastuvõtt kutse- või keskharidustaseme õppesse. </w:t>
      </w:r>
    </w:p>
    <w:p w14:paraId="0A250EAC" w14:textId="6C129AB2" w:rsidR="6AD4CDA8" w:rsidRPr="00F55D54" w:rsidRDefault="6AD4CDA8" w:rsidP="00F55D54">
      <w:pPr>
        <w:spacing w:after="0" w:line="240" w:lineRule="auto"/>
        <w:jc w:val="both"/>
        <w:rPr>
          <w:rFonts w:ascii="Times New Roman" w:eastAsia="Calibri" w:hAnsi="Times New Roman" w:cs="Times New Roman"/>
          <w:color w:val="202020"/>
          <w:sz w:val="24"/>
          <w:szCs w:val="24"/>
          <w:lang w:eastAsia="et-EE"/>
        </w:rPr>
      </w:pPr>
    </w:p>
    <w:p w14:paraId="5F9F59A4" w14:textId="1810293F" w:rsidR="00097275" w:rsidRPr="00F55D54" w:rsidRDefault="00097275" w:rsidP="00F55D54">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r w:rsidRPr="00F55D54">
        <w:rPr>
          <w:rFonts w:ascii="Times New Roman" w:eastAsia="Calibri" w:hAnsi="Times New Roman" w:cs="Times New Roman"/>
          <w:color w:val="202020"/>
          <w:kern w:val="0"/>
          <w:sz w:val="24"/>
          <w:szCs w:val="24"/>
          <w:shd w:val="clear" w:color="auto" w:fill="FFFFFF"/>
          <w:lang w:eastAsia="et-EE"/>
          <w14:ligatures w14:val="none"/>
        </w:rPr>
        <w:t>Lõikes 3 on õppe alustamiseks seatud põhihariduse omandatuse nõue</w:t>
      </w:r>
      <w:r w:rsidR="00B1739F" w:rsidRPr="00F55D54">
        <w:rPr>
          <w:rFonts w:ascii="Times New Roman" w:eastAsia="Calibri" w:hAnsi="Times New Roman" w:cs="Times New Roman"/>
          <w:color w:val="202020"/>
          <w:kern w:val="0"/>
          <w:sz w:val="24"/>
          <w:szCs w:val="24"/>
          <w:shd w:val="clear" w:color="auto" w:fill="FFFFFF"/>
          <w:lang w:eastAsia="et-EE"/>
          <w14:ligatures w14:val="none"/>
        </w:rPr>
        <w:t>, sõltumata riigist, kus see omandati</w:t>
      </w:r>
      <w:r w:rsidRPr="00F55D54">
        <w:rPr>
          <w:rFonts w:ascii="Times New Roman" w:eastAsia="Calibri" w:hAnsi="Times New Roman" w:cs="Times New Roman"/>
          <w:color w:val="202020"/>
          <w:kern w:val="0"/>
          <w:sz w:val="24"/>
          <w:szCs w:val="24"/>
          <w:shd w:val="clear" w:color="auto" w:fill="FFFFFF"/>
          <w:lang w:eastAsia="et-EE"/>
          <w14:ligatures w14:val="none"/>
        </w:rPr>
        <w:t xml:space="preserve">. </w:t>
      </w:r>
      <w:r w:rsidR="003A0DAE" w:rsidRPr="00F55D54">
        <w:rPr>
          <w:rFonts w:ascii="Times New Roman" w:eastAsia="Calibri" w:hAnsi="Times New Roman" w:cs="Times New Roman"/>
          <w:color w:val="202020"/>
          <w:kern w:val="0"/>
          <w:sz w:val="24"/>
          <w:szCs w:val="24"/>
          <w:shd w:val="clear" w:color="auto" w:fill="FFFFFF"/>
          <w:lang w:eastAsia="et-EE"/>
          <w14:ligatures w14:val="none"/>
        </w:rPr>
        <w:t>Õ</w:t>
      </w:r>
      <w:r w:rsidRPr="00F55D54">
        <w:rPr>
          <w:rFonts w:ascii="Times New Roman" w:eastAsia="Calibri" w:hAnsi="Times New Roman" w:cs="Times New Roman"/>
          <w:color w:val="202020"/>
          <w:kern w:val="0"/>
          <w:sz w:val="24"/>
          <w:szCs w:val="24"/>
          <w:shd w:val="clear" w:color="auto" w:fill="FFFFFF"/>
          <w:lang w:eastAsia="et-EE"/>
          <w14:ligatures w14:val="none"/>
        </w:rPr>
        <w:t xml:space="preserve">ppimiskohustuse regulatsiooni jõustumisega ei kao ka täna kehtiv põhihariduse omandamise nõue. Juhul, kui ettevalmistavasse õppesse saaks siseneda põhihariduseta sihtrühm, võib tekkida olukord, kus omandamata jääb nii põhiharidus kui ka erialane kvalifikatsioon. </w:t>
      </w:r>
      <w:r w:rsidR="003A0DAE" w:rsidRPr="00F55D54">
        <w:rPr>
          <w:rFonts w:ascii="Times New Roman" w:eastAsia="Calibri" w:hAnsi="Times New Roman" w:cs="Times New Roman"/>
          <w:color w:val="202020"/>
          <w:kern w:val="0"/>
          <w:sz w:val="24"/>
          <w:szCs w:val="24"/>
          <w:shd w:val="clear" w:color="auto" w:fill="FFFFFF"/>
          <w:lang w:eastAsia="et-EE"/>
          <w14:ligatures w14:val="none"/>
        </w:rPr>
        <w:t xml:space="preserve">Põhihariduseta noortel on võimalik põhiharidus omandada endiselt põhikoolis statsionaarses õppes, täiskasvanute gümnaasiumis või kutseõppeasutustes ja riigigümnaasiumides loodud mittestatsionaarses üldharidusõppes. Statsionaarses õppes toetab õppe individualiseeritust põhikooli- ja gümnaasiumiseaduses ning põhikooli riiklikus õppekavas seatud võimalused õppe paindlikuks läbimiseks, sh individuaalse õppekava koostamiseks ning igakülgse toe vajaduse hindamiseks, selle saamiseks ja vastavalt õppe kavandamiseks. </w:t>
      </w:r>
      <w:r w:rsidR="008F22EE" w:rsidRPr="00F55D54">
        <w:rPr>
          <w:rFonts w:ascii="Times New Roman" w:eastAsia="Calibri" w:hAnsi="Times New Roman" w:cs="Times New Roman"/>
          <w:color w:val="202020"/>
          <w:kern w:val="0"/>
          <w:sz w:val="24"/>
          <w:szCs w:val="24"/>
          <w:shd w:val="clear" w:color="auto" w:fill="FFFFFF"/>
          <w:lang w:eastAsia="et-EE"/>
          <w14:ligatures w14:val="none"/>
        </w:rPr>
        <w:t xml:space="preserve">Ettevalmistav õpe oma sisult ega eesmärgilt ei ole põhihariduse omandamine ning seetõttu pole asjakohane võimaldada põhihariduseta õppijail õppesse siseneda. </w:t>
      </w:r>
    </w:p>
    <w:p w14:paraId="526BA27F" w14:textId="77777777" w:rsidR="00FC1D76" w:rsidRPr="00F55D54" w:rsidRDefault="00FC1D76" w:rsidP="00F55D54">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77CB17D4" w14:textId="126FB056" w:rsidR="00097275" w:rsidRPr="00F55D54" w:rsidRDefault="009B4E7D" w:rsidP="00F55D54">
      <w:pPr>
        <w:spacing w:after="0" w:line="240" w:lineRule="auto"/>
        <w:jc w:val="both"/>
        <w:rPr>
          <w:rFonts w:ascii="Times New Roman" w:eastAsia="Calibri" w:hAnsi="Times New Roman" w:cs="Times New Roman"/>
          <w:color w:val="202020"/>
          <w:sz w:val="24"/>
          <w:szCs w:val="24"/>
          <w:lang w:eastAsia="et-EE"/>
        </w:rPr>
      </w:pPr>
      <w:r w:rsidRPr="00F55D54">
        <w:rPr>
          <w:rFonts w:ascii="Times New Roman" w:eastAsia="Calibri" w:hAnsi="Times New Roman" w:cs="Times New Roman"/>
          <w:color w:val="202020"/>
          <w:kern w:val="0"/>
          <w:sz w:val="24"/>
          <w:szCs w:val="24"/>
          <w:shd w:val="clear" w:color="auto" w:fill="FFFFFF"/>
          <w:lang w:eastAsia="et-EE"/>
          <w14:ligatures w14:val="none"/>
        </w:rPr>
        <w:t xml:space="preserve">Lõikes 4 on viide ministri määrusele, millega reguleeritakse täpsemad nõuded nii õppe korraldusele kui õppekavale. Samuti avatakse määruses õppe rahastamise alused. Rahastamisel </w:t>
      </w:r>
      <w:r w:rsidR="003361F7" w:rsidRPr="00F55D54">
        <w:rPr>
          <w:rFonts w:ascii="Times New Roman" w:eastAsia="Calibri" w:hAnsi="Times New Roman" w:cs="Times New Roman"/>
          <w:color w:val="202020"/>
          <w:kern w:val="0"/>
          <w:sz w:val="24"/>
          <w:szCs w:val="24"/>
          <w:shd w:val="clear" w:color="auto" w:fill="FFFFFF"/>
          <w:lang w:eastAsia="et-EE"/>
          <w14:ligatures w14:val="none"/>
        </w:rPr>
        <w:t>tuginetakse</w:t>
      </w:r>
      <w:r w:rsidRPr="00F55D54">
        <w:rPr>
          <w:rFonts w:ascii="Times New Roman" w:eastAsia="Calibri" w:hAnsi="Times New Roman" w:cs="Times New Roman"/>
          <w:color w:val="202020"/>
          <w:kern w:val="0"/>
          <w:sz w:val="24"/>
          <w:szCs w:val="24"/>
          <w:shd w:val="clear" w:color="auto" w:fill="FFFFFF"/>
          <w:lang w:eastAsia="et-EE"/>
          <w14:ligatures w14:val="none"/>
        </w:rPr>
        <w:t xml:space="preserve"> 2019-2024 rakendunud kutsevalikuõppe läbiviimise</w:t>
      </w:r>
      <w:r w:rsidR="00F00F32" w:rsidRPr="00F55D54">
        <w:rPr>
          <w:rFonts w:ascii="Times New Roman" w:eastAsia="Calibri" w:hAnsi="Times New Roman" w:cs="Times New Roman"/>
          <w:color w:val="202020"/>
          <w:kern w:val="0"/>
          <w:sz w:val="24"/>
          <w:szCs w:val="24"/>
          <w:shd w:val="clear" w:color="auto" w:fill="FFFFFF"/>
          <w:lang w:eastAsia="et-EE"/>
          <w14:ligatures w14:val="none"/>
        </w:rPr>
        <w:t>l vajalikele kulukomponentidele</w:t>
      </w:r>
      <w:r w:rsidR="003361F7" w:rsidRPr="00F55D54">
        <w:rPr>
          <w:rFonts w:ascii="Times New Roman" w:eastAsia="Calibri" w:hAnsi="Times New Roman" w:cs="Times New Roman"/>
          <w:color w:val="202020"/>
          <w:kern w:val="0"/>
          <w:sz w:val="24"/>
          <w:szCs w:val="24"/>
          <w:shd w:val="clear" w:color="auto" w:fill="FFFFFF"/>
          <w:lang w:eastAsia="et-EE"/>
          <w14:ligatures w14:val="none"/>
        </w:rPr>
        <w:t xml:space="preserve">. Nendeks </w:t>
      </w:r>
      <w:r w:rsidR="00F00F32" w:rsidRPr="00F55D54">
        <w:rPr>
          <w:rFonts w:ascii="Times New Roman" w:eastAsia="Calibri" w:hAnsi="Times New Roman" w:cs="Times New Roman"/>
          <w:color w:val="202020"/>
          <w:kern w:val="0"/>
          <w:sz w:val="24"/>
          <w:szCs w:val="24"/>
          <w:shd w:val="clear" w:color="auto" w:fill="FFFFFF"/>
          <w:lang w:eastAsia="et-EE"/>
          <w14:ligatures w14:val="none"/>
        </w:rPr>
        <w:t xml:space="preserve">on </w:t>
      </w:r>
      <w:r w:rsidR="008B468B" w:rsidRPr="00F55D54">
        <w:rPr>
          <w:rFonts w:ascii="Times New Roman" w:eastAsia="Calibri" w:hAnsi="Times New Roman" w:cs="Times New Roman"/>
          <w:color w:val="202020"/>
          <w:kern w:val="0"/>
          <w:sz w:val="24"/>
          <w:szCs w:val="24"/>
          <w:shd w:val="clear" w:color="auto" w:fill="FFFFFF"/>
          <w:lang w:eastAsia="et-EE"/>
          <w14:ligatures w14:val="none"/>
        </w:rPr>
        <w:t>rühmajuhendaja, õpetajate ja tugispetsialistide tööjõukulu, õppekirjanduse, õpisündmuste (nt õppekäikude, ürituste), infotehnoloogiliste vahendite kulu ning koolitoidu toetuse arvestuslikku kulu.</w:t>
      </w:r>
      <w:r w:rsidR="005D6150" w:rsidRPr="00F55D54">
        <w:rPr>
          <w:rFonts w:ascii="Times New Roman" w:eastAsia="Calibri" w:hAnsi="Times New Roman" w:cs="Times New Roman"/>
          <w:color w:val="202020"/>
          <w:kern w:val="0"/>
          <w:sz w:val="24"/>
          <w:szCs w:val="24"/>
          <w:shd w:val="clear" w:color="auto" w:fill="FFFFFF"/>
          <w:lang w:eastAsia="et-EE"/>
          <w14:ligatures w14:val="none"/>
        </w:rPr>
        <w:t xml:space="preserve"> </w:t>
      </w:r>
    </w:p>
    <w:p w14:paraId="290DDA6C" w14:textId="77777777" w:rsidR="00FC1D76" w:rsidRPr="00F55D54" w:rsidRDefault="00FC1D76" w:rsidP="00F55D54">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34D63140" w14:textId="304961C2" w:rsidR="00EC0D46" w:rsidRPr="00F55D54" w:rsidRDefault="00EC0D46" w:rsidP="00F55D54">
      <w:pPr>
        <w:spacing w:after="0" w:line="240" w:lineRule="auto"/>
        <w:jc w:val="both"/>
        <w:rPr>
          <w:rFonts w:ascii="Times New Roman" w:eastAsia="Calibri" w:hAnsi="Times New Roman" w:cs="Times New Roman"/>
          <w:color w:val="202020"/>
          <w:sz w:val="24"/>
          <w:szCs w:val="24"/>
          <w:lang w:eastAsia="et-EE"/>
        </w:rPr>
      </w:pPr>
      <w:r w:rsidRPr="00F55D54">
        <w:rPr>
          <w:rFonts w:ascii="Times New Roman" w:eastAsia="Calibri" w:hAnsi="Times New Roman" w:cs="Times New Roman"/>
          <w:color w:val="202020"/>
          <w:kern w:val="0"/>
          <w:sz w:val="24"/>
          <w:szCs w:val="24"/>
          <w:shd w:val="clear" w:color="auto" w:fill="FFFFFF"/>
          <w:lang w:eastAsia="et-EE"/>
          <w14:ligatures w14:val="none"/>
        </w:rPr>
        <w:t xml:space="preserve">Lõikes 5 kirjeldatakse ettevalmistava õppe lõpetamise nõuded ehk </w:t>
      </w:r>
      <w:r w:rsidRPr="00F55D54">
        <w:rPr>
          <w:rFonts w:ascii="Times New Roman" w:eastAsia="Calibri" w:hAnsi="Times New Roman" w:cs="Times New Roman"/>
          <w:i/>
          <w:color w:val="202020"/>
          <w:kern w:val="0"/>
          <w:sz w:val="24"/>
          <w:szCs w:val="24"/>
          <w:shd w:val="clear" w:color="auto" w:fill="FFFFFF"/>
          <w:lang w:eastAsia="et-EE"/>
          <w14:ligatures w14:val="none"/>
        </w:rPr>
        <w:t>õpe loetakse lõpetatuks kui on saavutatud individuaalses õppekavas kirjeldatud õpiväljundid ning õppimiskohustuslike noorte puhul on lõpetamise eelduseks ka vastuvõtt keskharidus- või kutseõppesse</w:t>
      </w:r>
      <w:r w:rsidRPr="00F55D54">
        <w:rPr>
          <w:rFonts w:ascii="Times New Roman" w:eastAsia="Calibri" w:hAnsi="Times New Roman" w:cs="Times New Roman"/>
          <w:color w:val="202020"/>
          <w:kern w:val="0"/>
          <w:sz w:val="24"/>
          <w:szCs w:val="24"/>
          <w:shd w:val="clear" w:color="auto" w:fill="FFFFFF"/>
          <w:lang w:eastAsia="et-EE"/>
          <w14:ligatures w14:val="none"/>
        </w:rPr>
        <w:t>. Lõpetaja saab ka lõputunnistuse. Ettevalmistav õpe on olemuselt individuaalsetest vajadustest lähtuv, seega pole antud õppe eesmärk standardideerida õpi</w:t>
      </w:r>
      <w:r w:rsidR="00CC0C79" w:rsidRPr="00F55D54">
        <w:rPr>
          <w:rFonts w:ascii="Times New Roman" w:eastAsia="Calibri" w:hAnsi="Times New Roman" w:cs="Times New Roman"/>
          <w:color w:val="202020"/>
          <w:kern w:val="0"/>
          <w:sz w:val="24"/>
          <w:szCs w:val="24"/>
          <w:shd w:val="clear" w:color="auto" w:fill="FFFFFF"/>
          <w:lang w:eastAsia="et-EE"/>
          <w14:ligatures w14:val="none"/>
        </w:rPr>
        <w:t>väljundeid</w:t>
      </w:r>
      <w:r w:rsidRPr="00F55D54">
        <w:rPr>
          <w:rFonts w:ascii="Times New Roman" w:eastAsia="Calibri" w:hAnsi="Times New Roman" w:cs="Times New Roman"/>
          <w:color w:val="202020"/>
          <w:kern w:val="0"/>
          <w:sz w:val="24"/>
          <w:szCs w:val="24"/>
          <w:shd w:val="clear" w:color="auto" w:fill="FFFFFF"/>
          <w:lang w:eastAsia="et-EE"/>
          <w14:ligatures w14:val="none"/>
        </w:rPr>
        <w:t xml:space="preserve">. Kool koostab ettevalmistava õppe läbiviimiseks õppekava vastavalt määruse nõuetele, kuid kooli õppekava alusel koostatakse igale õppijale individuaalne õppekava ning vastavalt sellele, mis toetab kõige paremini tema õpitee jätkumist. Riiklikul tasandil nõuded kirjeldatakse ministri määruses, sealhulgas ka õpiväljundid. </w:t>
      </w:r>
    </w:p>
    <w:p w14:paraId="0631ED4D" w14:textId="77777777" w:rsidR="00FC1D76" w:rsidRPr="00F55D54" w:rsidRDefault="00FC1D76" w:rsidP="00F55D54">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05E2B0B8" w14:textId="2E11078C" w:rsidR="00EC0D46" w:rsidRPr="00F55D54" w:rsidRDefault="00FF246E" w:rsidP="00F55D54">
      <w:pPr>
        <w:spacing w:after="0" w:line="240" w:lineRule="auto"/>
        <w:jc w:val="both"/>
        <w:rPr>
          <w:rFonts w:ascii="Times New Roman" w:eastAsia="Calibri" w:hAnsi="Times New Roman" w:cs="Times New Roman"/>
          <w:color w:val="202020"/>
          <w:sz w:val="24"/>
          <w:szCs w:val="24"/>
          <w:lang w:eastAsia="et-EE"/>
        </w:rPr>
      </w:pPr>
      <w:r w:rsidRPr="00F55D54">
        <w:rPr>
          <w:rFonts w:ascii="Times New Roman" w:eastAsia="Calibri" w:hAnsi="Times New Roman" w:cs="Times New Roman"/>
          <w:color w:val="202020"/>
          <w:kern w:val="0"/>
          <w:sz w:val="24"/>
          <w:szCs w:val="24"/>
          <w:shd w:val="clear" w:color="auto" w:fill="FFFFFF"/>
          <w:lang w:eastAsia="et-EE"/>
          <w14:ligatures w14:val="none"/>
        </w:rPr>
        <w:t>Lõikes 6 tuuakse välja võimalus arvestada ettevalmistavas õppes saavutatud õpiväljundeid nii tasemeõppesse vastuvõtu tingimuste täitmisena, kui ka järgneva läbitava õppekava osana. Sätte vajadus tugineb kutseõppeasutuste sisendil, kes on täna rakendanud kutsevalikuõpet ning toovad välja, et antud juhul oleks õpe</w:t>
      </w:r>
      <w:r w:rsidR="00372BB2" w:rsidRPr="00F55D54">
        <w:rPr>
          <w:rFonts w:ascii="Times New Roman" w:eastAsia="Calibri" w:hAnsi="Times New Roman" w:cs="Times New Roman"/>
          <w:color w:val="202020"/>
          <w:kern w:val="0"/>
          <w:sz w:val="24"/>
          <w:szCs w:val="24"/>
          <w:shd w:val="clear" w:color="auto" w:fill="FFFFFF"/>
          <w:lang w:eastAsia="et-EE"/>
          <w14:ligatures w14:val="none"/>
        </w:rPr>
        <w:t xml:space="preserve"> enam</w:t>
      </w:r>
      <w:r w:rsidRPr="00F55D54">
        <w:rPr>
          <w:rFonts w:ascii="Times New Roman" w:eastAsia="Calibri" w:hAnsi="Times New Roman" w:cs="Times New Roman"/>
          <w:color w:val="202020"/>
          <w:kern w:val="0"/>
          <w:sz w:val="24"/>
          <w:szCs w:val="24"/>
          <w:shd w:val="clear" w:color="auto" w:fill="FFFFFF"/>
          <w:lang w:eastAsia="et-EE"/>
          <w14:ligatures w14:val="none"/>
        </w:rPr>
        <w:t xml:space="preserve"> motiveeriv ka õppijale. Mitmel puhul saab ettevalmistava õppe käigus osaleda näiteks erialade sissejuhatavates moodulites, mida pole põhjust tasemeõppes jätkates teistkordselt läbida.</w:t>
      </w:r>
      <w:r w:rsidR="009C1C94" w:rsidRPr="00F55D54">
        <w:rPr>
          <w:rFonts w:ascii="Times New Roman" w:eastAsia="Calibri" w:hAnsi="Times New Roman" w:cs="Times New Roman"/>
          <w:color w:val="202020"/>
          <w:kern w:val="0"/>
          <w:sz w:val="24"/>
          <w:szCs w:val="24"/>
          <w:shd w:val="clear" w:color="auto" w:fill="FFFFFF"/>
          <w:lang w:eastAsia="et-EE"/>
          <w14:ligatures w14:val="none"/>
        </w:rPr>
        <w:t xml:space="preserve"> Vastuvõtutingimuste seadmisel on nii gümnaasiumid kui kutseõppeasutused täna autonoomsed. Antud sättega tekib vastuvõtval koolil võimalus luua eelis ettevalmistava õppe lõpetanutele ka õppesse sisenemise protsessis. </w:t>
      </w:r>
    </w:p>
    <w:p w14:paraId="2F85F356" w14:textId="77777777" w:rsidR="00940488" w:rsidRPr="00F55D54" w:rsidRDefault="00940488" w:rsidP="00F55D54">
      <w:pPr>
        <w:spacing w:after="0" w:line="240" w:lineRule="auto"/>
        <w:jc w:val="both"/>
        <w:rPr>
          <w:rFonts w:ascii="Times New Roman" w:eastAsia="Calibri" w:hAnsi="Times New Roman" w:cs="Times New Roman"/>
          <w:b/>
          <w:color w:val="202020"/>
          <w:kern w:val="0"/>
          <w:sz w:val="24"/>
          <w:szCs w:val="24"/>
          <w:shd w:val="clear" w:color="auto" w:fill="FFFFFF"/>
          <w:lang w:eastAsia="et-EE"/>
          <w14:ligatures w14:val="none"/>
        </w:rPr>
      </w:pPr>
    </w:p>
    <w:p w14:paraId="37C476D3" w14:textId="55840BA0" w:rsidR="00940488" w:rsidRPr="00F55D54" w:rsidRDefault="00FC1D76" w:rsidP="00F55D54">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r w:rsidRPr="00F55D54">
        <w:rPr>
          <w:rFonts w:ascii="Times New Roman" w:eastAsia="Calibri" w:hAnsi="Times New Roman" w:cs="Times New Roman"/>
          <w:color w:val="202020"/>
          <w:kern w:val="0"/>
          <w:sz w:val="24"/>
          <w:szCs w:val="24"/>
          <w:shd w:val="clear" w:color="auto" w:fill="FFFFFF"/>
          <w:lang w:eastAsia="et-EE"/>
          <w14:ligatures w14:val="none"/>
        </w:rPr>
        <w:t>P</w:t>
      </w:r>
      <w:r w:rsidR="00940488" w:rsidRPr="00F55D54">
        <w:rPr>
          <w:rFonts w:ascii="Times New Roman" w:eastAsia="Calibri" w:hAnsi="Times New Roman" w:cs="Times New Roman"/>
          <w:color w:val="202020"/>
          <w:kern w:val="0"/>
          <w:sz w:val="24"/>
          <w:szCs w:val="24"/>
          <w:shd w:val="clear" w:color="auto" w:fill="FFFFFF"/>
          <w:lang w:eastAsia="et-EE"/>
          <w14:ligatures w14:val="none"/>
        </w:rPr>
        <w:t xml:space="preserve">unkti 9 on tehtud muudatus, millega lisatakse </w:t>
      </w:r>
      <w:proofErr w:type="spellStart"/>
      <w:r w:rsidR="00940488" w:rsidRPr="00F55D54">
        <w:rPr>
          <w:rFonts w:ascii="Times New Roman" w:eastAsia="Calibri" w:hAnsi="Times New Roman" w:cs="Times New Roman"/>
          <w:color w:val="202020"/>
          <w:kern w:val="0"/>
          <w:sz w:val="24"/>
          <w:szCs w:val="24"/>
          <w:shd w:val="clear" w:color="auto" w:fill="FFFFFF"/>
          <w:lang w:eastAsia="et-EE"/>
          <w14:ligatures w14:val="none"/>
        </w:rPr>
        <w:t>KutÕS</w:t>
      </w:r>
      <w:proofErr w:type="spellEnd"/>
      <w:r w:rsidR="00940488" w:rsidRPr="00F55D54">
        <w:rPr>
          <w:rFonts w:ascii="Times New Roman" w:eastAsia="Calibri" w:hAnsi="Times New Roman" w:cs="Times New Roman"/>
          <w:color w:val="202020"/>
          <w:kern w:val="0"/>
          <w:sz w:val="24"/>
          <w:szCs w:val="24"/>
          <w:shd w:val="clear" w:color="auto" w:fill="FFFFFF"/>
          <w:lang w:eastAsia="et-EE"/>
          <w14:ligatures w14:val="none"/>
        </w:rPr>
        <w:t xml:space="preserve"> paragrahvi 25 lõige 4</w:t>
      </w:r>
      <w:r w:rsidR="00940488" w:rsidRPr="00F55D54">
        <w:rPr>
          <w:rFonts w:ascii="Times New Roman" w:eastAsia="Calibri" w:hAnsi="Times New Roman" w:cs="Times New Roman"/>
          <w:color w:val="202020"/>
          <w:kern w:val="0"/>
          <w:sz w:val="24"/>
          <w:szCs w:val="24"/>
          <w:shd w:val="clear" w:color="auto" w:fill="FFFFFF"/>
          <w:vertAlign w:val="superscript"/>
          <w:lang w:eastAsia="et-EE"/>
          <w14:ligatures w14:val="none"/>
        </w:rPr>
        <w:t>1</w:t>
      </w:r>
      <w:r w:rsidR="007D3078">
        <w:rPr>
          <w:rFonts w:ascii="Times New Roman" w:eastAsia="Calibri" w:hAnsi="Times New Roman" w:cs="Times New Roman"/>
          <w:color w:val="202020"/>
          <w:kern w:val="0"/>
          <w:sz w:val="24"/>
          <w:szCs w:val="24"/>
          <w:shd w:val="clear" w:color="auto" w:fill="FFFFFF"/>
          <w:lang w:eastAsia="et-EE"/>
          <w14:ligatures w14:val="none"/>
        </w:rPr>
        <w:t xml:space="preserve"> -</w:t>
      </w:r>
      <w:r w:rsidR="00940488" w:rsidRPr="00F55D54">
        <w:rPr>
          <w:rFonts w:ascii="Times New Roman" w:eastAsia="Calibri" w:hAnsi="Times New Roman" w:cs="Times New Roman"/>
          <w:color w:val="202020"/>
          <w:kern w:val="0"/>
          <w:sz w:val="24"/>
          <w:szCs w:val="24"/>
          <w:shd w:val="clear" w:color="auto" w:fill="FFFFFF"/>
          <w:lang w:eastAsia="et-EE"/>
          <w14:ligatures w14:val="none"/>
        </w:rPr>
        <w:t xml:space="preserve"> </w:t>
      </w:r>
      <w:r w:rsidR="007D3078" w:rsidRPr="007D3078">
        <w:rPr>
          <w:rFonts w:ascii="Times New Roman" w:eastAsia="Calibri" w:hAnsi="Times New Roman" w:cs="Times New Roman"/>
          <w:i/>
          <w:iCs/>
          <w:sz w:val="24"/>
          <w:szCs w:val="24"/>
        </w:rPr>
        <w:t>Põhiharidusega õppimiskohustusliku isiku</w:t>
      </w:r>
      <w:r w:rsidR="007D3078" w:rsidRPr="007D3078" w:rsidDel="00233CEB">
        <w:rPr>
          <w:rFonts w:ascii="Times New Roman" w:eastAsia="Calibri" w:hAnsi="Times New Roman" w:cs="Times New Roman"/>
          <w:i/>
          <w:iCs/>
          <w:sz w:val="24"/>
          <w:szCs w:val="24"/>
        </w:rPr>
        <w:t xml:space="preserve"> </w:t>
      </w:r>
      <w:r w:rsidR="007D3078" w:rsidRPr="007D3078">
        <w:rPr>
          <w:rFonts w:ascii="Times New Roman" w:eastAsia="Calibri" w:hAnsi="Times New Roman" w:cs="Times New Roman"/>
          <w:i/>
          <w:iCs/>
          <w:sz w:val="24"/>
          <w:szCs w:val="24"/>
        </w:rPr>
        <w:t>vastuvõtu korraldab kool hariduse infosüsteemi elektroonilises keskkonnas. Vastuvõtt, sealhulgas jätkuvastuvõtt peab olema lõpetatud hiljemalt 31. augustiks. Pärast vastuvõttu vabaks jäänud koolituskohtade info avalikustab kool oma veebilehel.</w:t>
      </w:r>
      <w:r w:rsidR="007D3078">
        <w:rPr>
          <w:rFonts w:ascii="Times New Roman" w:eastAsia="Calibri" w:hAnsi="Times New Roman" w:cs="Times New Roman"/>
          <w:sz w:val="24"/>
          <w:szCs w:val="24"/>
        </w:rPr>
        <w:t xml:space="preserve"> </w:t>
      </w:r>
      <w:r w:rsidR="00512E51" w:rsidRPr="00F55D54">
        <w:rPr>
          <w:rFonts w:ascii="Times New Roman" w:eastAsia="Calibri" w:hAnsi="Times New Roman" w:cs="Times New Roman"/>
          <w:color w:val="202020"/>
          <w:kern w:val="0"/>
          <w:sz w:val="24"/>
          <w:szCs w:val="24"/>
          <w:shd w:val="clear" w:color="auto" w:fill="FFFFFF"/>
          <w:lang w:eastAsia="et-EE"/>
          <w14:ligatures w14:val="none"/>
        </w:rPr>
        <w:t>Muudatus</w:t>
      </w:r>
      <w:r w:rsidR="00940488" w:rsidRPr="00F55D54">
        <w:rPr>
          <w:rFonts w:ascii="Times New Roman" w:eastAsia="Calibri" w:hAnsi="Times New Roman" w:cs="Times New Roman"/>
          <w:color w:val="202020"/>
          <w:kern w:val="0"/>
          <w:sz w:val="24"/>
          <w:szCs w:val="24"/>
          <w:shd w:val="clear" w:color="auto" w:fill="FFFFFF"/>
          <w:lang w:eastAsia="et-EE"/>
          <w14:ligatures w14:val="none"/>
        </w:rPr>
        <w:t xml:space="preserve"> on tingitud vajadusest tagada kõigile põhihariduse lõpetanutele ühtne </w:t>
      </w:r>
      <w:r w:rsidR="008F5860" w:rsidRPr="00F55D54">
        <w:rPr>
          <w:rFonts w:ascii="Times New Roman" w:eastAsia="Calibri" w:hAnsi="Times New Roman" w:cs="Times New Roman"/>
          <w:color w:val="202020"/>
          <w:kern w:val="0"/>
          <w:sz w:val="24"/>
          <w:szCs w:val="24"/>
          <w:shd w:val="clear" w:color="auto" w:fill="FFFFFF"/>
          <w:lang w:eastAsia="et-EE"/>
          <w14:ligatures w14:val="none"/>
        </w:rPr>
        <w:t>õp</w:t>
      </w:r>
      <w:r w:rsidR="007D3078">
        <w:rPr>
          <w:rFonts w:ascii="Times New Roman" w:eastAsia="Calibri" w:hAnsi="Times New Roman" w:cs="Times New Roman"/>
          <w:color w:val="202020"/>
          <w:kern w:val="0"/>
          <w:sz w:val="24"/>
          <w:szCs w:val="24"/>
          <w:shd w:val="clear" w:color="auto" w:fill="FFFFFF"/>
          <w:lang w:eastAsia="et-EE"/>
          <w14:ligatures w14:val="none"/>
        </w:rPr>
        <w:t>p</w:t>
      </w:r>
      <w:r w:rsidR="008F5860" w:rsidRPr="00F55D54">
        <w:rPr>
          <w:rFonts w:ascii="Times New Roman" w:eastAsia="Calibri" w:hAnsi="Times New Roman" w:cs="Times New Roman"/>
          <w:color w:val="202020"/>
          <w:kern w:val="0"/>
          <w:sz w:val="24"/>
          <w:szCs w:val="24"/>
          <w:shd w:val="clear" w:color="auto" w:fill="FFFFFF"/>
          <w:lang w:eastAsia="et-EE"/>
          <w14:ligatures w14:val="none"/>
        </w:rPr>
        <w:t>esse</w:t>
      </w:r>
      <w:r w:rsidR="00940488" w:rsidRPr="00F55D54">
        <w:rPr>
          <w:rFonts w:ascii="Times New Roman" w:eastAsia="Calibri" w:hAnsi="Times New Roman" w:cs="Times New Roman"/>
          <w:color w:val="202020"/>
          <w:kern w:val="0"/>
          <w:sz w:val="24"/>
          <w:szCs w:val="24"/>
          <w:shd w:val="clear" w:color="auto" w:fill="FFFFFF"/>
          <w:lang w:eastAsia="et-EE"/>
          <w14:ligatures w14:val="none"/>
        </w:rPr>
        <w:t xml:space="preserve"> </w:t>
      </w:r>
      <w:r w:rsidR="00940488" w:rsidRPr="00F55D54">
        <w:rPr>
          <w:rFonts w:ascii="Times New Roman" w:eastAsia="Calibri" w:hAnsi="Times New Roman" w:cs="Times New Roman"/>
          <w:color w:val="202020"/>
          <w:kern w:val="0"/>
          <w:sz w:val="24"/>
          <w:szCs w:val="24"/>
          <w:shd w:val="clear" w:color="auto" w:fill="FFFFFF"/>
          <w:lang w:eastAsia="et-EE"/>
          <w14:ligatures w14:val="none"/>
        </w:rPr>
        <w:lastRenderedPageBreak/>
        <w:t>vastuvõtukorraldus. Selleks loob riik Eesti hariduse infosüsteemi juurde ühtse vastuvõtuandmete alamregistri koos infotehnoloogilise lahendusega, mille kaudu toimub kõigi põhihariduse järgsete õppimiskohustusega isikute liikumine õppesse. Selleks kehtesta</w:t>
      </w:r>
      <w:r w:rsidR="008F5860" w:rsidRPr="00F55D54">
        <w:rPr>
          <w:rFonts w:ascii="Times New Roman" w:eastAsia="Calibri" w:hAnsi="Times New Roman" w:cs="Times New Roman"/>
          <w:color w:val="202020"/>
          <w:kern w:val="0"/>
          <w:sz w:val="24"/>
          <w:szCs w:val="24"/>
          <w:shd w:val="clear" w:color="auto" w:fill="FFFFFF"/>
          <w:lang w:eastAsia="et-EE"/>
          <w14:ligatures w14:val="none"/>
        </w:rPr>
        <w:t>takse</w:t>
      </w:r>
      <w:r w:rsidR="00940488" w:rsidRPr="00F55D54">
        <w:rPr>
          <w:rFonts w:ascii="Times New Roman" w:eastAsia="Calibri" w:hAnsi="Times New Roman" w:cs="Times New Roman"/>
          <w:color w:val="202020"/>
          <w:kern w:val="0"/>
          <w:sz w:val="24"/>
          <w:szCs w:val="24"/>
          <w:shd w:val="clear" w:color="auto" w:fill="FFFFFF"/>
          <w:lang w:eastAsia="et-EE"/>
          <w14:ligatures w14:val="none"/>
        </w:rPr>
        <w:t xml:space="preserve"> kutseõppeasutuse seaduses sarnaselt põhikooli- ja gümnaasiumiseadusega, et vastuvõtu korraldab kool Eesti hariduse infosüsteemi elektroonilises keskkonnas. Vastuvõtt, sealhulgas jätkuvastuvõtt peab olema läbi viidud hiljemalt 31. augustiks. Viimane on vajalik selleks, et oleks võimalik põhikoolijärgseid õppimiskohustusega isikuid seirata. Õppimiskohustuse täitmise tagamiseks vajab riik andmeid, mida töödeldes koos teiste riiklike registrite andmetega, tagatakse võimalus üles leida kõik noored, kes ei leidnud õppekohta või olid õppekoha otsimisel liiga passiivsed. Info liigub edasi noore elukohajärgse kohalike omavalitsuste töölauale, kelle ülesanne on edaspidi Eesti Vabariigi haridusseaduse kohaselt tegeleda õppimiskohustusega isikuga</w:t>
      </w:r>
      <w:r w:rsidR="008F5860" w:rsidRPr="00F55D54">
        <w:rPr>
          <w:rFonts w:ascii="Times New Roman" w:eastAsia="Calibri" w:hAnsi="Times New Roman" w:cs="Times New Roman"/>
          <w:color w:val="202020"/>
          <w:kern w:val="0"/>
          <w:sz w:val="24"/>
          <w:szCs w:val="24"/>
          <w:shd w:val="clear" w:color="auto" w:fill="FFFFFF"/>
          <w:lang w:eastAsia="et-EE"/>
          <w14:ligatures w14:val="none"/>
        </w:rPr>
        <w:t>, sh</w:t>
      </w:r>
      <w:r w:rsidR="00940488" w:rsidRPr="00F55D54">
        <w:rPr>
          <w:rFonts w:ascii="Times New Roman" w:eastAsia="Calibri" w:hAnsi="Times New Roman" w:cs="Times New Roman"/>
          <w:color w:val="202020"/>
          <w:kern w:val="0"/>
          <w:sz w:val="24"/>
          <w:szCs w:val="24"/>
          <w:shd w:val="clear" w:color="auto" w:fill="FFFFFF"/>
          <w:lang w:eastAsia="et-EE"/>
          <w14:ligatures w14:val="none"/>
        </w:rPr>
        <w:t xml:space="preserve"> rakendada erinevaid meetmeid ja nõustada noort, et ta suunduks õppesse. Koh</w:t>
      </w:r>
      <w:r w:rsidR="008F5860" w:rsidRPr="00F55D54">
        <w:rPr>
          <w:rFonts w:ascii="Times New Roman" w:eastAsia="Calibri" w:hAnsi="Times New Roman" w:cs="Times New Roman"/>
          <w:color w:val="202020"/>
          <w:kern w:val="0"/>
          <w:sz w:val="24"/>
          <w:szCs w:val="24"/>
          <w:shd w:val="clear" w:color="auto" w:fill="FFFFFF"/>
          <w:lang w:eastAsia="et-EE"/>
          <w14:ligatures w14:val="none"/>
        </w:rPr>
        <w:t xml:space="preserve">ustus tegeleda õppimiskohustusega noortega on kohalikel </w:t>
      </w:r>
      <w:r w:rsidR="00940488" w:rsidRPr="00F55D54">
        <w:rPr>
          <w:rFonts w:ascii="Times New Roman" w:eastAsia="Calibri" w:hAnsi="Times New Roman" w:cs="Times New Roman"/>
          <w:color w:val="202020"/>
          <w:kern w:val="0"/>
          <w:sz w:val="24"/>
          <w:szCs w:val="24"/>
          <w:shd w:val="clear" w:color="auto" w:fill="FFFFFF"/>
          <w:lang w:eastAsia="et-EE"/>
          <w14:ligatures w14:val="none"/>
        </w:rPr>
        <w:t>omavalitsustel juba täna</w:t>
      </w:r>
      <w:r w:rsidR="008F5860" w:rsidRPr="00F55D54">
        <w:rPr>
          <w:rFonts w:ascii="Times New Roman" w:eastAsia="Calibri" w:hAnsi="Times New Roman" w:cs="Times New Roman"/>
          <w:color w:val="202020"/>
          <w:kern w:val="0"/>
          <w:sz w:val="24"/>
          <w:szCs w:val="24"/>
          <w:shd w:val="clear" w:color="auto" w:fill="FFFFFF"/>
          <w:lang w:eastAsia="et-EE"/>
          <w14:ligatures w14:val="none"/>
        </w:rPr>
        <w:t xml:space="preserve">. </w:t>
      </w:r>
      <w:r w:rsidR="00940488" w:rsidRPr="00F55D54">
        <w:rPr>
          <w:rFonts w:ascii="Times New Roman" w:eastAsia="Calibri" w:hAnsi="Times New Roman" w:cs="Times New Roman"/>
          <w:color w:val="202020"/>
          <w:kern w:val="0"/>
          <w:sz w:val="24"/>
          <w:szCs w:val="24"/>
          <w:shd w:val="clear" w:color="auto" w:fill="FFFFFF"/>
          <w:lang w:eastAsia="et-EE"/>
          <w14:ligatures w14:val="none"/>
        </w:rPr>
        <w:t xml:space="preserve"> </w:t>
      </w:r>
    </w:p>
    <w:p w14:paraId="2F26FF24" w14:textId="77777777" w:rsidR="00FC1D76" w:rsidRPr="00F55D54" w:rsidRDefault="00FC1D76" w:rsidP="00F55D54">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070F4F87" w14:textId="0A9AB54E" w:rsidR="00940488" w:rsidRPr="00F55D54" w:rsidRDefault="00940488" w:rsidP="00F55D54">
      <w:pPr>
        <w:spacing w:after="0" w:line="240" w:lineRule="auto"/>
        <w:jc w:val="both"/>
        <w:rPr>
          <w:rFonts w:ascii="Times New Roman" w:eastAsia="Calibri" w:hAnsi="Times New Roman" w:cs="Times New Roman"/>
          <w:color w:val="202020"/>
          <w:sz w:val="24"/>
          <w:szCs w:val="24"/>
          <w:lang w:eastAsia="et-EE"/>
        </w:rPr>
      </w:pPr>
      <w:r w:rsidRPr="00F55D54">
        <w:rPr>
          <w:rFonts w:ascii="Times New Roman" w:eastAsia="Calibri" w:hAnsi="Times New Roman" w:cs="Times New Roman"/>
          <w:color w:val="202020"/>
          <w:kern w:val="0"/>
          <w:sz w:val="24"/>
          <w:szCs w:val="24"/>
          <w:shd w:val="clear" w:color="auto" w:fill="FFFFFF"/>
          <w:lang w:eastAsia="et-EE"/>
          <w14:ligatures w14:val="none"/>
        </w:rPr>
        <w:t>Punktides 10 ja 11</w:t>
      </w:r>
      <w:r w:rsidRPr="00F55D54">
        <w:rPr>
          <w:rFonts w:ascii="Times New Roman" w:eastAsia="Calibri" w:hAnsi="Times New Roman" w:cs="Times New Roman"/>
          <w:b/>
          <w:color w:val="202020"/>
          <w:kern w:val="0"/>
          <w:sz w:val="24"/>
          <w:szCs w:val="24"/>
          <w:shd w:val="clear" w:color="auto" w:fill="FFFFFF"/>
          <w:lang w:eastAsia="et-EE"/>
          <w14:ligatures w14:val="none"/>
        </w:rPr>
        <w:t xml:space="preserve"> </w:t>
      </w:r>
      <w:r w:rsidRPr="00F55D54">
        <w:rPr>
          <w:rFonts w:ascii="Times New Roman" w:eastAsia="Calibri" w:hAnsi="Times New Roman" w:cs="Times New Roman"/>
          <w:color w:val="202020"/>
          <w:kern w:val="0"/>
          <w:sz w:val="24"/>
          <w:szCs w:val="24"/>
          <w:shd w:val="clear" w:color="auto" w:fill="FFFFFF"/>
          <w:lang w:eastAsia="et-EE"/>
          <w14:ligatures w14:val="none"/>
        </w:rPr>
        <w:t>tehakse muudatused praktilisel põhjusel. Seadusandja nägi 2013. aastal seadust luues ette, et kuivõrd toevajaduse väljaselgitamiseks vajalike andmete näol on tegemist delikaatsete andmetega, siis tohib neid töödelda väga piiratult vaid direktor. Kavandatud muudatus on vajalik, et direktoril oleks õigus volitada andmete töötlemise õigus tuge pakkuvale spetsialistile nt sotsiaalpedagoogile. Direktor ise vastuvõtuprotsessis enamasti ei osale ja õigus peab olema spetsialistil, kes tegelikult vastuvõtuprotsessis toe vajaduse välja selgitab.</w:t>
      </w:r>
    </w:p>
    <w:p w14:paraId="178F789C" w14:textId="77777777" w:rsidR="00FC1D76" w:rsidRPr="00F55D54" w:rsidRDefault="00FC1D76" w:rsidP="00F55D54">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716A9D78" w14:textId="5828CE0C" w:rsidR="00940488" w:rsidRPr="00F55D54" w:rsidRDefault="00940488" w:rsidP="00F55D54">
      <w:pPr>
        <w:spacing w:after="0" w:line="240" w:lineRule="auto"/>
        <w:jc w:val="both"/>
        <w:rPr>
          <w:rFonts w:ascii="Times New Roman" w:eastAsia="Calibri" w:hAnsi="Times New Roman" w:cs="Times New Roman"/>
          <w:color w:val="202020"/>
          <w:sz w:val="24"/>
          <w:szCs w:val="24"/>
          <w:lang w:eastAsia="et-EE"/>
        </w:rPr>
      </w:pPr>
      <w:r w:rsidRPr="00F55D54">
        <w:rPr>
          <w:rFonts w:ascii="Times New Roman" w:eastAsia="Calibri" w:hAnsi="Times New Roman" w:cs="Times New Roman"/>
          <w:color w:val="202020"/>
          <w:kern w:val="0"/>
          <w:sz w:val="24"/>
          <w:szCs w:val="24"/>
          <w:shd w:val="clear" w:color="auto" w:fill="FFFFFF"/>
          <w:lang w:eastAsia="et-EE"/>
          <w14:ligatures w14:val="none"/>
        </w:rPr>
        <w:t xml:space="preserve">Punktiga 12 </w:t>
      </w:r>
      <w:r w:rsidR="007D3078">
        <w:rPr>
          <w:rFonts w:ascii="Times New Roman" w:eastAsia="Calibri" w:hAnsi="Times New Roman" w:cs="Times New Roman"/>
          <w:color w:val="202020"/>
          <w:kern w:val="0"/>
          <w:sz w:val="24"/>
          <w:szCs w:val="24"/>
          <w:shd w:val="clear" w:color="auto" w:fill="FFFFFF"/>
          <w:lang w:eastAsia="et-EE"/>
          <w14:ligatures w14:val="none"/>
        </w:rPr>
        <w:t xml:space="preserve">tunnistatakse kehtetuks paragrahvi 32 lõike 2 teine lause. </w:t>
      </w:r>
    </w:p>
    <w:p w14:paraId="53B4CE39" w14:textId="77777777" w:rsidR="00FC1D76" w:rsidRPr="00F55D54" w:rsidRDefault="00FC1D76" w:rsidP="00F55D54">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222803F9" w14:textId="7A623A77" w:rsidR="00940488" w:rsidRPr="00F55D54" w:rsidRDefault="00940488" w:rsidP="00F55D54">
      <w:pPr>
        <w:spacing w:after="0" w:line="240" w:lineRule="auto"/>
        <w:jc w:val="both"/>
        <w:rPr>
          <w:rFonts w:ascii="Times New Roman" w:eastAsia="Calibri" w:hAnsi="Times New Roman" w:cs="Times New Roman"/>
          <w:color w:val="202020"/>
          <w:sz w:val="24"/>
          <w:szCs w:val="24"/>
          <w:lang w:eastAsia="et-EE"/>
        </w:rPr>
      </w:pPr>
      <w:r w:rsidRPr="00F55D54">
        <w:rPr>
          <w:rFonts w:ascii="Times New Roman" w:eastAsia="Calibri" w:hAnsi="Times New Roman" w:cs="Times New Roman"/>
          <w:color w:val="202020"/>
          <w:kern w:val="0"/>
          <w:sz w:val="24"/>
          <w:szCs w:val="24"/>
          <w:shd w:val="clear" w:color="auto" w:fill="FFFFFF"/>
          <w:lang w:eastAsia="et-EE"/>
          <w14:ligatures w14:val="none"/>
        </w:rPr>
        <w:t>Punktiga 13</w:t>
      </w:r>
      <w:r w:rsidRPr="00F55D54">
        <w:rPr>
          <w:rFonts w:ascii="Times New Roman" w:eastAsia="Calibri" w:hAnsi="Times New Roman" w:cs="Times New Roman"/>
          <w:b/>
          <w:bCs/>
          <w:color w:val="202020"/>
          <w:kern w:val="0"/>
          <w:sz w:val="24"/>
          <w:szCs w:val="24"/>
          <w:shd w:val="clear" w:color="auto" w:fill="FFFFFF"/>
          <w:lang w:eastAsia="et-EE"/>
          <w14:ligatures w14:val="none"/>
        </w:rPr>
        <w:t xml:space="preserve"> </w:t>
      </w:r>
      <w:r w:rsidRPr="00F55D54">
        <w:rPr>
          <w:rFonts w:ascii="Times New Roman" w:eastAsia="Calibri" w:hAnsi="Times New Roman" w:cs="Times New Roman"/>
          <w:color w:val="202020"/>
          <w:kern w:val="0"/>
          <w:sz w:val="24"/>
          <w:szCs w:val="24"/>
          <w:shd w:val="clear" w:color="auto" w:fill="FFFFFF"/>
          <w:lang w:eastAsia="et-EE"/>
          <w14:ligatures w14:val="none"/>
        </w:rPr>
        <w:t xml:space="preserve">tunnistatakse kehtetuks kutseõppeasutuse seaduse § 32 lõiked 4-10 ja seda seetõttu, et nendes olev regulatsioon paigutatakse seaduse struktuuris ringi. Koondatult hakkab </w:t>
      </w:r>
      <w:proofErr w:type="spellStart"/>
      <w:r w:rsidRPr="00F55D54">
        <w:rPr>
          <w:rFonts w:ascii="Times New Roman" w:eastAsia="Calibri" w:hAnsi="Times New Roman" w:cs="Times New Roman"/>
          <w:color w:val="202020"/>
          <w:kern w:val="0"/>
          <w:sz w:val="24"/>
          <w:szCs w:val="24"/>
          <w:shd w:val="clear" w:color="auto" w:fill="FFFFFF"/>
          <w:lang w:eastAsia="et-EE"/>
          <w14:ligatures w14:val="none"/>
        </w:rPr>
        <w:t>KutÕS</w:t>
      </w:r>
      <w:proofErr w:type="spellEnd"/>
      <w:r w:rsidRPr="00F55D54">
        <w:rPr>
          <w:rFonts w:ascii="Times New Roman" w:eastAsia="Calibri" w:hAnsi="Times New Roman" w:cs="Times New Roman"/>
          <w:color w:val="202020"/>
          <w:kern w:val="0"/>
          <w:sz w:val="24"/>
          <w:szCs w:val="24"/>
          <w:shd w:val="clear" w:color="auto" w:fill="FFFFFF"/>
          <w:lang w:eastAsia="et-EE"/>
          <w14:ligatures w14:val="none"/>
        </w:rPr>
        <w:t xml:space="preserve"> § 51 sisaldama kooli pidamise erisusi seoses erinevat liiki hariduse pakkumisega kutseõppeasutuses. Nii paigutatakse senine § 32 regulatsioon, mis võimaldab pakkuda muusika ja esitluskunstide vallas üldharidust kui ka mittestatsionaarset põhikooliõpet §-i 51. Senine § 32 lõige 6 paigutatakse aga § 34 lõikeks 1</w:t>
      </w:r>
      <w:r w:rsidRPr="00F55D54">
        <w:rPr>
          <w:rFonts w:ascii="Times New Roman" w:eastAsia="Calibri" w:hAnsi="Times New Roman" w:cs="Times New Roman"/>
          <w:color w:val="202020"/>
          <w:kern w:val="0"/>
          <w:sz w:val="24"/>
          <w:szCs w:val="24"/>
          <w:shd w:val="clear" w:color="auto" w:fill="FFFFFF"/>
          <w:vertAlign w:val="superscript"/>
          <w:lang w:eastAsia="et-EE"/>
          <w14:ligatures w14:val="none"/>
        </w:rPr>
        <w:t>2</w:t>
      </w:r>
      <w:r w:rsidRPr="00F55D54">
        <w:rPr>
          <w:rFonts w:ascii="Times New Roman" w:eastAsia="Calibri" w:hAnsi="Times New Roman" w:cs="Times New Roman"/>
          <w:color w:val="202020"/>
          <w:kern w:val="0"/>
          <w:sz w:val="24"/>
          <w:szCs w:val="24"/>
          <w:shd w:val="clear" w:color="auto" w:fill="FFFFFF"/>
          <w:lang w:eastAsia="et-EE"/>
          <w14:ligatures w14:val="none"/>
        </w:rPr>
        <w:t>.</w:t>
      </w:r>
    </w:p>
    <w:p w14:paraId="5D6403B8" w14:textId="77777777" w:rsidR="00FC1D76" w:rsidRPr="00F55D54" w:rsidRDefault="00FC1D76" w:rsidP="00F55D54">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742D3933" w14:textId="6C22B25B" w:rsidR="00940488" w:rsidRPr="00F55D54" w:rsidRDefault="00940488" w:rsidP="00F55D54">
      <w:pPr>
        <w:spacing w:after="0" w:line="240" w:lineRule="auto"/>
        <w:jc w:val="both"/>
        <w:rPr>
          <w:rFonts w:ascii="Times New Roman" w:eastAsia="Calibri" w:hAnsi="Times New Roman" w:cs="Times New Roman"/>
          <w:color w:val="202020"/>
          <w:sz w:val="24"/>
          <w:szCs w:val="24"/>
          <w:lang w:eastAsia="et-EE"/>
        </w:rPr>
      </w:pPr>
      <w:r w:rsidRPr="00F55D54">
        <w:rPr>
          <w:rFonts w:ascii="Times New Roman" w:eastAsia="Calibri" w:hAnsi="Times New Roman" w:cs="Times New Roman"/>
          <w:color w:val="202020"/>
          <w:kern w:val="0"/>
          <w:sz w:val="24"/>
          <w:szCs w:val="24"/>
          <w:shd w:val="clear" w:color="auto" w:fill="FFFFFF"/>
          <w:lang w:eastAsia="et-EE"/>
          <w14:ligatures w14:val="none"/>
        </w:rPr>
        <w:t>Punkt 14</w:t>
      </w:r>
      <w:r w:rsidR="00F55D54">
        <w:rPr>
          <w:rFonts w:ascii="Times New Roman" w:eastAsia="Calibri" w:hAnsi="Times New Roman" w:cs="Times New Roman"/>
          <w:b/>
          <w:bCs/>
          <w:color w:val="202020"/>
          <w:kern w:val="0"/>
          <w:sz w:val="24"/>
          <w:szCs w:val="24"/>
          <w:shd w:val="clear" w:color="auto" w:fill="FFFFFF"/>
          <w:lang w:eastAsia="et-EE"/>
          <w14:ligatures w14:val="none"/>
        </w:rPr>
        <w:t xml:space="preserve"> -</w:t>
      </w:r>
      <w:r w:rsidRPr="00F55D54">
        <w:rPr>
          <w:rFonts w:ascii="Times New Roman" w:eastAsia="Calibri" w:hAnsi="Times New Roman" w:cs="Times New Roman"/>
          <w:b/>
          <w:bCs/>
          <w:color w:val="202020"/>
          <w:kern w:val="0"/>
          <w:sz w:val="24"/>
          <w:szCs w:val="24"/>
          <w:shd w:val="clear" w:color="auto" w:fill="FFFFFF"/>
          <w:lang w:eastAsia="et-EE"/>
          <w14:ligatures w14:val="none"/>
        </w:rPr>
        <w:t xml:space="preserve"> </w:t>
      </w:r>
      <w:proofErr w:type="spellStart"/>
      <w:r w:rsidRPr="00F55D54">
        <w:rPr>
          <w:rFonts w:ascii="Times New Roman" w:eastAsia="Calibri" w:hAnsi="Times New Roman" w:cs="Times New Roman"/>
          <w:color w:val="202020"/>
          <w:kern w:val="0"/>
          <w:sz w:val="24"/>
          <w:szCs w:val="24"/>
          <w:shd w:val="clear" w:color="auto" w:fill="FFFFFF"/>
          <w:lang w:eastAsia="et-EE"/>
          <w14:ligatures w14:val="none"/>
        </w:rPr>
        <w:t>KutÕS</w:t>
      </w:r>
      <w:proofErr w:type="spellEnd"/>
      <w:r w:rsidRPr="00F55D54">
        <w:rPr>
          <w:rFonts w:ascii="Times New Roman" w:eastAsia="Calibri" w:hAnsi="Times New Roman" w:cs="Times New Roman"/>
          <w:color w:val="202020"/>
          <w:kern w:val="0"/>
          <w:sz w:val="24"/>
          <w:szCs w:val="24"/>
          <w:shd w:val="clear" w:color="auto" w:fill="FFFFFF"/>
          <w:lang w:eastAsia="et-EE"/>
          <w14:ligatures w14:val="none"/>
        </w:rPr>
        <w:t xml:space="preserve"> §-s 32 oli </w:t>
      </w:r>
      <w:r w:rsidR="00D95009" w:rsidRPr="00F55D54">
        <w:rPr>
          <w:rFonts w:ascii="Times New Roman" w:eastAsia="Calibri" w:hAnsi="Times New Roman" w:cs="Times New Roman"/>
          <w:color w:val="202020"/>
          <w:kern w:val="0"/>
          <w:sz w:val="24"/>
          <w:szCs w:val="24"/>
          <w:shd w:val="clear" w:color="auto" w:fill="FFFFFF"/>
          <w:lang w:eastAsia="et-EE"/>
          <w14:ligatures w14:val="none"/>
        </w:rPr>
        <w:t>varem</w:t>
      </w:r>
      <w:r w:rsidRPr="00F55D54">
        <w:rPr>
          <w:rFonts w:ascii="Times New Roman" w:eastAsia="Calibri" w:hAnsi="Times New Roman" w:cs="Times New Roman"/>
          <w:color w:val="202020"/>
          <w:kern w:val="0"/>
          <w:sz w:val="24"/>
          <w:szCs w:val="24"/>
          <w:shd w:val="clear" w:color="auto" w:fill="FFFFFF"/>
          <w:lang w:eastAsia="et-EE"/>
          <w14:ligatures w14:val="none"/>
        </w:rPr>
        <w:t xml:space="preserve"> sätestatud õppekorralduste erisusena ka õpilaste individuaalse arengu toetamise regulatsioon individuaalse õppekava loomise kohta ja volitusnorm haridusliku erivajadusega õpilase koolis õppimise tingimuste ja korra kehtestamiseks. Arvestades, et õppimiskohustusega noortega tegelemine saab olema kutseõppeasutuste jaoks uus ülesanne, on selgem ja arusaadavam täiendada seadust eraldi paragrahviga 32</w:t>
      </w:r>
      <w:r w:rsidRPr="00F55D54">
        <w:rPr>
          <w:rFonts w:ascii="Times New Roman" w:eastAsia="Calibri" w:hAnsi="Times New Roman" w:cs="Times New Roman"/>
          <w:color w:val="202020"/>
          <w:kern w:val="0"/>
          <w:sz w:val="24"/>
          <w:szCs w:val="24"/>
          <w:shd w:val="clear" w:color="auto" w:fill="FFFFFF"/>
          <w:vertAlign w:val="superscript"/>
          <w:lang w:eastAsia="et-EE"/>
          <w14:ligatures w14:val="none"/>
        </w:rPr>
        <w:t>1</w:t>
      </w:r>
      <w:r w:rsidRPr="00F55D54">
        <w:rPr>
          <w:rFonts w:ascii="Times New Roman" w:eastAsia="Calibri" w:hAnsi="Times New Roman" w:cs="Times New Roman"/>
          <w:color w:val="202020"/>
          <w:kern w:val="0"/>
          <w:sz w:val="24"/>
          <w:szCs w:val="24"/>
          <w:shd w:val="clear" w:color="auto" w:fill="FFFFFF"/>
          <w:lang w:eastAsia="et-EE"/>
          <w14:ligatures w14:val="none"/>
        </w:rPr>
        <w:t xml:space="preserve">, mis kehtestab eraldiseisvalt õpilase arengu ja õppimise toetamise regulatsiooni. </w:t>
      </w:r>
    </w:p>
    <w:p w14:paraId="46735CB4" w14:textId="77777777" w:rsidR="00FC1D76" w:rsidRPr="00F55D54" w:rsidRDefault="00FC1D76" w:rsidP="00F55D54">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05F86041" w14:textId="78F118AB" w:rsidR="00940488" w:rsidRPr="00F55D54" w:rsidRDefault="00940488" w:rsidP="00F55D54">
      <w:pPr>
        <w:spacing w:after="0" w:line="240" w:lineRule="auto"/>
        <w:jc w:val="both"/>
        <w:rPr>
          <w:rFonts w:ascii="Times New Roman" w:eastAsia="Calibri" w:hAnsi="Times New Roman" w:cs="Times New Roman"/>
          <w:color w:val="202020"/>
          <w:sz w:val="24"/>
          <w:szCs w:val="24"/>
          <w:lang w:eastAsia="et-EE"/>
        </w:rPr>
      </w:pPr>
      <w:proofErr w:type="spellStart"/>
      <w:r w:rsidRPr="00F55D54">
        <w:rPr>
          <w:rFonts w:ascii="Times New Roman" w:eastAsia="Calibri" w:hAnsi="Times New Roman" w:cs="Times New Roman"/>
          <w:color w:val="202020"/>
          <w:kern w:val="0"/>
          <w:sz w:val="24"/>
          <w:szCs w:val="24"/>
          <w:shd w:val="clear" w:color="auto" w:fill="FFFFFF"/>
          <w:lang w:eastAsia="et-EE"/>
          <w14:ligatures w14:val="none"/>
        </w:rPr>
        <w:t>KutÕS</w:t>
      </w:r>
      <w:proofErr w:type="spellEnd"/>
      <w:r w:rsidRPr="00F55D54">
        <w:rPr>
          <w:rFonts w:ascii="Times New Roman" w:eastAsia="Calibri" w:hAnsi="Times New Roman" w:cs="Times New Roman"/>
          <w:color w:val="202020"/>
          <w:kern w:val="0"/>
          <w:sz w:val="24"/>
          <w:szCs w:val="24"/>
          <w:shd w:val="clear" w:color="auto" w:fill="FFFFFF"/>
          <w:lang w:eastAsia="et-EE"/>
          <w14:ligatures w14:val="none"/>
        </w:rPr>
        <w:t xml:space="preserve"> § 32</w:t>
      </w:r>
      <w:r w:rsidRPr="00F55D54">
        <w:rPr>
          <w:rFonts w:ascii="Times New Roman" w:eastAsia="Calibri" w:hAnsi="Times New Roman" w:cs="Times New Roman"/>
          <w:color w:val="202020"/>
          <w:kern w:val="0"/>
          <w:sz w:val="24"/>
          <w:szCs w:val="24"/>
          <w:shd w:val="clear" w:color="auto" w:fill="FFFFFF"/>
          <w:vertAlign w:val="superscript"/>
          <w:lang w:eastAsia="et-EE"/>
          <w14:ligatures w14:val="none"/>
        </w:rPr>
        <w:t xml:space="preserve">1 </w:t>
      </w:r>
      <w:r w:rsidRPr="00F55D54">
        <w:rPr>
          <w:rFonts w:ascii="Times New Roman" w:eastAsia="Calibri" w:hAnsi="Times New Roman" w:cs="Times New Roman"/>
          <w:color w:val="202020"/>
          <w:kern w:val="0"/>
          <w:sz w:val="24"/>
          <w:szCs w:val="24"/>
          <w:shd w:val="clear" w:color="auto" w:fill="FFFFFF"/>
          <w:lang w:eastAsia="et-EE"/>
          <w14:ligatures w14:val="none"/>
        </w:rPr>
        <w:t xml:space="preserve">lõikes 1 sätestatakse, et </w:t>
      </w:r>
      <w:r w:rsidRPr="00F55D54">
        <w:rPr>
          <w:rFonts w:ascii="Times New Roman" w:eastAsia="Calibri" w:hAnsi="Times New Roman" w:cs="Times New Roman"/>
          <w:i/>
          <w:color w:val="202020"/>
          <w:kern w:val="0"/>
          <w:sz w:val="24"/>
          <w:szCs w:val="24"/>
          <w:shd w:val="clear" w:color="auto" w:fill="FFFFFF"/>
          <w:lang w:eastAsia="et-EE"/>
          <w14:ligatures w14:val="none"/>
        </w:rPr>
        <w:t>kool lähtub õpilase arengu ja õppimise toetamisel ning kvaliteetse hariduse osutamisel kaasava hariduse põhimõttest.</w:t>
      </w:r>
      <w:r w:rsidRPr="00F55D54">
        <w:rPr>
          <w:rFonts w:ascii="Times New Roman" w:eastAsia="Calibri" w:hAnsi="Times New Roman" w:cs="Times New Roman"/>
          <w:color w:val="202020"/>
          <w:kern w:val="0"/>
          <w:sz w:val="24"/>
          <w:szCs w:val="24"/>
          <w:shd w:val="clear" w:color="auto" w:fill="FFFFFF"/>
          <w:lang w:eastAsia="et-EE"/>
          <w14:ligatures w14:val="none"/>
        </w:rPr>
        <w:t xml:space="preserve"> </w:t>
      </w:r>
    </w:p>
    <w:p w14:paraId="51E68B50" w14:textId="77777777" w:rsidR="00FC1D76" w:rsidRPr="00F55D54" w:rsidRDefault="00FC1D76" w:rsidP="00F55D54">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24914182" w14:textId="29F7F371" w:rsidR="00940488" w:rsidRPr="00F55D54" w:rsidRDefault="00940488" w:rsidP="00F55D54">
      <w:pPr>
        <w:spacing w:after="0" w:line="240" w:lineRule="auto"/>
        <w:jc w:val="both"/>
        <w:rPr>
          <w:rFonts w:ascii="Times New Roman" w:eastAsia="Calibri" w:hAnsi="Times New Roman" w:cs="Times New Roman"/>
          <w:color w:val="202020"/>
          <w:sz w:val="24"/>
          <w:szCs w:val="24"/>
          <w:lang w:eastAsia="et-EE"/>
        </w:rPr>
      </w:pPr>
      <w:r w:rsidRPr="00F55D54">
        <w:rPr>
          <w:rFonts w:ascii="Times New Roman" w:eastAsia="Calibri" w:hAnsi="Times New Roman" w:cs="Times New Roman"/>
          <w:color w:val="202020"/>
          <w:kern w:val="0"/>
          <w:sz w:val="24"/>
          <w:szCs w:val="24"/>
          <w:shd w:val="clear" w:color="auto" w:fill="FFFFFF"/>
          <w:lang w:eastAsia="et-EE"/>
          <w14:ligatures w14:val="none"/>
        </w:rPr>
        <w:t xml:space="preserve">Õpilase arengu ja toetamise regulatsiooni uuendamisel on oluline, et koolis arvestataks õpilaste individuaalsete akadeemiliste kui ka sotsiaalsete võimete ja vajadustega ning tagataks vajalike tugisüsteemide kättesaadavus. Põhikooli lõpetanud õpilasele, kes on vajanud õpingute ajal lisatuge, on oluline tagada, et tema üleminekud haridustasemete ja -liikide vahel oleks toetatud ning järgmisel haridustasemel oleks tagatud võimetekohane õpe. Selleks on vaja ühtlustada toe pakkumise süsteemi haridustasemete ja -liikide üleselt. </w:t>
      </w:r>
    </w:p>
    <w:p w14:paraId="732EFB38" w14:textId="77777777" w:rsidR="00FC1D76" w:rsidRPr="00F55D54" w:rsidRDefault="00FC1D76" w:rsidP="00F55D54">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738ACBED" w14:textId="19F3A710" w:rsidR="00940488" w:rsidRPr="00F55D54" w:rsidRDefault="00940488" w:rsidP="00F55D54">
      <w:pPr>
        <w:spacing w:after="0" w:line="240" w:lineRule="auto"/>
        <w:jc w:val="both"/>
        <w:rPr>
          <w:rFonts w:ascii="Times New Roman" w:eastAsia="Calibri" w:hAnsi="Times New Roman" w:cs="Times New Roman"/>
          <w:color w:val="202020"/>
          <w:sz w:val="24"/>
          <w:szCs w:val="24"/>
          <w:lang w:eastAsia="et-EE"/>
        </w:rPr>
      </w:pPr>
      <w:r w:rsidRPr="00F55D54">
        <w:rPr>
          <w:rFonts w:ascii="Times New Roman" w:eastAsia="Calibri" w:hAnsi="Times New Roman" w:cs="Times New Roman"/>
          <w:color w:val="202020"/>
          <w:kern w:val="0"/>
          <w:sz w:val="24"/>
          <w:szCs w:val="24"/>
          <w:shd w:val="clear" w:color="auto" w:fill="FFFFFF"/>
          <w:lang w:eastAsia="et-EE"/>
          <w14:ligatures w14:val="none"/>
        </w:rPr>
        <w:t xml:space="preserve">Eriti oluline on toetada õpilast tema õpikeskkonnas ja tagada kõikidele tuge vajavatele õpilastele võrdne ligipääs tugiteenustele ja -meetmetele. Õpilastele, sõltumata nende ajutistest </w:t>
      </w:r>
      <w:r w:rsidRPr="00F55D54">
        <w:rPr>
          <w:rFonts w:ascii="Times New Roman" w:eastAsia="Calibri" w:hAnsi="Times New Roman" w:cs="Times New Roman"/>
          <w:color w:val="202020"/>
          <w:kern w:val="0"/>
          <w:sz w:val="24"/>
          <w:szCs w:val="24"/>
          <w:shd w:val="clear" w:color="auto" w:fill="FFFFFF"/>
          <w:lang w:eastAsia="et-EE"/>
          <w14:ligatures w14:val="none"/>
        </w:rPr>
        <w:lastRenderedPageBreak/>
        <w:t xml:space="preserve">või püsivatest toe vajadustest (erivajadusest), on oluline õppida tavapärase õppekorraldusega võimalikult sarnases vormis valitud koolis. Selleks on vaja koolis pakkuda õpilastele õigeaegselt tuge, mis aitab ennetada koolist väljalangemist ja toetab ka õpilase üleminekuid erinevate haridustasemete vahel või ka siirdumist tööturule. Kaasava hariduse põhimõtte sätestamisel on positiivne mõju kõigile õpilastele. Erinevate sihtrühmadega koos õppimine ei kahjusta teadmiste </w:t>
      </w:r>
      <w:r w:rsidR="008F5860" w:rsidRPr="00F55D54">
        <w:rPr>
          <w:rFonts w:ascii="Times New Roman" w:eastAsia="Calibri" w:hAnsi="Times New Roman" w:cs="Times New Roman"/>
          <w:color w:val="202020"/>
          <w:kern w:val="0"/>
          <w:sz w:val="24"/>
          <w:szCs w:val="24"/>
          <w:shd w:val="clear" w:color="auto" w:fill="FFFFFF"/>
          <w:lang w:eastAsia="et-EE"/>
          <w14:ligatures w14:val="none"/>
        </w:rPr>
        <w:t xml:space="preserve">ja oskuste </w:t>
      </w:r>
      <w:r w:rsidRPr="00F55D54">
        <w:rPr>
          <w:rFonts w:ascii="Times New Roman" w:eastAsia="Calibri" w:hAnsi="Times New Roman" w:cs="Times New Roman"/>
          <w:color w:val="202020"/>
          <w:kern w:val="0"/>
          <w:sz w:val="24"/>
          <w:szCs w:val="24"/>
          <w:shd w:val="clear" w:color="auto" w:fill="FFFFFF"/>
          <w:lang w:eastAsia="et-EE"/>
          <w14:ligatures w14:val="none"/>
        </w:rPr>
        <w:t>omandamist, vastupidi, õpitakse üksteisega arvestama ning leitakse rakendus iga õpilase potentsiaalile, mis omakorda arendab õpetamismetoodikat.</w:t>
      </w:r>
    </w:p>
    <w:p w14:paraId="2AE646A6" w14:textId="77777777" w:rsidR="00FC1D76" w:rsidRPr="00F55D54" w:rsidRDefault="00FC1D76" w:rsidP="00F55D54">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2EBE29AD" w14:textId="335CC03E" w:rsidR="00940488" w:rsidRPr="00F55D54" w:rsidRDefault="00940488" w:rsidP="00F55D54">
      <w:pPr>
        <w:spacing w:after="0" w:line="240" w:lineRule="auto"/>
        <w:jc w:val="both"/>
        <w:rPr>
          <w:rFonts w:ascii="Times New Roman" w:eastAsia="Calibri" w:hAnsi="Times New Roman" w:cs="Times New Roman"/>
          <w:color w:val="202020"/>
          <w:sz w:val="24"/>
          <w:szCs w:val="24"/>
          <w:lang w:eastAsia="et-EE"/>
        </w:rPr>
      </w:pPr>
      <w:r w:rsidRPr="00F55D54">
        <w:rPr>
          <w:rFonts w:ascii="Times New Roman" w:eastAsia="Calibri" w:hAnsi="Times New Roman" w:cs="Times New Roman"/>
          <w:color w:val="202020"/>
          <w:kern w:val="0"/>
          <w:sz w:val="24"/>
          <w:szCs w:val="24"/>
          <w:shd w:val="clear" w:color="auto" w:fill="FFFFFF"/>
          <w:lang w:eastAsia="et-EE"/>
          <w14:ligatures w14:val="none"/>
        </w:rPr>
        <w:t>Õpilaste  üleminekute toetamisel on oluline ühtlustada õpilaste arengu toetamise põhimõtteid üldharidusega, kus on õppeasutusel seadusest tulenevalt kohustus jälgida õpilase arengut ja toimetulekut koolis ning vajaduse korral kohandada õpet õpilase individuaalsete vajaduste ja võimete järgi. Sellest tingitult laiendame senist seaduses sisalduvat volitusnormi, mis andis ministrile õiguse kehtestada vaid haridusliku erivajadusega õpilase koolis õppimise tingimused ja kord. Kavandatava muudatuse kohaselt antakse ministrile volitus kehtestada määrusega kõigi õpilas</w:t>
      </w:r>
      <w:r w:rsidR="008F5860" w:rsidRPr="00F55D54">
        <w:rPr>
          <w:rFonts w:ascii="Times New Roman" w:eastAsia="Calibri" w:hAnsi="Times New Roman" w:cs="Times New Roman"/>
          <w:color w:val="202020"/>
          <w:kern w:val="0"/>
          <w:sz w:val="24"/>
          <w:szCs w:val="24"/>
          <w:shd w:val="clear" w:color="auto" w:fill="FFFFFF"/>
          <w:lang w:eastAsia="et-EE"/>
          <w14:ligatures w14:val="none"/>
        </w:rPr>
        <w:t>t</w:t>
      </w:r>
      <w:r w:rsidRPr="00F55D54">
        <w:rPr>
          <w:rFonts w:ascii="Times New Roman" w:eastAsia="Calibri" w:hAnsi="Times New Roman" w:cs="Times New Roman"/>
          <w:color w:val="202020"/>
          <w:kern w:val="0"/>
          <w:sz w:val="24"/>
          <w:szCs w:val="24"/>
          <w:shd w:val="clear" w:color="auto" w:fill="FFFFFF"/>
          <w:lang w:eastAsia="et-EE"/>
          <w14:ligatures w14:val="none"/>
        </w:rPr>
        <w:t xml:space="preserve">e arengu ja õppimise toetamisega seonduv, sealhulgas tugimeetmete rakendamise tingimused ja kord.  </w:t>
      </w:r>
    </w:p>
    <w:p w14:paraId="36848BC2" w14:textId="77777777" w:rsidR="00FC1D76" w:rsidRPr="00F55D54" w:rsidRDefault="00FC1D76" w:rsidP="00F55D54">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50519EF3" w14:textId="63C8595E" w:rsidR="00940488" w:rsidRPr="00F55D54" w:rsidRDefault="00940488" w:rsidP="00F55D54">
      <w:pPr>
        <w:spacing w:after="0" w:line="240" w:lineRule="auto"/>
        <w:jc w:val="both"/>
        <w:rPr>
          <w:rFonts w:ascii="Times New Roman" w:eastAsia="Calibri" w:hAnsi="Times New Roman" w:cs="Times New Roman"/>
          <w:color w:val="202020"/>
          <w:sz w:val="24"/>
          <w:szCs w:val="24"/>
          <w:lang w:eastAsia="et-EE"/>
        </w:rPr>
      </w:pPr>
      <w:r w:rsidRPr="00F55D54">
        <w:rPr>
          <w:rFonts w:ascii="Times New Roman" w:eastAsia="Calibri" w:hAnsi="Times New Roman" w:cs="Times New Roman"/>
          <w:color w:val="202020"/>
          <w:kern w:val="0"/>
          <w:sz w:val="24"/>
          <w:szCs w:val="24"/>
          <w:shd w:val="clear" w:color="auto" w:fill="FFFFFF"/>
          <w:lang w:eastAsia="et-EE"/>
          <w14:ligatures w14:val="none"/>
        </w:rPr>
        <w:t xml:space="preserve">Pärast põhikooli kutsehariduses jätkamine on praegu peamine valik just kesisema õppeedukusega õpilastele või haridusliku erivajadusega õpilastele. Lisaks on oluline arvesse võtta, et põhikoolist kutseõppeasutusse õppima asumisega kaasneb õpilasele ka kooli vahetus, mis sageli eeldab mujale elama asumist ja nõuab õpilastelt suuremat iseseisvust. Toimetulek üleminekuga põhikoolist kutseõppeasutusse ja sealt edasi tööturule või edasi </w:t>
      </w:r>
      <w:r w:rsidR="008F5860" w:rsidRPr="00F55D54">
        <w:rPr>
          <w:rFonts w:ascii="Times New Roman" w:eastAsia="Calibri" w:hAnsi="Times New Roman" w:cs="Times New Roman"/>
          <w:color w:val="202020"/>
          <w:kern w:val="0"/>
          <w:sz w:val="24"/>
          <w:szCs w:val="24"/>
          <w:shd w:val="clear" w:color="auto" w:fill="FFFFFF"/>
          <w:lang w:eastAsia="et-EE"/>
          <w14:ligatures w14:val="none"/>
        </w:rPr>
        <w:t>õppima</w:t>
      </w:r>
      <w:r w:rsidRPr="00F55D54">
        <w:rPr>
          <w:rFonts w:ascii="Times New Roman" w:eastAsia="Calibri" w:hAnsi="Times New Roman" w:cs="Times New Roman"/>
          <w:color w:val="202020"/>
          <w:kern w:val="0"/>
          <w:sz w:val="24"/>
          <w:szCs w:val="24"/>
          <w:shd w:val="clear" w:color="auto" w:fill="FFFFFF"/>
          <w:lang w:eastAsia="et-EE"/>
          <w14:ligatures w14:val="none"/>
        </w:rPr>
        <w:t xml:space="preserve"> seab eriti haavatavasse olukorda just hariduslike erivajadustega õpilased.</w:t>
      </w:r>
      <w:r w:rsidRPr="00F55D54">
        <w:rPr>
          <w:rFonts w:ascii="Times New Roman" w:eastAsia="Calibri" w:hAnsi="Times New Roman" w:cs="Times New Roman"/>
          <w:color w:val="202020"/>
          <w:kern w:val="0"/>
          <w:sz w:val="24"/>
          <w:szCs w:val="24"/>
          <w:shd w:val="clear" w:color="auto" w:fill="FFFFFF"/>
          <w:vertAlign w:val="superscript"/>
          <w:lang w:eastAsia="et-EE"/>
          <w14:ligatures w14:val="none"/>
        </w:rPr>
        <w:footnoteReference w:id="22"/>
      </w:r>
    </w:p>
    <w:p w14:paraId="264CA860" w14:textId="77777777" w:rsidR="00FC1D76" w:rsidRPr="00F55D54" w:rsidRDefault="00FC1D76" w:rsidP="00F55D54">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664BA698" w14:textId="3CA3678D" w:rsidR="00940488" w:rsidRPr="00F55D54" w:rsidRDefault="00940488" w:rsidP="00F55D54">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r w:rsidRPr="00F55D54">
        <w:rPr>
          <w:rFonts w:ascii="Times New Roman" w:eastAsia="Calibri" w:hAnsi="Times New Roman" w:cs="Times New Roman"/>
          <w:color w:val="202020"/>
          <w:kern w:val="0"/>
          <w:sz w:val="24"/>
          <w:szCs w:val="24"/>
          <w:shd w:val="clear" w:color="auto" w:fill="FFFFFF"/>
          <w:lang w:eastAsia="et-EE"/>
          <w14:ligatures w14:val="none"/>
        </w:rPr>
        <w:t>Kooli eesmärk tugiteenuste ja -meetmete pakkumisel peab tagama õpilase</w:t>
      </w:r>
      <w:r w:rsidR="008F5860" w:rsidRPr="00F55D54">
        <w:rPr>
          <w:rFonts w:ascii="Times New Roman" w:eastAsia="Calibri" w:hAnsi="Times New Roman" w:cs="Times New Roman"/>
          <w:color w:val="202020"/>
          <w:kern w:val="0"/>
          <w:sz w:val="24"/>
          <w:szCs w:val="24"/>
          <w:shd w:val="clear" w:color="auto" w:fill="FFFFFF"/>
          <w:lang w:eastAsia="et-EE"/>
          <w14:ligatures w14:val="none"/>
        </w:rPr>
        <w:t>le võimalused</w:t>
      </w:r>
      <w:r w:rsidRPr="00F55D54">
        <w:rPr>
          <w:rFonts w:ascii="Times New Roman" w:eastAsia="Calibri" w:hAnsi="Times New Roman" w:cs="Times New Roman"/>
          <w:color w:val="202020"/>
          <w:kern w:val="0"/>
          <w:sz w:val="24"/>
          <w:szCs w:val="24"/>
          <w:shd w:val="clear" w:color="auto" w:fill="FFFFFF"/>
          <w:lang w:eastAsia="et-EE"/>
          <w14:ligatures w14:val="none"/>
        </w:rPr>
        <w:t xml:space="preserve"> õpingute läbimist parimal võimalikul viisil, arvestades tema individuaalsust ja võimeid, et ennetada väljalangevust. Õpilase arengu ja toe vajaduse märkamise ja tema õpingutes osalemise toetamine on tulemuslik vaid siis, kui kogu kooli pedagoogiline kollektiiv teeb omavahel koostööd. </w:t>
      </w:r>
    </w:p>
    <w:p w14:paraId="0B24D534" w14:textId="77777777" w:rsidR="00FC1D76" w:rsidRPr="00F55D54" w:rsidRDefault="00FC1D76" w:rsidP="00F55D54">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7F42F8A5" w14:textId="450DB155" w:rsidR="00940488" w:rsidRPr="00F55D54" w:rsidRDefault="00940488" w:rsidP="00F55D54">
      <w:pPr>
        <w:spacing w:after="0" w:line="240" w:lineRule="auto"/>
        <w:jc w:val="both"/>
        <w:rPr>
          <w:rFonts w:ascii="Times New Roman" w:eastAsia="Calibri" w:hAnsi="Times New Roman" w:cs="Times New Roman"/>
          <w:color w:val="202020"/>
          <w:sz w:val="24"/>
          <w:szCs w:val="24"/>
          <w:lang w:eastAsia="et-EE"/>
        </w:rPr>
      </w:pPr>
      <w:proofErr w:type="spellStart"/>
      <w:r w:rsidRPr="00F55D54">
        <w:rPr>
          <w:rFonts w:ascii="Times New Roman" w:eastAsia="Calibri" w:hAnsi="Times New Roman" w:cs="Times New Roman"/>
          <w:color w:val="202020"/>
          <w:kern w:val="0"/>
          <w:sz w:val="24"/>
          <w:szCs w:val="24"/>
          <w:shd w:val="clear" w:color="auto" w:fill="FFFFFF"/>
          <w:lang w:eastAsia="et-EE"/>
          <w14:ligatures w14:val="none"/>
        </w:rPr>
        <w:t>KutÕS</w:t>
      </w:r>
      <w:proofErr w:type="spellEnd"/>
      <w:r w:rsidRPr="00F55D54">
        <w:rPr>
          <w:rFonts w:ascii="Times New Roman" w:eastAsia="Calibri" w:hAnsi="Times New Roman" w:cs="Times New Roman"/>
          <w:color w:val="202020"/>
          <w:kern w:val="0"/>
          <w:sz w:val="24"/>
          <w:szCs w:val="24"/>
          <w:shd w:val="clear" w:color="auto" w:fill="FFFFFF"/>
          <w:lang w:eastAsia="et-EE"/>
          <w14:ligatures w14:val="none"/>
        </w:rPr>
        <w:t xml:space="preserve"> § 32</w:t>
      </w:r>
      <w:r w:rsidRPr="00F55D54">
        <w:rPr>
          <w:rFonts w:ascii="Times New Roman" w:eastAsia="Calibri" w:hAnsi="Times New Roman" w:cs="Times New Roman"/>
          <w:color w:val="202020"/>
          <w:kern w:val="0"/>
          <w:sz w:val="24"/>
          <w:szCs w:val="24"/>
          <w:shd w:val="clear" w:color="auto" w:fill="FFFFFF"/>
          <w:vertAlign w:val="superscript"/>
          <w:lang w:eastAsia="et-EE"/>
          <w14:ligatures w14:val="none"/>
        </w:rPr>
        <w:t>1</w:t>
      </w:r>
      <w:r w:rsidRPr="00F55D54">
        <w:rPr>
          <w:rFonts w:ascii="Times New Roman" w:eastAsia="Calibri" w:hAnsi="Times New Roman" w:cs="Times New Roman"/>
          <w:color w:val="202020"/>
          <w:kern w:val="0"/>
          <w:sz w:val="24"/>
          <w:szCs w:val="24"/>
          <w:shd w:val="clear" w:color="auto" w:fill="FFFFFF"/>
          <w:lang w:eastAsia="et-EE"/>
          <w14:ligatures w14:val="none"/>
        </w:rPr>
        <w:t xml:space="preserve"> lõikes 3 sätestatakse seni kehtiva § 32 lõike 8 sätestatud regulatsioon. Normi sisu ei muutu. Ka täna tuleb koolil õpilase individuaalsuse arvestamiseks teha muudatusi või kohandusi õppeajas, õppesisus, õppekorralduses või õppekeskkonnas, koostades õpilasele kooli õppekava alusel individuaalse õppekava (edaspidi IÕK). </w:t>
      </w:r>
    </w:p>
    <w:p w14:paraId="595F89C0" w14:textId="77777777" w:rsidR="00FC1D76" w:rsidRPr="00F55D54" w:rsidRDefault="00FC1D76" w:rsidP="00F55D54">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4749D391" w14:textId="2592A57B" w:rsidR="00940488" w:rsidRPr="00F55D54" w:rsidRDefault="00940488" w:rsidP="00F55D54">
      <w:pPr>
        <w:spacing w:after="0" w:line="240" w:lineRule="auto"/>
        <w:jc w:val="both"/>
        <w:rPr>
          <w:rFonts w:ascii="Times New Roman" w:eastAsia="Calibri" w:hAnsi="Times New Roman" w:cs="Times New Roman"/>
          <w:color w:val="202020"/>
          <w:sz w:val="24"/>
          <w:szCs w:val="24"/>
          <w:lang w:eastAsia="et-EE"/>
        </w:rPr>
      </w:pPr>
      <w:proofErr w:type="spellStart"/>
      <w:r w:rsidRPr="00F55D54">
        <w:rPr>
          <w:rFonts w:ascii="Times New Roman" w:eastAsia="Calibri" w:hAnsi="Times New Roman" w:cs="Times New Roman"/>
          <w:color w:val="202020"/>
          <w:kern w:val="0"/>
          <w:sz w:val="24"/>
          <w:szCs w:val="24"/>
          <w:shd w:val="clear" w:color="auto" w:fill="FFFFFF"/>
          <w:lang w:eastAsia="et-EE"/>
          <w14:ligatures w14:val="none"/>
        </w:rPr>
        <w:t>KutÕS</w:t>
      </w:r>
      <w:proofErr w:type="spellEnd"/>
      <w:r w:rsidRPr="00F55D54">
        <w:rPr>
          <w:rFonts w:ascii="Times New Roman" w:eastAsia="Calibri" w:hAnsi="Times New Roman" w:cs="Times New Roman"/>
          <w:color w:val="202020"/>
          <w:kern w:val="0"/>
          <w:sz w:val="24"/>
          <w:szCs w:val="24"/>
          <w:shd w:val="clear" w:color="auto" w:fill="FFFFFF"/>
          <w:lang w:eastAsia="et-EE"/>
          <w14:ligatures w14:val="none"/>
        </w:rPr>
        <w:t xml:space="preserve"> § 32</w:t>
      </w:r>
      <w:r w:rsidRPr="00F55D54">
        <w:rPr>
          <w:rFonts w:ascii="Times New Roman" w:eastAsia="Calibri" w:hAnsi="Times New Roman" w:cs="Times New Roman"/>
          <w:color w:val="202020"/>
          <w:kern w:val="0"/>
          <w:sz w:val="24"/>
          <w:szCs w:val="24"/>
          <w:shd w:val="clear" w:color="auto" w:fill="FFFFFF"/>
          <w:vertAlign w:val="superscript"/>
          <w:lang w:eastAsia="et-EE"/>
          <w14:ligatures w14:val="none"/>
        </w:rPr>
        <w:t xml:space="preserve">1 </w:t>
      </w:r>
      <w:r w:rsidRPr="00F55D54">
        <w:rPr>
          <w:rFonts w:ascii="Times New Roman" w:eastAsia="Calibri" w:hAnsi="Times New Roman" w:cs="Times New Roman"/>
          <w:color w:val="202020"/>
          <w:kern w:val="0"/>
          <w:sz w:val="24"/>
          <w:szCs w:val="24"/>
          <w:shd w:val="clear" w:color="auto" w:fill="FFFFFF"/>
          <w:lang w:eastAsia="et-EE"/>
          <w14:ligatures w14:val="none"/>
        </w:rPr>
        <w:t>lõige 4 kehtestab, et õppimiskohustusliku õpilase toetamisel tuleb koolil õppetöös osalemise korral arvestust pidada ja õppimiskohustuse täitmise tagamiseks rakendada põhikooli- ja gümnaasiumiseaduse § 35 lõi</w:t>
      </w:r>
      <w:r w:rsidR="008F5860" w:rsidRPr="00F55D54">
        <w:rPr>
          <w:rFonts w:ascii="Times New Roman" w:eastAsia="Calibri" w:hAnsi="Times New Roman" w:cs="Times New Roman"/>
          <w:color w:val="202020"/>
          <w:kern w:val="0"/>
          <w:sz w:val="24"/>
          <w:szCs w:val="24"/>
          <w:shd w:val="clear" w:color="auto" w:fill="FFFFFF"/>
          <w:lang w:eastAsia="et-EE"/>
          <w14:ligatures w14:val="none"/>
        </w:rPr>
        <w:t>getes</w:t>
      </w:r>
      <w:r w:rsidRPr="00F55D54">
        <w:rPr>
          <w:rFonts w:ascii="Times New Roman" w:eastAsia="Calibri" w:hAnsi="Times New Roman" w:cs="Times New Roman"/>
          <w:color w:val="202020"/>
          <w:kern w:val="0"/>
          <w:sz w:val="24"/>
          <w:szCs w:val="24"/>
          <w:shd w:val="clear" w:color="auto" w:fill="FFFFFF"/>
          <w:lang w:eastAsia="et-EE"/>
          <w14:ligatures w14:val="none"/>
        </w:rPr>
        <w:t xml:space="preserve"> 2 ja 4 ning §-</w:t>
      </w:r>
      <w:proofErr w:type="spellStart"/>
      <w:r w:rsidRPr="00F55D54">
        <w:rPr>
          <w:rFonts w:ascii="Times New Roman" w:eastAsia="Calibri" w:hAnsi="Times New Roman" w:cs="Times New Roman"/>
          <w:color w:val="202020"/>
          <w:kern w:val="0"/>
          <w:sz w:val="24"/>
          <w:szCs w:val="24"/>
          <w:shd w:val="clear" w:color="auto" w:fill="FFFFFF"/>
          <w:lang w:eastAsia="et-EE"/>
          <w14:ligatures w14:val="none"/>
        </w:rPr>
        <w:t>i</w:t>
      </w:r>
      <w:r w:rsidR="008F5860" w:rsidRPr="00F55D54">
        <w:rPr>
          <w:rFonts w:ascii="Times New Roman" w:eastAsia="Calibri" w:hAnsi="Times New Roman" w:cs="Times New Roman"/>
          <w:color w:val="202020"/>
          <w:kern w:val="0"/>
          <w:sz w:val="24"/>
          <w:szCs w:val="24"/>
          <w:shd w:val="clear" w:color="auto" w:fill="FFFFFF"/>
          <w:lang w:eastAsia="et-EE"/>
          <w14:ligatures w14:val="none"/>
        </w:rPr>
        <w:t>s</w:t>
      </w:r>
      <w:proofErr w:type="spellEnd"/>
      <w:r w:rsidRPr="00F55D54">
        <w:rPr>
          <w:rFonts w:ascii="Times New Roman" w:eastAsia="Calibri" w:hAnsi="Times New Roman" w:cs="Times New Roman"/>
          <w:color w:val="202020"/>
          <w:kern w:val="0"/>
          <w:sz w:val="24"/>
          <w:szCs w:val="24"/>
          <w:shd w:val="clear" w:color="auto" w:fill="FFFFFF"/>
          <w:lang w:eastAsia="et-EE"/>
          <w14:ligatures w14:val="none"/>
        </w:rPr>
        <w:t xml:space="preserve"> 36</w:t>
      </w:r>
      <w:r w:rsidR="008F5860" w:rsidRPr="00F55D54">
        <w:rPr>
          <w:rFonts w:ascii="Times New Roman" w:eastAsia="Calibri" w:hAnsi="Times New Roman" w:cs="Times New Roman"/>
          <w:color w:val="202020"/>
          <w:kern w:val="0"/>
          <w:sz w:val="24"/>
          <w:szCs w:val="24"/>
          <w:shd w:val="clear" w:color="auto" w:fill="FFFFFF"/>
          <w:lang w:eastAsia="et-EE"/>
          <w14:ligatures w14:val="none"/>
        </w:rPr>
        <w:t xml:space="preserve"> kehtestatud nõudeid</w:t>
      </w:r>
      <w:r w:rsidRPr="00F55D54">
        <w:rPr>
          <w:rFonts w:ascii="Times New Roman" w:eastAsia="Calibri" w:hAnsi="Times New Roman" w:cs="Times New Roman"/>
          <w:color w:val="202020"/>
          <w:kern w:val="0"/>
          <w:sz w:val="24"/>
          <w:szCs w:val="24"/>
          <w:shd w:val="clear" w:color="auto" w:fill="FFFFFF"/>
          <w:lang w:eastAsia="et-EE"/>
          <w14:ligatures w14:val="none"/>
        </w:rPr>
        <w:t>. Põhikooli- ja gümnaasiumiseaduse § 35 lõige 2 kehtestab, et õppest puudumine on lubatud üksnes mõjuvatel põhjustel. Ka kutseõppeasutustel tuleb edaspidi õppimiskohustusega noorte puhul lähtuda samast regulatsioonist ja kohustusest pidada arvestust õppest puudumise üle. Kutseõppeasutused lähtuvad mõjuva põhjuse määratlemisel samadest alustest mis üldhariduskoolid. Põhikooli- ja gümnaasiumiseaduse § 36 kohaselt tuleb vanemal teavitada puudumistest ja koolil tegutseda, kui õppimiskohustusega noore puudumised, võlgnevused õppetöös ning õpetajate või tugispetsialistide esitanud tähelepanekud annavad aluse hinnata toe pakkumise vajalikkust. Põhikooli- ja gümnaasiumiseaduse § 36 täpsemad selgitused on antud käesoleva eelnõu seletuskirja § 5 punkti 31 selgitusena.</w:t>
      </w:r>
    </w:p>
    <w:p w14:paraId="68EB40B7" w14:textId="77777777" w:rsidR="00FC1D76" w:rsidRPr="00F55D54" w:rsidRDefault="00FC1D76" w:rsidP="00F55D54">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764644CE" w14:textId="60F00034" w:rsidR="00940488" w:rsidRPr="00F55D54" w:rsidRDefault="00940488" w:rsidP="00F55D54">
      <w:pPr>
        <w:spacing w:after="0" w:line="240" w:lineRule="auto"/>
        <w:jc w:val="both"/>
        <w:rPr>
          <w:rFonts w:ascii="Times New Roman" w:eastAsia="Calibri" w:hAnsi="Times New Roman" w:cs="Times New Roman"/>
          <w:color w:val="202020"/>
          <w:sz w:val="24"/>
          <w:szCs w:val="24"/>
          <w:lang w:eastAsia="et-EE"/>
        </w:rPr>
      </w:pPr>
      <w:r w:rsidRPr="00F55D54">
        <w:rPr>
          <w:rFonts w:ascii="Times New Roman" w:eastAsia="Calibri" w:hAnsi="Times New Roman" w:cs="Times New Roman"/>
          <w:color w:val="202020"/>
          <w:kern w:val="0"/>
          <w:sz w:val="24"/>
          <w:szCs w:val="24"/>
          <w:shd w:val="clear" w:color="auto" w:fill="FFFFFF"/>
          <w:lang w:eastAsia="et-EE"/>
          <w14:ligatures w14:val="none"/>
        </w:rPr>
        <w:lastRenderedPageBreak/>
        <w:t>Punktiga 15</w:t>
      </w:r>
      <w:r w:rsidRPr="00F55D54">
        <w:rPr>
          <w:rFonts w:ascii="Times New Roman" w:eastAsia="Calibri" w:hAnsi="Times New Roman" w:cs="Times New Roman"/>
          <w:b/>
          <w:color w:val="202020"/>
          <w:kern w:val="0"/>
          <w:sz w:val="24"/>
          <w:szCs w:val="24"/>
          <w:shd w:val="clear" w:color="auto" w:fill="FFFFFF"/>
          <w:lang w:eastAsia="et-EE"/>
          <w14:ligatures w14:val="none"/>
        </w:rPr>
        <w:t xml:space="preserve"> </w:t>
      </w:r>
      <w:r w:rsidRPr="00F55D54">
        <w:rPr>
          <w:rFonts w:ascii="Times New Roman" w:eastAsia="Calibri" w:hAnsi="Times New Roman" w:cs="Times New Roman"/>
          <w:color w:val="202020"/>
          <w:kern w:val="0"/>
          <w:sz w:val="24"/>
          <w:szCs w:val="24"/>
          <w:shd w:val="clear" w:color="auto" w:fill="FFFFFF"/>
          <w:lang w:eastAsia="et-EE"/>
          <w14:ligatures w14:val="none"/>
        </w:rPr>
        <w:t>tunnistatakse kehtetuks kutseõppeasutuse seaduse § 34 lõige 1</w:t>
      </w:r>
      <w:r w:rsidRPr="00F55D54">
        <w:rPr>
          <w:rFonts w:ascii="Times New Roman" w:eastAsia="Calibri" w:hAnsi="Times New Roman" w:cs="Times New Roman"/>
          <w:color w:val="202020"/>
          <w:kern w:val="0"/>
          <w:sz w:val="24"/>
          <w:szCs w:val="24"/>
          <w:shd w:val="clear" w:color="auto" w:fill="FFFFFF"/>
          <w:vertAlign w:val="superscript"/>
          <w:lang w:eastAsia="et-EE"/>
          <w14:ligatures w14:val="none"/>
        </w:rPr>
        <w:t>1</w:t>
      </w:r>
      <w:r w:rsidRPr="00F55D54">
        <w:rPr>
          <w:rFonts w:ascii="Times New Roman" w:eastAsia="Calibri" w:hAnsi="Times New Roman" w:cs="Times New Roman"/>
          <w:color w:val="202020"/>
          <w:kern w:val="0"/>
          <w:sz w:val="24"/>
          <w:szCs w:val="24"/>
          <w:shd w:val="clear" w:color="auto" w:fill="FFFFFF"/>
          <w:lang w:eastAsia="et-EE"/>
          <w14:ligatures w14:val="none"/>
        </w:rPr>
        <w:t>, sest kutsevaliku õppekaval toimuvat õpet hakkab edaspidi asendama ettevalmistav õpe, mille regulatsioon kehtestatakse eelnõu §-des 23</w:t>
      </w:r>
      <w:r w:rsidRPr="00F55D54">
        <w:rPr>
          <w:rFonts w:ascii="Times New Roman" w:eastAsia="Calibri" w:hAnsi="Times New Roman" w:cs="Times New Roman"/>
          <w:color w:val="202020"/>
          <w:kern w:val="0"/>
          <w:sz w:val="24"/>
          <w:szCs w:val="24"/>
          <w:shd w:val="clear" w:color="auto" w:fill="FFFFFF"/>
          <w:vertAlign w:val="superscript"/>
          <w:lang w:eastAsia="et-EE"/>
          <w14:ligatures w14:val="none"/>
        </w:rPr>
        <w:t>1</w:t>
      </w:r>
      <w:r w:rsidRPr="00F55D54">
        <w:rPr>
          <w:rFonts w:ascii="Times New Roman" w:eastAsia="Calibri" w:hAnsi="Times New Roman" w:cs="Times New Roman"/>
          <w:color w:val="202020"/>
          <w:kern w:val="0"/>
          <w:sz w:val="24"/>
          <w:szCs w:val="24"/>
          <w:shd w:val="clear" w:color="auto" w:fill="FFFFFF"/>
          <w:lang w:eastAsia="et-EE"/>
          <w14:ligatures w14:val="none"/>
        </w:rPr>
        <w:t>, 23</w:t>
      </w:r>
      <w:r w:rsidRPr="00F55D54">
        <w:rPr>
          <w:rFonts w:ascii="Times New Roman" w:eastAsia="Calibri" w:hAnsi="Times New Roman" w:cs="Times New Roman"/>
          <w:color w:val="202020"/>
          <w:kern w:val="0"/>
          <w:sz w:val="24"/>
          <w:szCs w:val="24"/>
          <w:shd w:val="clear" w:color="auto" w:fill="FFFFFF"/>
          <w:vertAlign w:val="superscript"/>
          <w:lang w:eastAsia="et-EE"/>
          <w14:ligatures w14:val="none"/>
        </w:rPr>
        <w:t>2</w:t>
      </w:r>
      <w:r w:rsidRPr="00F55D54">
        <w:rPr>
          <w:rFonts w:ascii="Times New Roman" w:eastAsia="Calibri" w:hAnsi="Times New Roman" w:cs="Times New Roman"/>
          <w:color w:val="202020"/>
          <w:kern w:val="0"/>
          <w:sz w:val="24"/>
          <w:szCs w:val="24"/>
          <w:shd w:val="clear" w:color="auto" w:fill="FFFFFF"/>
          <w:lang w:eastAsia="et-EE"/>
          <w14:ligatures w14:val="none"/>
        </w:rPr>
        <w:t xml:space="preserve"> ja 23</w:t>
      </w:r>
      <w:r w:rsidRPr="00F55D54">
        <w:rPr>
          <w:rFonts w:ascii="Times New Roman" w:eastAsia="Calibri" w:hAnsi="Times New Roman" w:cs="Times New Roman"/>
          <w:color w:val="202020"/>
          <w:kern w:val="0"/>
          <w:sz w:val="24"/>
          <w:szCs w:val="24"/>
          <w:shd w:val="clear" w:color="auto" w:fill="FFFFFF"/>
          <w:vertAlign w:val="superscript"/>
          <w:lang w:eastAsia="et-EE"/>
          <w14:ligatures w14:val="none"/>
        </w:rPr>
        <w:t>3</w:t>
      </w:r>
      <w:r w:rsidRPr="00F55D54">
        <w:rPr>
          <w:rFonts w:ascii="Times New Roman" w:eastAsia="Calibri" w:hAnsi="Times New Roman" w:cs="Times New Roman"/>
          <w:color w:val="202020"/>
          <w:kern w:val="0"/>
          <w:sz w:val="24"/>
          <w:szCs w:val="24"/>
          <w:shd w:val="clear" w:color="auto" w:fill="FFFFFF"/>
          <w:lang w:eastAsia="et-EE"/>
          <w14:ligatures w14:val="none"/>
        </w:rPr>
        <w:t>.</w:t>
      </w:r>
    </w:p>
    <w:p w14:paraId="5968901B" w14:textId="77777777" w:rsidR="00FC1D76" w:rsidRPr="00F55D54" w:rsidRDefault="00FC1D76" w:rsidP="00F55D54">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00CA7898" w14:textId="37901D67" w:rsidR="00940488" w:rsidRPr="00F55D54" w:rsidRDefault="00940488" w:rsidP="00F55D54">
      <w:pPr>
        <w:spacing w:after="0" w:line="240" w:lineRule="auto"/>
        <w:jc w:val="both"/>
        <w:rPr>
          <w:rFonts w:ascii="Times New Roman" w:eastAsia="Calibri" w:hAnsi="Times New Roman" w:cs="Times New Roman"/>
          <w:color w:val="202020"/>
          <w:sz w:val="24"/>
          <w:szCs w:val="24"/>
          <w:lang w:eastAsia="et-EE"/>
        </w:rPr>
      </w:pPr>
      <w:r w:rsidRPr="00F55D54">
        <w:rPr>
          <w:rFonts w:ascii="Times New Roman" w:eastAsia="Calibri" w:hAnsi="Times New Roman" w:cs="Times New Roman"/>
          <w:color w:val="202020"/>
          <w:kern w:val="0"/>
          <w:sz w:val="24"/>
          <w:szCs w:val="24"/>
          <w:shd w:val="clear" w:color="auto" w:fill="FFFFFF"/>
          <w:lang w:eastAsia="et-EE"/>
          <w14:ligatures w14:val="none"/>
        </w:rPr>
        <w:t>Punktiga 16</w:t>
      </w:r>
      <w:r w:rsidRPr="00F55D54">
        <w:rPr>
          <w:rFonts w:ascii="Times New Roman" w:eastAsia="Calibri" w:hAnsi="Times New Roman" w:cs="Times New Roman"/>
          <w:b/>
          <w:bCs/>
          <w:color w:val="202020"/>
          <w:kern w:val="0"/>
          <w:sz w:val="24"/>
          <w:szCs w:val="24"/>
          <w:shd w:val="clear" w:color="auto" w:fill="FFFFFF"/>
          <w:lang w:eastAsia="et-EE"/>
          <w14:ligatures w14:val="none"/>
        </w:rPr>
        <w:t xml:space="preserve"> </w:t>
      </w:r>
      <w:r w:rsidRPr="00F55D54">
        <w:rPr>
          <w:rFonts w:ascii="Times New Roman" w:eastAsia="Calibri" w:hAnsi="Times New Roman" w:cs="Times New Roman"/>
          <w:color w:val="202020"/>
          <w:kern w:val="0"/>
          <w:sz w:val="24"/>
          <w:szCs w:val="24"/>
          <w:shd w:val="clear" w:color="auto" w:fill="FFFFFF"/>
          <w:lang w:eastAsia="et-EE"/>
          <w14:ligatures w14:val="none"/>
        </w:rPr>
        <w:t>lisatakse kutseõppeasutuse seaduse § 34 lõige 1</w:t>
      </w:r>
      <w:r w:rsidRPr="00F55D54">
        <w:rPr>
          <w:rFonts w:ascii="Times New Roman" w:eastAsia="Calibri" w:hAnsi="Times New Roman" w:cs="Times New Roman"/>
          <w:color w:val="202020"/>
          <w:kern w:val="0"/>
          <w:sz w:val="24"/>
          <w:szCs w:val="24"/>
          <w:shd w:val="clear" w:color="auto" w:fill="FFFFFF"/>
          <w:vertAlign w:val="superscript"/>
          <w:lang w:eastAsia="et-EE"/>
          <w14:ligatures w14:val="none"/>
        </w:rPr>
        <w:t>2</w:t>
      </w:r>
      <w:r w:rsidRPr="00F55D54">
        <w:rPr>
          <w:rFonts w:ascii="Times New Roman" w:eastAsia="Calibri" w:hAnsi="Times New Roman" w:cs="Times New Roman"/>
          <w:color w:val="202020"/>
          <w:kern w:val="0"/>
          <w:sz w:val="24"/>
          <w:szCs w:val="24"/>
          <w:shd w:val="clear" w:color="auto" w:fill="FFFFFF"/>
          <w:lang w:eastAsia="et-EE"/>
          <w14:ligatures w14:val="none"/>
        </w:rPr>
        <w:t>.</w:t>
      </w:r>
      <w:r w:rsidRPr="00F55D54">
        <w:rPr>
          <w:rFonts w:ascii="Times New Roman" w:eastAsia="Calibri" w:hAnsi="Times New Roman" w:cs="Times New Roman"/>
          <w:b/>
          <w:color w:val="202020"/>
          <w:kern w:val="0"/>
          <w:sz w:val="24"/>
          <w:szCs w:val="24"/>
          <w:shd w:val="clear" w:color="auto" w:fill="FFFFFF"/>
          <w:lang w:eastAsia="et-EE"/>
          <w14:ligatures w14:val="none"/>
        </w:rPr>
        <w:t xml:space="preserve"> </w:t>
      </w:r>
      <w:r w:rsidRPr="00F55D54">
        <w:rPr>
          <w:rFonts w:ascii="Times New Roman" w:eastAsia="Calibri" w:hAnsi="Times New Roman" w:cs="Times New Roman"/>
          <w:color w:val="202020"/>
          <w:kern w:val="0"/>
          <w:sz w:val="24"/>
          <w:szCs w:val="24"/>
          <w:shd w:val="clear" w:color="auto" w:fill="FFFFFF"/>
          <w:lang w:eastAsia="et-EE"/>
          <w14:ligatures w14:val="none"/>
        </w:rPr>
        <w:t xml:space="preserve">Tegemist ei ole uue regulatsiooniga, vaid varasema § 32 lõikes 6 toodud regulatsiooniga muusika ja esitluskunstide valdkonnas toimuva õppe lõpetamisel saadava dokumendi kohta. Regulatsioon ei muutu, kuid muutub selle asukoht seaduses, kuivõrd olemasolev regulatsioon koolide kohta, kus pakutakse nii kutse- kui üldharidusõpet koondatakse paragrahvi 51. </w:t>
      </w:r>
    </w:p>
    <w:p w14:paraId="558F6308" w14:textId="77777777" w:rsidR="00FC1D76" w:rsidRPr="00F55D54" w:rsidRDefault="00FC1D76" w:rsidP="00F55D54">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7281061B" w14:textId="5DC97EA3" w:rsidR="00940488" w:rsidRDefault="00FC1D76" w:rsidP="00F55D54">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r w:rsidRPr="00F55D54">
        <w:rPr>
          <w:rFonts w:ascii="Times New Roman" w:eastAsia="Calibri" w:hAnsi="Times New Roman" w:cs="Times New Roman"/>
          <w:color w:val="202020"/>
          <w:kern w:val="0"/>
          <w:sz w:val="24"/>
          <w:szCs w:val="24"/>
          <w:shd w:val="clear" w:color="auto" w:fill="FFFFFF"/>
          <w:lang w:eastAsia="et-EE"/>
          <w14:ligatures w14:val="none"/>
        </w:rPr>
        <w:t>P</w:t>
      </w:r>
      <w:r w:rsidR="00940488" w:rsidRPr="00F55D54">
        <w:rPr>
          <w:rFonts w:ascii="Times New Roman" w:eastAsia="Calibri" w:hAnsi="Times New Roman" w:cs="Times New Roman"/>
          <w:color w:val="202020"/>
          <w:kern w:val="0"/>
          <w:sz w:val="24"/>
          <w:szCs w:val="24"/>
          <w:shd w:val="clear" w:color="auto" w:fill="FFFFFF"/>
          <w:lang w:eastAsia="et-EE"/>
          <w14:ligatures w14:val="none"/>
        </w:rPr>
        <w:t>unktiga 17</w:t>
      </w:r>
      <w:r w:rsidR="00940488" w:rsidRPr="00F55D54">
        <w:rPr>
          <w:rFonts w:ascii="Times New Roman" w:eastAsia="Calibri" w:hAnsi="Times New Roman" w:cs="Times New Roman"/>
          <w:b/>
          <w:bCs/>
          <w:color w:val="202020"/>
          <w:kern w:val="0"/>
          <w:sz w:val="24"/>
          <w:szCs w:val="24"/>
          <w:shd w:val="clear" w:color="auto" w:fill="FFFFFF"/>
          <w:lang w:eastAsia="et-EE"/>
          <w14:ligatures w14:val="none"/>
        </w:rPr>
        <w:t xml:space="preserve"> </w:t>
      </w:r>
      <w:r w:rsidR="00940488" w:rsidRPr="00F55D54">
        <w:rPr>
          <w:rFonts w:ascii="Times New Roman" w:eastAsia="Calibri" w:hAnsi="Times New Roman" w:cs="Times New Roman"/>
          <w:color w:val="202020"/>
          <w:kern w:val="0"/>
          <w:sz w:val="24"/>
          <w:szCs w:val="24"/>
          <w:shd w:val="clear" w:color="auto" w:fill="FFFFFF"/>
          <w:lang w:eastAsia="et-EE"/>
          <w14:ligatures w14:val="none"/>
        </w:rPr>
        <w:t>lisatakse kutseõppeasutuse seadusesse § 34</w:t>
      </w:r>
      <w:r w:rsidR="00940488" w:rsidRPr="00F55D54">
        <w:rPr>
          <w:rFonts w:ascii="Times New Roman" w:eastAsia="Calibri" w:hAnsi="Times New Roman" w:cs="Times New Roman"/>
          <w:color w:val="202020"/>
          <w:kern w:val="0"/>
          <w:sz w:val="24"/>
          <w:szCs w:val="24"/>
          <w:shd w:val="clear" w:color="auto" w:fill="FFFFFF"/>
          <w:vertAlign w:val="superscript"/>
          <w:lang w:eastAsia="et-EE"/>
          <w14:ligatures w14:val="none"/>
        </w:rPr>
        <w:t>1</w:t>
      </w:r>
      <w:r w:rsidR="00940488" w:rsidRPr="00F55D54">
        <w:rPr>
          <w:rFonts w:ascii="Times New Roman" w:eastAsia="Calibri" w:hAnsi="Times New Roman" w:cs="Times New Roman"/>
          <w:color w:val="202020"/>
          <w:kern w:val="0"/>
          <w:sz w:val="24"/>
          <w:szCs w:val="24"/>
          <w:shd w:val="clear" w:color="auto" w:fill="FFFFFF"/>
          <w:lang w:eastAsia="et-EE"/>
          <w14:ligatures w14:val="none"/>
        </w:rPr>
        <w:t xml:space="preserve">, mis kehtestab koolist väljaarvamise alused. Kehtiv kutseõppeasutuse seadus näeb ette vaid selle, et õpilane arvatakse koolist välja pärast seda, kui ta on õpingud lõpetanud. Muid väljaarvamise aluseid seadus ette ei näe. Selleks, et lisada seadusesse vajalik alus õpilase koolist väljaarvamiseks, juhul kui isik on lahkunud välisriiki, millega on kaasnenud ühtlasi senises koolis õpingute mittejätkamine, keeld teatud juhtudel välja arvata õppimiskohustuslik õpilane või anda alus väljaarvamiseks juhul, kui tasu eest õppiv õpilane ei maksa õppemaksu, on vaja näha ette koolist väljaarvamise alused n-ö tervikloeteluna, sarnaselt põhikooli- ja gümnaasiumiseadusele. Loetelus on nähtud ette järgmised alused: </w:t>
      </w:r>
    </w:p>
    <w:p w14:paraId="35EF2B17" w14:textId="77777777" w:rsidR="00F55D54" w:rsidRPr="00F55D54" w:rsidRDefault="00F55D54" w:rsidP="00F55D54">
      <w:pPr>
        <w:spacing w:after="0" w:line="240" w:lineRule="auto"/>
        <w:jc w:val="both"/>
        <w:rPr>
          <w:rFonts w:ascii="Times New Roman" w:eastAsia="Calibri" w:hAnsi="Times New Roman" w:cs="Times New Roman"/>
          <w:color w:val="202020"/>
          <w:sz w:val="24"/>
          <w:szCs w:val="24"/>
          <w:lang w:eastAsia="et-EE"/>
        </w:rPr>
      </w:pPr>
    </w:p>
    <w:p w14:paraId="2B2A957E" w14:textId="16A59797" w:rsidR="00F255FD" w:rsidRDefault="00940488" w:rsidP="00F55D54">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r w:rsidRPr="00F55D54">
        <w:rPr>
          <w:rFonts w:ascii="Times New Roman" w:eastAsia="Calibri" w:hAnsi="Times New Roman" w:cs="Times New Roman"/>
          <w:color w:val="202020"/>
          <w:kern w:val="0"/>
          <w:sz w:val="24"/>
          <w:szCs w:val="24"/>
          <w:shd w:val="clear" w:color="auto" w:fill="FFFFFF"/>
          <w:lang w:eastAsia="et-EE"/>
          <w14:ligatures w14:val="none"/>
        </w:rPr>
        <w:t xml:space="preserve">1) </w:t>
      </w:r>
      <w:r w:rsidRPr="00F55D54">
        <w:rPr>
          <w:rFonts w:ascii="Times New Roman" w:eastAsia="Calibri" w:hAnsi="Times New Roman" w:cs="Times New Roman"/>
          <w:i/>
          <w:iCs/>
          <w:color w:val="202020"/>
          <w:kern w:val="0"/>
          <w:sz w:val="24"/>
          <w:szCs w:val="24"/>
          <w:shd w:val="clear" w:color="auto" w:fill="FFFFFF"/>
          <w:lang w:eastAsia="et-EE"/>
          <w14:ligatures w14:val="none"/>
        </w:rPr>
        <w:t>õpilane on täitnud kutseõppe tasemeõppe lõpetamise tingimused ja talle on väljastatud lõputunnistus.</w:t>
      </w:r>
      <w:r w:rsidRPr="00F55D54">
        <w:rPr>
          <w:rFonts w:ascii="Times New Roman" w:eastAsia="Calibri" w:hAnsi="Times New Roman" w:cs="Times New Roman"/>
          <w:color w:val="202020"/>
          <w:kern w:val="0"/>
          <w:sz w:val="24"/>
          <w:szCs w:val="24"/>
          <w:shd w:val="clear" w:color="auto" w:fill="FFFFFF"/>
          <w:lang w:eastAsia="et-EE"/>
          <w14:ligatures w14:val="none"/>
        </w:rPr>
        <w:t xml:space="preserve"> Tegemist on punktiga, mida sai tuletada juba praegu kehtivast regulatsioonist (vt § 34 lõikeid 1 ja 1</w:t>
      </w:r>
      <w:r w:rsidRPr="00F55D54">
        <w:rPr>
          <w:rFonts w:ascii="Times New Roman" w:eastAsia="Calibri" w:hAnsi="Times New Roman" w:cs="Times New Roman"/>
          <w:color w:val="202020"/>
          <w:kern w:val="0"/>
          <w:sz w:val="24"/>
          <w:szCs w:val="24"/>
          <w:shd w:val="clear" w:color="auto" w:fill="FFFFFF"/>
          <w:vertAlign w:val="superscript"/>
          <w:lang w:eastAsia="et-EE"/>
          <w14:ligatures w14:val="none"/>
        </w:rPr>
        <w:t>1</w:t>
      </w:r>
      <w:r w:rsidRPr="00F55D54">
        <w:rPr>
          <w:rFonts w:ascii="Times New Roman" w:eastAsia="Calibri" w:hAnsi="Times New Roman" w:cs="Times New Roman"/>
          <w:color w:val="202020"/>
          <w:kern w:val="0"/>
          <w:sz w:val="24"/>
          <w:szCs w:val="24"/>
          <w:shd w:val="clear" w:color="auto" w:fill="FFFFFF"/>
          <w:lang w:eastAsia="et-EE"/>
          <w14:ligatures w14:val="none"/>
        </w:rPr>
        <w:t xml:space="preserve">). Nimetatud lõigetes on sätestatud, et  õpingud kutseõppes loetakse lõpetatuks pärast õppekavas kirjeldatud kvalifikatsioonile või osakutsele vastavate õpiväljundite saavutamist ja lõpetajale väljastatakse lõputunnistus. </w:t>
      </w:r>
      <w:r w:rsidR="008F5860" w:rsidRPr="00F55D54">
        <w:rPr>
          <w:rFonts w:ascii="Times New Roman" w:eastAsia="Calibri" w:hAnsi="Times New Roman" w:cs="Times New Roman"/>
          <w:color w:val="202020"/>
          <w:kern w:val="0"/>
          <w:sz w:val="24"/>
          <w:szCs w:val="24"/>
          <w:shd w:val="clear" w:color="auto" w:fill="FFFFFF"/>
          <w:lang w:eastAsia="et-EE"/>
          <w14:ligatures w14:val="none"/>
        </w:rPr>
        <w:t>Ettevalmistava õppe</w:t>
      </w:r>
      <w:r w:rsidRPr="00F55D54">
        <w:rPr>
          <w:rFonts w:ascii="Times New Roman" w:eastAsia="Calibri" w:hAnsi="Times New Roman" w:cs="Times New Roman"/>
          <w:color w:val="202020"/>
          <w:kern w:val="0"/>
          <w:sz w:val="24"/>
          <w:szCs w:val="24"/>
          <w:shd w:val="clear" w:color="auto" w:fill="FFFFFF"/>
          <w:lang w:eastAsia="et-EE"/>
          <w14:ligatures w14:val="none"/>
        </w:rPr>
        <w:t xml:space="preserve"> õppekava loetakse lõpetatuks pärast </w:t>
      </w:r>
      <w:r w:rsidR="00F255FD" w:rsidRPr="00F55D54">
        <w:rPr>
          <w:rFonts w:ascii="Times New Roman" w:eastAsia="Calibri" w:hAnsi="Times New Roman" w:cs="Times New Roman"/>
          <w:color w:val="202020"/>
          <w:kern w:val="0"/>
          <w:sz w:val="24"/>
          <w:szCs w:val="24"/>
          <w:shd w:val="clear" w:color="auto" w:fill="FFFFFF"/>
          <w:lang w:eastAsia="et-EE"/>
          <w14:ligatures w14:val="none"/>
        </w:rPr>
        <w:t>individuaalses õppekavas kirjeldatud õpiväljundite saavutamist ja õppimiskohustuslike noorte puhul täiendavalt keskharidus- või kutseõppesse vastuvõtmist. Ka ettevalmistava õppe lõpetajale väljastatakse lõputunnistus.</w:t>
      </w:r>
    </w:p>
    <w:p w14:paraId="5CA74523" w14:textId="77777777" w:rsidR="00F55D54" w:rsidRPr="00F55D54" w:rsidRDefault="00F55D54" w:rsidP="00F55D54">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1692328B" w14:textId="77777777" w:rsidR="00940488" w:rsidRPr="00F55D54" w:rsidRDefault="00940488" w:rsidP="00F55D54">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r w:rsidRPr="00F55D54">
        <w:rPr>
          <w:rFonts w:ascii="Times New Roman" w:eastAsia="Calibri" w:hAnsi="Times New Roman" w:cs="Times New Roman"/>
          <w:color w:val="202020"/>
          <w:kern w:val="0"/>
          <w:sz w:val="24"/>
          <w:szCs w:val="24"/>
          <w:shd w:val="clear" w:color="auto" w:fill="FFFFFF"/>
          <w:lang w:eastAsia="et-EE"/>
          <w14:ligatures w14:val="none"/>
        </w:rPr>
        <w:t xml:space="preserve">2) </w:t>
      </w:r>
      <w:r w:rsidRPr="00F55D54">
        <w:rPr>
          <w:rFonts w:ascii="Times New Roman" w:eastAsia="Calibri" w:hAnsi="Times New Roman" w:cs="Times New Roman"/>
          <w:i/>
          <w:iCs/>
          <w:color w:val="202020"/>
          <w:kern w:val="0"/>
          <w:sz w:val="24"/>
          <w:szCs w:val="24"/>
          <w:shd w:val="clear" w:color="auto" w:fill="FFFFFF"/>
          <w:lang w:eastAsia="et-EE"/>
          <w14:ligatures w14:val="none"/>
        </w:rPr>
        <w:t xml:space="preserve">õpilase enda või piiratud teovõimega õpilase vanema koolile esitatud avalduse alusel. </w:t>
      </w:r>
    </w:p>
    <w:p w14:paraId="01A9B31A" w14:textId="28815674" w:rsidR="00940488" w:rsidRDefault="00940488" w:rsidP="00F55D54">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r w:rsidRPr="00F55D54">
        <w:rPr>
          <w:rFonts w:ascii="Times New Roman" w:eastAsia="Calibri" w:hAnsi="Times New Roman" w:cs="Times New Roman"/>
          <w:color w:val="202020"/>
          <w:kern w:val="0"/>
          <w:sz w:val="24"/>
          <w:szCs w:val="24"/>
          <w:shd w:val="clear" w:color="auto" w:fill="FFFFFF"/>
          <w:lang w:eastAsia="et-EE"/>
          <w14:ligatures w14:val="none"/>
        </w:rPr>
        <w:t xml:space="preserve">(Täieliku teovõimega) õpilane ise ja piiratud teovõimega õpilase vanem võivad igal ajahetkel esitada avalduse (taotluse) õpilase koolist väljaarvamiseks. Analoogne regulatsioon on ka põhikooli- ja gümnaasiumiseaduse § 28 lõike 1 punktis 1. </w:t>
      </w:r>
      <w:bookmarkStart w:id="25" w:name="para37lg3"/>
      <w:r w:rsidRPr="00F55D54">
        <w:rPr>
          <w:rFonts w:ascii="Times New Roman" w:eastAsia="Calibri" w:hAnsi="Times New Roman" w:cs="Times New Roman"/>
          <w:color w:val="202020"/>
          <w:kern w:val="0"/>
          <w:sz w:val="24"/>
          <w:szCs w:val="24"/>
          <w:shd w:val="clear" w:color="auto" w:fill="FFFFFF"/>
          <w:lang w:eastAsia="et-EE"/>
          <w14:ligatures w14:val="none"/>
        </w:rPr>
        <w:t>Juba Eesti Vabariigi põhiseaduse §-s 37 sätestatakse, et </w:t>
      </w:r>
      <w:bookmarkEnd w:id="25"/>
      <w:r w:rsidRPr="00F55D54">
        <w:rPr>
          <w:rFonts w:ascii="Times New Roman" w:eastAsia="Calibri" w:hAnsi="Times New Roman" w:cs="Times New Roman"/>
          <w:color w:val="202020"/>
          <w:kern w:val="0"/>
          <w:sz w:val="24"/>
          <w:szCs w:val="24"/>
          <w:shd w:val="clear" w:color="auto" w:fill="FFFFFF"/>
          <w:lang w:eastAsia="et-EE"/>
          <w14:ligatures w14:val="none"/>
        </w:rPr>
        <w:t xml:space="preserve">laste hariduse valikul on otsustav sõna vanematel, mis ühtlasi hõlmab ka õigust otsustada selle üle, millises koolis laps õpib. </w:t>
      </w:r>
    </w:p>
    <w:p w14:paraId="31A2BB9E" w14:textId="77777777" w:rsidR="00F55D54" w:rsidRPr="00F55D54" w:rsidRDefault="00F55D54" w:rsidP="00F55D54">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66488D30" w14:textId="77777777" w:rsidR="00940488" w:rsidRDefault="00940488" w:rsidP="00F55D54">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r w:rsidRPr="00F55D54">
        <w:rPr>
          <w:rFonts w:ascii="Times New Roman" w:eastAsia="Calibri" w:hAnsi="Times New Roman" w:cs="Times New Roman"/>
          <w:color w:val="202020"/>
          <w:kern w:val="0"/>
          <w:sz w:val="24"/>
          <w:szCs w:val="24"/>
          <w:shd w:val="clear" w:color="auto" w:fill="FFFFFF"/>
          <w:lang w:eastAsia="et-EE"/>
          <w14:ligatures w14:val="none"/>
        </w:rPr>
        <w:t xml:space="preserve">3) </w:t>
      </w:r>
      <w:r w:rsidRPr="00F55D54">
        <w:rPr>
          <w:rFonts w:ascii="Times New Roman" w:eastAsia="Calibri" w:hAnsi="Times New Roman" w:cs="Times New Roman"/>
          <w:i/>
          <w:iCs/>
          <w:color w:val="202020"/>
          <w:kern w:val="0"/>
          <w:sz w:val="24"/>
          <w:szCs w:val="24"/>
          <w:shd w:val="clear" w:color="auto" w:fill="FFFFFF"/>
          <w:lang w:eastAsia="et-EE"/>
          <w14:ligatures w14:val="none"/>
        </w:rPr>
        <w:t xml:space="preserve">kui õpilane ei ole mõjuva põhjuseta asunud õppetööle kahe nädala jooksul pärast õppetöö algust, välja arvatud õppimiskohustuslik õpilane. </w:t>
      </w:r>
      <w:r w:rsidRPr="00F55D54">
        <w:rPr>
          <w:rFonts w:ascii="Times New Roman" w:eastAsia="Calibri" w:hAnsi="Times New Roman" w:cs="Times New Roman"/>
          <w:color w:val="202020"/>
          <w:kern w:val="0"/>
          <w:sz w:val="24"/>
          <w:szCs w:val="24"/>
          <w:shd w:val="clear" w:color="auto" w:fill="FFFFFF"/>
          <w:lang w:eastAsia="et-EE"/>
          <w14:ligatures w14:val="none"/>
        </w:rPr>
        <w:t xml:space="preserve">Sätestatud on alus, mille realiseerumine kutseõppeasutustes on pidev. Isik on kutseõppeasutuse õpilaseks vastu võetud, kuid millegipärast õppetööle ikkagi ei ilmu. Tihti on isikud asunud õppima mujale, lahkunud välisriiki tööle vm. Koolis on küll olemas isiku kontaktandmed, kuid tihti ei ole nende abil võimalik isikuga kontakti saada (nt isiku välisriiki siirdumisel). </w:t>
      </w:r>
    </w:p>
    <w:p w14:paraId="024A9597" w14:textId="77777777" w:rsidR="00F55D54" w:rsidRPr="00F55D54" w:rsidRDefault="00F55D54" w:rsidP="00F55D54">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085D52BE" w14:textId="77777777" w:rsidR="00940488" w:rsidRDefault="00940488" w:rsidP="00F55D54">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r w:rsidRPr="00F55D54">
        <w:rPr>
          <w:rFonts w:ascii="Times New Roman" w:eastAsia="Calibri" w:hAnsi="Times New Roman" w:cs="Times New Roman"/>
          <w:i/>
          <w:iCs/>
          <w:color w:val="202020"/>
          <w:kern w:val="0"/>
          <w:sz w:val="24"/>
          <w:szCs w:val="24"/>
          <w:shd w:val="clear" w:color="auto" w:fill="FFFFFF"/>
          <w:lang w:eastAsia="et-EE"/>
          <w14:ligatures w14:val="none"/>
        </w:rPr>
        <w:t xml:space="preserve">4) õppekava sulgemisel, kui õpilane sulgemise hetkeks ei ole avaldanud soovi minna üle teisele õppekavale. </w:t>
      </w:r>
      <w:r w:rsidRPr="00F55D54">
        <w:rPr>
          <w:rFonts w:ascii="Times New Roman" w:eastAsia="Calibri" w:hAnsi="Times New Roman" w:cs="Times New Roman"/>
          <w:color w:val="202020"/>
          <w:kern w:val="0"/>
          <w:sz w:val="24"/>
          <w:szCs w:val="24"/>
          <w:shd w:val="clear" w:color="auto" w:fill="FFFFFF"/>
          <w:lang w:eastAsia="et-EE"/>
          <w14:ligatures w14:val="none"/>
        </w:rPr>
        <w:t xml:space="preserve">Akadeemilise puhkuse ajal viibib õpilane pikemat aega õppetööst eemal, olles samal ajal kooli õpilaste nimekirjas ning Eesti hariduse infosüsteemis seotud õppekavaga, millele ta õppima asus. Võib juhtuda, et sellel ajal muudetakse oluliselt õppekava aluseks olevat kutsestandardit ja sellest tulenevalt kehtestatakse uute õpiväljunditega uus õppekava. Vanale õppekavale vastuvõtt lõpetatakse ja õppekava suletakse, kuna tööturul pole selle õppekava lõpetajate järgi nõudlust. Akadeemilisel puhkusel olev õppija võib õpingute jätkamiseks </w:t>
      </w:r>
      <w:r w:rsidRPr="00F55D54">
        <w:rPr>
          <w:rFonts w:ascii="Times New Roman" w:eastAsia="Calibri" w:hAnsi="Times New Roman" w:cs="Times New Roman"/>
          <w:color w:val="202020"/>
          <w:kern w:val="0"/>
          <w:sz w:val="24"/>
          <w:szCs w:val="24"/>
          <w:shd w:val="clear" w:color="auto" w:fill="FFFFFF"/>
          <w:lang w:eastAsia="et-EE"/>
          <w14:ligatures w14:val="none"/>
        </w:rPr>
        <w:lastRenderedPageBreak/>
        <w:t xml:space="preserve">taotleda enda üleviimist uuele või mõnele teisele õppekavale. Õppekavade õpiväljundite sobivuse korral saab kutseharidusstandardis sätestatu kohaselt rakendada varasemate õpingute arvestamist uue õppekava täitmisel, kui õpilane seda taotleb. Kui õpilane ei esita teisele õppekavale üleviimise avaldust, on koolil õigus ta kooli õpilaste nimekirjast välja arvata. </w:t>
      </w:r>
    </w:p>
    <w:p w14:paraId="3D1C6DDF" w14:textId="77777777" w:rsidR="00F55D54" w:rsidRPr="00F55D54" w:rsidRDefault="00F55D54" w:rsidP="00F55D54">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7F3BFBF7" w14:textId="77777777" w:rsidR="00940488" w:rsidRDefault="00940488" w:rsidP="00F55D54">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r w:rsidRPr="00F55D54">
        <w:rPr>
          <w:rFonts w:ascii="Times New Roman" w:eastAsia="Calibri" w:hAnsi="Times New Roman" w:cs="Times New Roman"/>
          <w:color w:val="202020"/>
          <w:kern w:val="0"/>
          <w:sz w:val="24"/>
          <w:szCs w:val="24"/>
          <w:shd w:val="clear" w:color="auto" w:fill="FFFFFF"/>
          <w:lang w:eastAsia="et-EE"/>
          <w14:ligatures w14:val="none"/>
        </w:rPr>
        <w:t xml:space="preserve">5) </w:t>
      </w:r>
      <w:r w:rsidRPr="00F55D54">
        <w:rPr>
          <w:rFonts w:ascii="Times New Roman" w:eastAsia="Calibri" w:hAnsi="Times New Roman" w:cs="Times New Roman"/>
          <w:i/>
          <w:iCs/>
          <w:color w:val="202020"/>
          <w:kern w:val="0"/>
          <w:sz w:val="24"/>
          <w:szCs w:val="24"/>
          <w:shd w:val="clear" w:color="auto" w:fill="FFFFFF"/>
          <w:lang w:eastAsia="et-EE"/>
          <w14:ligatures w14:val="none"/>
        </w:rPr>
        <w:t>kui õpilane õppis vanglas korraldatud kutseõppes, kuid ei soovi pärast vabanemist jätkata õpinguid koolis.</w:t>
      </w:r>
      <w:r w:rsidRPr="00F55D54">
        <w:rPr>
          <w:rFonts w:ascii="Times New Roman" w:eastAsia="Calibri" w:hAnsi="Times New Roman" w:cs="Times New Roman"/>
          <w:color w:val="202020"/>
          <w:kern w:val="0"/>
          <w:sz w:val="24"/>
          <w:szCs w:val="24"/>
          <w:shd w:val="clear" w:color="auto" w:fill="FFFFFF"/>
          <w:lang w:eastAsia="et-EE"/>
          <w14:ligatures w14:val="none"/>
        </w:rPr>
        <w:t xml:space="preserve"> Isiku õpingutest osavõtt võis olla seotud ja motiveeritud nt vabanemisega (näidata end soodsas valguses) või veeta mõistlikul viisil aega kasuliku tegevusega, mida ei soovita jätkata vabaduses olles. Kui isikul motivatsioon puudub nii õpingute jätkamiseks kui ka avalduse esitamiseks, siis on koolil võimalik isik kutseõppeasutusest välja arvata (ootamata isiku tahteavalduse väljendamist), nt kui isik ei ole käimasoleva õppeperioodi jooksul õpingutega liitunud. </w:t>
      </w:r>
    </w:p>
    <w:p w14:paraId="24F84B30" w14:textId="77777777" w:rsidR="00F55D54" w:rsidRPr="00F55D54" w:rsidRDefault="00F55D54" w:rsidP="00F55D54">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3B3E34BB" w14:textId="77777777" w:rsidR="00940488" w:rsidRDefault="00940488" w:rsidP="00F55D54">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r w:rsidRPr="00F55D54">
        <w:rPr>
          <w:rFonts w:ascii="Times New Roman" w:eastAsia="Calibri" w:hAnsi="Times New Roman" w:cs="Times New Roman"/>
          <w:color w:val="202020"/>
          <w:kern w:val="0"/>
          <w:sz w:val="24"/>
          <w:szCs w:val="24"/>
          <w:shd w:val="clear" w:color="auto" w:fill="FFFFFF"/>
          <w:lang w:eastAsia="et-EE"/>
          <w14:ligatures w14:val="none"/>
        </w:rPr>
        <w:t xml:space="preserve">6) </w:t>
      </w:r>
      <w:r w:rsidRPr="00F55D54">
        <w:rPr>
          <w:rFonts w:ascii="Times New Roman" w:eastAsia="Calibri" w:hAnsi="Times New Roman" w:cs="Times New Roman"/>
          <w:i/>
          <w:iCs/>
          <w:color w:val="202020"/>
          <w:kern w:val="0"/>
          <w:sz w:val="24"/>
          <w:szCs w:val="24"/>
          <w:shd w:val="clear" w:color="auto" w:fill="FFFFFF"/>
          <w:lang w:eastAsia="et-EE"/>
          <w14:ligatures w14:val="none"/>
        </w:rPr>
        <w:t xml:space="preserve">kui õpilane ei täida õppekava nominaalkestuse jooksul kutseõppe lõpetamise tingimusi ja tema õppeaega ei ole individuaalse õppekava alusel pikendatud. </w:t>
      </w:r>
      <w:r w:rsidRPr="00F55D54">
        <w:rPr>
          <w:rFonts w:ascii="Times New Roman" w:eastAsia="Calibri" w:hAnsi="Times New Roman" w:cs="Times New Roman"/>
          <w:color w:val="202020"/>
          <w:kern w:val="0"/>
          <w:sz w:val="24"/>
          <w:szCs w:val="24"/>
          <w:shd w:val="clear" w:color="auto" w:fill="FFFFFF"/>
          <w:lang w:eastAsia="et-EE"/>
          <w14:ligatures w14:val="none"/>
        </w:rPr>
        <w:t xml:space="preserve">Kutsekeskharidusõppe nominaalkestus on üldjuhul 3 või 4 (õppe)aastat. Kool võib õpilase individuaalsuse arvestamiseks teha muudatusi või kohandusi muu hulgas õppeajas, koostades õpilasele kooli õppekava alusel individuaalse õppekava. Sarnane alus on ka põhikooli- ja gümnaasiumiseaduses. See tähendab seda, et kui õpilane ei täida ettenähtud aja jooksul lõpetamise tingimusi, siis arvatakse ta koolist välja. </w:t>
      </w:r>
    </w:p>
    <w:p w14:paraId="35F19BDD" w14:textId="77777777" w:rsidR="00F55D54" w:rsidRPr="00F55D54" w:rsidRDefault="00F55D54" w:rsidP="00F55D54">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5C79C977" w14:textId="31DD6C18" w:rsidR="00940488" w:rsidRPr="00F55D54" w:rsidRDefault="00940488" w:rsidP="00F55D54">
      <w:pPr>
        <w:spacing w:after="0" w:line="240" w:lineRule="auto"/>
        <w:jc w:val="both"/>
        <w:rPr>
          <w:rFonts w:ascii="Times New Roman" w:eastAsia="Calibri" w:hAnsi="Times New Roman" w:cs="Times New Roman"/>
          <w:i/>
          <w:color w:val="202020"/>
          <w:kern w:val="0"/>
          <w:sz w:val="24"/>
          <w:szCs w:val="24"/>
          <w:shd w:val="clear" w:color="auto" w:fill="FFFFFF"/>
          <w:lang w:eastAsia="et-EE"/>
          <w14:ligatures w14:val="none"/>
        </w:rPr>
      </w:pPr>
      <w:r w:rsidRPr="00F55D54">
        <w:rPr>
          <w:rFonts w:ascii="Times New Roman" w:eastAsia="Calibri" w:hAnsi="Times New Roman" w:cs="Times New Roman"/>
          <w:color w:val="202020"/>
          <w:kern w:val="0"/>
          <w:sz w:val="24"/>
          <w:szCs w:val="24"/>
          <w:shd w:val="clear" w:color="auto" w:fill="FFFFFF"/>
          <w:lang w:eastAsia="et-EE"/>
          <w14:ligatures w14:val="none"/>
        </w:rPr>
        <w:t xml:space="preserve">7) </w:t>
      </w:r>
      <w:r w:rsidR="00102018" w:rsidRPr="00102018">
        <w:rPr>
          <w:rFonts w:ascii="Times New Roman" w:eastAsia="Times New Roman" w:hAnsi="Times New Roman" w:cs="Times New Roman"/>
          <w:i/>
          <w:iCs/>
          <w:sz w:val="24"/>
          <w:szCs w:val="24"/>
        </w:rPr>
        <w:t>kui õpilane ohustab oma käitumisega teiste turvalisust koolis või rikub korduvalt kooli sisekorraeeskirjas kehtestatud käitumise üldnõudeid, välja arvatud õppimiskohustuslik õpilane.</w:t>
      </w:r>
      <w:r w:rsidR="00102018">
        <w:rPr>
          <w:rFonts w:ascii="Times New Roman" w:eastAsia="Times New Roman" w:hAnsi="Times New Roman" w:cs="Times New Roman"/>
          <w:sz w:val="24"/>
          <w:szCs w:val="24"/>
        </w:rPr>
        <w:t xml:space="preserve"> </w:t>
      </w:r>
    </w:p>
    <w:p w14:paraId="2AA58018" w14:textId="77777777" w:rsidR="00F55D54" w:rsidRDefault="00940488" w:rsidP="00F55D54">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r w:rsidRPr="00F55D54">
        <w:rPr>
          <w:rFonts w:ascii="Times New Roman" w:eastAsia="Calibri" w:hAnsi="Times New Roman" w:cs="Times New Roman"/>
          <w:color w:val="202020"/>
          <w:kern w:val="0"/>
          <w:sz w:val="24"/>
          <w:szCs w:val="24"/>
          <w:shd w:val="clear" w:color="auto" w:fill="FFFFFF"/>
          <w:lang w:eastAsia="et-EE"/>
          <w14:ligatures w14:val="none"/>
        </w:rPr>
        <w:t xml:space="preserve">Analoogne säte on ka põhikooli- ja gümnaasiumiseaduses (vt § 28 lõike 1 punkti 4: kui õpilane oma käitumisega ohustab teiste turvalisust koolis või rikub korduvalt kodukorda, välja arvatud koolikohustuslik õpilane). Kutseõppeasutuse ülesanne on vastavalt kutseõppeasutuse seaduse § 3 lõike 2 punktile 7 tagada õppijate koolis viibimise ajal nende vaimne ja füüsiline turvalisus ning tervise kaitse. Koolile pandud kohustuse täitmine on keeruline olukorras, kus koolis õpivad õpilased, kelle käitumine on ohtlik teistele õppijatele. </w:t>
      </w:r>
    </w:p>
    <w:p w14:paraId="4732CAC6" w14:textId="10F53957" w:rsidR="00940488" w:rsidRPr="00F55D54" w:rsidRDefault="00940488" w:rsidP="00F55D54">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r w:rsidRPr="00F55D54">
        <w:rPr>
          <w:rFonts w:ascii="Times New Roman" w:eastAsia="Calibri" w:hAnsi="Times New Roman" w:cs="Times New Roman"/>
          <w:color w:val="202020"/>
          <w:kern w:val="0"/>
          <w:sz w:val="24"/>
          <w:szCs w:val="24"/>
          <w:shd w:val="clear" w:color="auto" w:fill="FFFFFF"/>
          <w:lang w:eastAsia="et-EE"/>
          <w14:ligatures w14:val="none"/>
        </w:rPr>
        <w:t xml:space="preserve"> </w:t>
      </w:r>
    </w:p>
    <w:p w14:paraId="0299E107" w14:textId="77777777" w:rsidR="00940488" w:rsidRDefault="00940488" w:rsidP="00F55D54">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r w:rsidRPr="00F55D54">
        <w:rPr>
          <w:rFonts w:ascii="Times New Roman" w:eastAsia="Calibri" w:hAnsi="Times New Roman" w:cs="Times New Roman"/>
          <w:color w:val="202020"/>
          <w:kern w:val="0"/>
          <w:sz w:val="24"/>
          <w:szCs w:val="24"/>
          <w:shd w:val="clear" w:color="auto" w:fill="FFFFFF"/>
          <w:lang w:eastAsia="et-EE"/>
          <w14:ligatures w14:val="none"/>
        </w:rPr>
        <w:t xml:space="preserve">8) </w:t>
      </w:r>
      <w:r w:rsidRPr="00F55D54">
        <w:rPr>
          <w:rFonts w:ascii="Times New Roman" w:eastAsia="Calibri" w:hAnsi="Times New Roman" w:cs="Times New Roman"/>
          <w:i/>
          <w:iCs/>
          <w:color w:val="202020"/>
          <w:kern w:val="0"/>
          <w:sz w:val="24"/>
          <w:szCs w:val="24"/>
          <w:shd w:val="clear" w:color="auto" w:fill="FFFFFF"/>
          <w:lang w:eastAsia="et-EE"/>
          <w14:ligatures w14:val="none"/>
        </w:rPr>
        <w:t>kui õpilasel on õpinguid takistavad olulised õppevõlgnevused õppekavaga määratud põhiõpingutes ja kool on eelnevalt õppija toetamiseks rakendanud kõiki tema käsutuses olevaid toetusmeetmeid.</w:t>
      </w:r>
      <w:r w:rsidRPr="00F55D54">
        <w:rPr>
          <w:rFonts w:ascii="Times New Roman" w:eastAsia="Calibri" w:hAnsi="Times New Roman" w:cs="Times New Roman"/>
          <w:color w:val="202020"/>
          <w:kern w:val="0"/>
          <w:sz w:val="24"/>
          <w:szCs w:val="24"/>
          <w:shd w:val="clear" w:color="auto" w:fill="FFFFFF"/>
          <w:lang w:eastAsia="et-EE"/>
          <w14:ligatures w14:val="none"/>
        </w:rPr>
        <w:t xml:space="preserve"> </w:t>
      </w:r>
    </w:p>
    <w:p w14:paraId="0B0EF9EB" w14:textId="77777777" w:rsidR="00F55D54" w:rsidRPr="00F55D54" w:rsidRDefault="00F55D54" w:rsidP="00F55D54">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645A8DE0" w14:textId="77777777" w:rsidR="00940488" w:rsidRDefault="00940488" w:rsidP="00F55D54">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r w:rsidRPr="00F55D54">
        <w:rPr>
          <w:rFonts w:ascii="Times New Roman" w:eastAsia="Calibri" w:hAnsi="Times New Roman" w:cs="Times New Roman"/>
          <w:color w:val="202020"/>
          <w:kern w:val="0"/>
          <w:sz w:val="24"/>
          <w:szCs w:val="24"/>
          <w:shd w:val="clear" w:color="auto" w:fill="FFFFFF"/>
          <w:lang w:eastAsia="et-EE"/>
          <w14:ligatures w14:val="none"/>
        </w:rPr>
        <w:t xml:space="preserve">Põhiõpingute läbimine on eelduseks kutse saamisele, õppekavade moodulite rakenduskavades on määratud nõuded moodulil õppe alustamiseks, st eeldusmoodul(id) või nendest ühe või teise põhiõpingute mooduli alustamiseks. Kooli õppekava on aluseks ka õppetöö planeerimisel õppeaastati, st määratletakse moodulite jaotus õppeaastati. Ka praktikale mineku eelduseks on konkreetsete põhiõpingute moodulite õpiväljundite omandamine, mis peab olema moodulite rakenduskavas ja muudes õppetöö korralduslikes dokumentides kirjas. Erialaste oskuste omandamisel on oluline omandada teoreetilisi teadmisi ja praktilisi oskusi kindlas järjekorras. Vastava ettevalmistuseta õppijat ei saa saata ettevõttesse praktikale või jätkata tal uute oskuste omandamist koolis. Seetõttu, kui õppija ei ole mõistliku aja jooksul omandanud teadmisi ja oskusi, mis on vajalikud õpingute jätkamiseks, on koolil õigus õppija koolist välja arvata. Oluline on, et õpilasi ei arvataks koolist välja kergekäeliselt ning kool kasutaks kõiki võimalusi õppija toetamiseks ja õpingutel edenemiseks, nt individuaalset õppekava, õppenõustamist jms. </w:t>
      </w:r>
    </w:p>
    <w:p w14:paraId="1EEA36D9" w14:textId="77777777" w:rsidR="00F55D54" w:rsidRPr="00F55D54" w:rsidRDefault="00F55D54" w:rsidP="00F55D54">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0101BD65" w14:textId="13F5A1D2" w:rsidR="00940488" w:rsidRPr="00F55D54" w:rsidRDefault="00940488" w:rsidP="00F55D54">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r w:rsidRPr="00F55D54">
        <w:rPr>
          <w:rFonts w:ascii="Times New Roman" w:eastAsia="Calibri" w:hAnsi="Times New Roman" w:cs="Times New Roman"/>
          <w:color w:val="202020"/>
          <w:kern w:val="0"/>
          <w:sz w:val="24"/>
          <w:szCs w:val="24"/>
          <w:shd w:val="clear" w:color="auto" w:fill="FFFFFF"/>
          <w:lang w:eastAsia="et-EE"/>
          <w14:ligatures w14:val="none"/>
        </w:rPr>
        <w:t xml:space="preserve">9) </w:t>
      </w:r>
      <w:r w:rsidRPr="00F55D54">
        <w:rPr>
          <w:rFonts w:ascii="Times New Roman" w:eastAsia="Calibri" w:hAnsi="Times New Roman" w:cs="Times New Roman"/>
          <w:i/>
          <w:iCs/>
          <w:color w:val="202020"/>
          <w:kern w:val="0"/>
          <w:sz w:val="24"/>
          <w:szCs w:val="24"/>
          <w:shd w:val="clear" w:color="auto" w:fill="FFFFFF"/>
          <w:lang w:eastAsia="et-EE"/>
          <w14:ligatures w14:val="none"/>
        </w:rPr>
        <w:t>kui õpilase elukoha andmete kehtivus rahvastikuregistris on lõppenud, välja arvatud juhul, kui koolile on teada, et õpilane viibib Eestis ning õpilane või piiratud teovõimega õpilase vanem on koolile esitanud kinnituse õpingute jätkamiseks selles koolis.</w:t>
      </w:r>
      <w:r w:rsidRPr="00F55D54">
        <w:rPr>
          <w:rFonts w:ascii="Times New Roman" w:eastAsia="Calibri" w:hAnsi="Times New Roman" w:cs="Times New Roman"/>
          <w:color w:val="202020"/>
          <w:kern w:val="0"/>
          <w:sz w:val="24"/>
          <w:szCs w:val="24"/>
          <w:shd w:val="clear" w:color="auto" w:fill="FFFFFF"/>
          <w:lang w:eastAsia="et-EE"/>
          <w14:ligatures w14:val="none"/>
        </w:rPr>
        <w:t xml:space="preserve"> </w:t>
      </w:r>
    </w:p>
    <w:p w14:paraId="3ACB8F34" w14:textId="71CEA89F" w:rsidR="00940488" w:rsidRDefault="00940488" w:rsidP="00F55D54">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r w:rsidRPr="00F55D54">
        <w:rPr>
          <w:rFonts w:ascii="Times New Roman" w:eastAsia="Calibri" w:hAnsi="Times New Roman" w:cs="Times New Roman"/>
          <w:color w:val="202020"/>
          <w:kern w:val="0"/>
          <w:sz w:val="24"/>
          <w:szCs w:val="24"/>
          <w:shd w:val="clear" w:color="auto" w:fill="FFFFFF"/>
          <w:lang w:eastAsia="et-EE"/>
          <w14:ligatures w14:val="none"/>
        </w:rPr>
        <w:lastRenderedPageBreak/>
        <w:t>Praktiline vajadus on kehtestada alus</w:t>
      </w:r>
      <w:del w:id="26" w:author="Mari Käbi" w:date="2024-03-08T14:09:00Z">
        <w:r w:rsidRPr="00F55D54" w:rsidDel="003D086D">
          <w:rPr>
            <w:rFonts w:ascii="Times New Roman" w:eastAsia="Calibri" w:hAnsi="Times New Roman" w:cs="Times New Roman"/>
            <w:color w:val="202020"/>
            <w:kern w:val="0"/>
            <w:sz w:val="24"/>
            <w:szCs w:val="24"/>
            <w:shd w:val="clear" w:color="auto" w:fill="FFFFFF"/>
            <w:lang w:eastAsia="et-EE"/>
            <w14:ligatures w14:val="none"/>
          </w:rPr>
          <w:delText>,</w:delText>
        </w:r>
      </w:del>
      <w:r w:rsidRPr="00F55D54">
        <w:rPr>
          <w:rFonts w:ascii="Times New Roman" w:eastAsia="Calibri" w:hAnsi="Times New Roman" w:cs="Times New Roman"/>
          <w:color w:val="202020"/>
          <w:kern w:val="0"/>
          <w:sz w:val="24"/>
          <w:szCs w:val="24"/>
          <w:shd w:val="clear" w:color="auto" w:fill="FFFFFF"/>
          <w:lang w:eastAsia="et-EE"/>
          <w14:ligatures w14:val="none"/>
        </w:rPr>
        <w:t xml:space="preserve"> kooli õpilaste nimekirjast välja arvata õpilane, kes on  lahkunud riigist ja ei osale enam õppe- ja kasvatustegevuses. Kui üldjuhul võetakse kooli vastu ja arvatakse sealt välja õpilase vanema esitatava vastavasisulise taotluse alusel kooli direktori otsusega, siis on paljudel juhtudel praktikas ilmnenud, et Ukrainast Eestisse saabunud isikud lahkuvad Eesti riigist ilma kooli või kooli pidajat teavitamata ning õpilane jääb seetõttu nimekirja, kuid tegelikult enam Eestis ei viibi.</w:t>
      </w:r>
    </w:p>
    <w:p w14:paraId="2BBD992E" w14:textId="77777777" w:rsidR="00F55D54" w:rsidRPr="00F55D54" w:rsidRDefault="00F55D54" w:rsidP="00F55D54">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2E418A9F" w14:textId="77777777" w:rsidR="00940488" w:rsidRDefault="00940488" w:rsidP="00F55D54">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r w:rsidRPr="00F55D54">
        <w:rPr>
          <w:rFonts w:ascii="Times New Roman" w:eastAsia="Calibri" w:hAnsi="Times New Roman" w:cs="Times New Roman"/>
          <w:i/>
          <w:iCs/>
          <w:color w:val="202020"/>
          <w:kern w:val="0"/>
          <w:sz w:val="24"/>
          <w:szCs w:val="24"/>
          <w:shd w:val="clear" w:color="auto" w:fill="FFFFFF"/>
          <w:lang w:eastAsia="et-EE"/>
          <w14:ligatures w14:val="none"/>
        </w:rPr>
        <w:t xml:space="preserve">10) õpilase surma korral. </w:t>
      </w:r>
      <w:r w:rsidRPr="00F55D54">
        <w:rPr>
          <w:rFonts w:ascii="Times New Roman" w:eastAsia="Calibri" w:hAnsi="Times New Roman" w:cs="Times New Roman"/>
          <w:color w:val="202020"/>
          <w:kern w:val="0"/>
          <w:sz w:val="24"/>
          <w:szCs w:val="24"/>
          <w:shd w:val="clear" w:color="auto" w:fill="FFFFFF"/>
          <w:lang w:eastAsia="et-EE"/>
          <w14:ligatures w14:val="none"/>
        </w:rPr>
        <w:t xml:space="preserve">Surma korral eraldi avalduse (taotluse) esitamist vanema poolt ei saa pidada kuidagi vajalikuks. See ei välista spetsiaalselt avalduse esitamist, aga eraldi alusena peaks see olema ikkagi seaduses ette nähtud. Nt olukorra tarbeks, kus vanem avaldust esitada ei saa (vanem puudub – on ka ise surnud vm) või nt olukorraks, kus õpilane on täisealine ning vanem ei saa temaga seonduvaid tahteavaldusi enam esitada. </w:t>
      </w:r>
    </w:p>
    <w:p w14:paraId="588217D3" w14:textId="77777777" w:rsidR="00F55D54" w:rsidRPr="00F55D54" w:rsidRDefault="00F55D54" w:rsidP="00F55D54">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236FB4B4" w14:textId="77777777" w:rsidR="00940488" w:rsidRPr="00F55D54" w:rsidRDefault="00940488" w:rsidP="00F55D54">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r w:rsidRPr="00F55D54">
        <w:rPr>
          <w:rFonts w:ascii="Times New Roman" w:eastAsia="Calibri" w:hAnsi="Times New Roman" w:cs="Times New Roman"/>
          <w:color w:val="202020"/>
          <w:kern w:val="0"/>
          <w:sz w:val="24"/>
          <w:szCs w:val="24"/>
          <w:shd w:val="clear" w:color="auto" w:fill="FFFFFF"/>
          <w:lang w:eastAsia="et-EE"/>
          <w14:ligatures w14:val="none"/>
        </w:rPr>
        <w:t xml:space="preserve">11) </w:t>
      </w:r>
      <w:r w:rsidRPr="00F55D54">
        <w:rPr>
          <w:rFonts w:ascii="Times New Roman" w:eastAsia="Calibri" w:hAnsi="Times New Roman" w:cs="Times New Roman"/>
          <w:i/>
          <w:iCs/>
          <w:color w:val="202020"/>
          <w:kern w:val="0"/>
          <w:sz w:val="24"/>
          <w:szCs w:val="24"/>
          <w:shd w:val="clear" w:color="auto" w:fill="FFFFFF"/>
          <w:lang w:eastAsia="et-EE"/>
          <w14:ligatures w14:val="none"/>
        </w:rPr>
        <w:t>kui tasulisele õppekohale õppima asunud õpilane ei maksa õppemaksu</w:t>
      </w:r>
      <w:r w:rsidRPr="00F55D54">
        <w:rPr>
          <w:rFonts w:ascii="Times New Roman" w:eastAsia="Calibri" w:hAnsi="Times New Roman" w:cs="Times New Roman"/>
          <w:color w:val="202020"/>
          <w:kern w:val="0"/>
          <w:sz w:val="24"/>
          <w:szCs w:val="24"/>
          <w:shd w:val="clear" w:color="auto" w:fill="FFFFFF"/>
          <w:lang w:eastAsia="et-EE"/>
          <w14:ligatures w14:val="none"/>
        </w:rPr>
        <w:t>, on koolil õigus samuti õpilane välja arvata.</w:t>
      </w:r>
    </w:p>
    <w:p w14:paraId="461932FA" w14:textId="05266966" w:rsidR="6AD4CDA8" w:rsidRPr="00F55D54" w:rsidRDefault="6AD4CDA8" w:rsidP="00F55D54">
      <w:pPr>
        <w:spacing w:after="0" w:line="240" w:lineRule="auto"/>
        <w:jc w:val="both"/>
        <w:rPr>
          <w:rFonts w:ascii="Times New Roman" w:eastAsia="Calibri" w:hAnsi="Times New Roman" w:cs="Times New Roman"/>
          <w:color w:val="202020"/>
          <w:sz w:val="24"/>
          <w:szCs w:val="24"/>
          <w:lang w:eastAsia="et-EE"/>
        </w:rPr>
      </w:pPr>
    </w:p>
    <w:p w14:paraId="0F74270C" w14:textId="77777777" w:rsidR="00940488" w:rsidRPr="00F55D54" w:rsidRDefault="00940488" w:rsidP="00F55D54">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r w:rsidRPr="00F55D54">
        <w:rPr>
          <w:rFonts w:ascii="Times New Roman" w:eastAsia="Calibri" w:hAnsi="Times New Roman" w:cs="Times New Roman"/>
          <w:color w:val="202020"/>
          <w:kern w:val="0"/>
          <w:sz w:val="24"/>
          <w:szCs w:val="24"/>
          <w:shd w:val="clear" w:color="auto" w:fill="FFFFFF"/>
          <w:lang w:eastAsia="et-EE"/>
          <w14:ligatures w14:val="none"/>
        </w:rPr>
        <w:t xml:space="preserve">Lõikes 2 sätestatakse, et õpilaste koolist väljaarvamise korra kehtestab valdkonna eest vastutav minister. Haridus- ja teadusminister on kehtestanud oma 16. aprilli 2018. a määrusega nr 14 „Õpilase kutseõppeasutusse vastuvõtu korra“. Nimetatud määrus kehtestatakse uue volitusnormi vastuvõtmisel tervikuna uuesti ning see sisaldab edaspidi nii õpilase kooli vastuvõtmise kui ka sealt väljaarvamise korda. </w:t>
      </w:r>
    </w:p>
    <w:p w14:paraId="64E59D3D" w14:textId="26FFE8B0" w:rsidR="6AD4CDA8" w:rsidRPr="00F55D54" w:rsidRDefault="6AD4CDA8" w:rsidP="00F55D54">
      <w:pPr>
        <w:spacing w:after="0" w:line="240" w:lineRule="auto"/>
        <w:jc w:val="both"/>
        <w:rPr>
          <w:rFonts w:ascii="Times New Roman" w:eastAsia="Calibri" w:hAnsi="Times New Roman" w:cs="Times New Roman"/>
          <w:color w:val="202020"/>
          <w:sz w:val="24"/>
          <w:szCs w:val="24"/>
          <w:lang w:eastAsia="et-EE"/>
        </w:rPr>
      </w:pPr>
    </w:p>
    <w:p w14:paraId="760AC009" w14:textId="77777777" w:rsidR="00940488" w:rsidRPr="00F55D54" w:rsidRDefault="00940488" w:rsidP="00F55D54">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r w:rsidRPr="00F55D54">
        <w:rPr>
          <w:rFonts w:ascii="Times New Roman" w:eastAsia="Calibri" w:hAnsi="Times New Roman" w:cs="Times New Roman"/>
          <w:color w:val="202020"/>
          <w:kern w:val="0"/>
          <w:sz w:val="24"/>
          <w:szCs w:val="24"/>
          <w:shd w:val="clear" w:color="auto" w:fill="FFFFFF"/>
          <w:lang w:eastAsia="et-EE"/>
          <w14:ligatures w14:val="none"/>
        </w:rPr>
        <w:t xml:space="preserve">Lõikes 3 sätestatakse, et kutseõppeasutuse üldharidusõppe õpilastele kohaldub koolist väljaarvamisel põhikooli- ja gümnaasiumiseaduse §-s 28 sätestatu. </w:t>
      </w:r>
    </w:p>
    <w:p w14:paraId="294597D2" w14:textId="77777777" w:rsidR="00FC1D76" w:rsidRPr="00F55D54" w:rsidRDefault="00FC1D76" w:rsidP="00F55D54">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157620D1" w14:textId="630F912A" w:rsidR="00940488" w:rsidRPr="00F55D54" w:rsidRDefault="00940488" w:rsidP="00F55D54">
      <w:pPr>
        <w:spacing w:after="0" w:line="240" w:lineRule="auto"/>
        <w:jc w:val="both"/>
        <w:rPr>
          <w:rFonts w:ascii="Times New Roman" w:eastAsia="Calibri" w:hAnsi="Times New Roman" w:cs="Times New Roman"/>
          <w:color w:val="202020"/>
          <w:sz w:val="24"/>
          <w:szCs w:val="24"/>
          <w:lang w:eastAsia="et-EE"/>
        </w:rPr>
      </w:pPr>
      <w:bookmarkStart w:id="27" w:name="_Hlk158066743"/>
      <w:r w:rsidRPr="00F55D54">
        <w:rPr>
          <w:rFonts w:ascii="Times New Roman" w:eastAsia="Calibri" w:hAnsi="Times New Roman" w:cs="Times New Roman"/>
          <w:color w:val="202020"/>
          <w:kern w:val="0"/>
          <w:sz w:val="24"/>
          <w:szCs w:val="24"/>
          <w:shd w:val="clear" w:color="auto" w:fill="FFFFFF"/>
          <w:lang w:eastAsia="et-EE"/>
          <w14:ligatures w14:val="none"/>
        </w:rPr>
        <w:t>Punktiga 18</w:t>
      </w:r>
      <w:r w:rsidRPr="00F55D54">
        <w:rPr>
          <w:rFonts w:ascii="Times New Roman" w:eastAsia="Calibri" w:hAnsi="Times New Roman" w:cs="Times New Roman"/>
          <w:b/>
          <w:bCs/>
          <w:color w:val="202020"/>
          <w:kern w:val="0"/>
          <w:sz w:val="24"/>
          <w:szCs w:val="24"/>
          <w:shd w:val="clear" w:color="auto" w:fill="FFFFFF"/>
          <w:lang w:eastAsia="et-EE"/>
          <w14:ligatures w14:val="none"/>
        </w:rPr>
        <w:t xml:space="preserve"> </w:t>
      </w:r>
      <w:r w:rsidRPr="00F55D54">
        <w:rPr>
          <w:rFonts w:ascii="Times New Roman" w:eastAsia="Calibri" w:hAnsi="Times New Roman" w:cs="Times New Roman"/>
          <w:color w:val="202020"/>
          <w:kern w:val="0"/>
          <w:sz w:val="24"/>
          <w:szCs w:val="24"/>
          <w:shd w:val="clear" w:color="auto" w:fill="FFFFFF"/>
          <w:lang w:eastAsia="et-EE"/>
          <w14:ligatures w14:val="none"/>
        </w:rPr>
        <w:t xml:space="preserve">muudetakse kutseõppeasutuse seaduse § 43 lõike 2 </w:t>
      </w:r>
      <w:bookmarkEnd w:id="27"/>
      <w:r w:rsidRPr="00F55D54">
        <w:rPr>
          <w:rFonts w:ascii="Times New Roman" w:eastAsia="Calibri" w:hAnsi="Times New Roman" w:cs="Times New Roman"/>
          <w:color w:val="202020"/>
          <w:kern w:val="0"/>
          <w:sz w:val="24"/>
          <w:szCs w:val="24"/>
          <w:shd w:val="clear" w:color="auto" w:fill="FFFFFF"/>
          <w:lang w:eastAsia="et-EE"/>
          <w14:ligatures w14:val="none"/>
        </w:rPr>
        <w:t>punkti 6, milles täpsustatakse, et ettevalmistava õppe õpilasel ei ole õigust õppetoetusele ega õppelaenule.</w:t>
      </w:r>
      <w:r w:rsidR="003372DF" w:rsidRPr="00F55D54">
        <w:rPr>
          <w:rFonts w:ascii="Times New Roman" w:eastAsia="Calibri" w:hAnsi="Times New Roman" w:cs="Times New Roman"/>
          <w:color w:val="202020"/>
          <w:kern w:val="0"/>
          <w:sz w:val="24"/>
          <w:szCs w:val="24"/>
          <w:shd w:val="clear" w:color="auto" w:fill="FFFFFF"/>
          <w:lang w:eastAsia="et-EE"/>
          <w14:ligatures w14:val="none"/>
        </w:rPr>
        <w:t xml:space="preserve"> Õppetoetuste ja õppelaenu seadus sätestab toetuste ja laenu saamise alused, et tagada ligipääs kutseharidusele (erialaõppele) ning motiveerida kutseharidust omandavat õpilast täiskoormusega ja edukalt õppekava nominaalkestusega läbima. Seega seaduse tasandil on ette nähtud eeskätt erialase kvalifikatsioonini jõudmise toetamine ning selle edukas omandamine, mis tähendab õpiväljundite saavutamist ettenähtud või ettenähtust kõrgemal tasemel ning seda kooli õppekavas määratud aja jooksul. Ettevalmistav õpe ei ole erialaõpe, vaid kuulub isikuarengu õppekavarühma ning on  sihitatud iseenda tugevuste, valikute ja võimaluste tundmaõppimisele. Eesmärk on tagada võimalikult individuaalne tugi õppe vältel, et oleks võimalik otsustada järgneva sammu üle õppes ning tagada selleks ka valmisolek (näiteks õpilünkade likvideerimine, et kandideerida erialaõppesse või keeleoskuse omandamine eestikeelses õppes õpingute alustamiseks). </w:t>
      </w:r>
      <w:r w:rsidR="00502E96" w:rsidRPr="00F55D54">
        <w:rPr>
          <w:rFonts w:ascii="Times New Roman" w:eastAsia="Calibri" w:hAnsi="Times New Roman" w:cs="Times New Roman"/>
          <w:color w:val="202020"/>
          <w:kern w:val="0"/>
          <w:sz w:val="24"/>
          <w:szCs w:val="24"/>
          <w:shd w:val="clear" w:color="auto" w:fill="FFFFFF"/>
          <w:lang w:eastAsia="et-EE"/>
          <w14:ligatures w14:val="none"/>
        </w:rPr>
        <w:t xml:space="preserve">Õpiväljundid võivad indiviidide puhul erineda ning ka õppe läbimise pikkus pole sugugi kõigil ühesugune. Just individualiseeritus välistab vajaduse ja võimaluse seada </w:t>
      </w:r>
      <w:r w:rsidR="003372DF" w:rsidRPr="00F55D54">
        <w:rPr>
          <w:rFonts w:ascii="Times New Roman" w:eastAsia="Calibri" w:hAnsi="Times New Roman" w:cs="Times New Roman"/>
          <w:color w:val="202020"/>
          <w:kern w:val="0"/>
          <w:sz w:val="24"/>
          <w:szCs w:val="24"/>
          <w:shd w:val="clear" w:color="auto" w:fill="FFFFFF"/>
          <w:lang w:eastAsia="et-EE"/>
          <w14:ligatures w14:val="none"/>
        </w:rPr>
        <w:t>õppijaid pingeritta.</w:t>
      </w:r>
      <w:r w:rsidR="00157CA4" w:rsidRPr="00F55D54">
        <w:rPr>
          <w:rFonts w:ascii="Times New Roman" w:eastAsia="Calibri" w:hAnsi="Times New Roman" w:cs="Times New Roman"/>
          <w:color w:val="202020"/>
          <w:kern w:val="0"/>
          <w:sz w:val="24"/>
          <w:szCs w:val="24"/>
          <w:shd w:val="clear" w:color="auto" w:fill="FFFFFF"/>
          <w:lang w:eastAsia="et-EE"/>
          <w14:ligatures w14:val="none"/>
        </w:rPr>
        <w:t xml:space="preserve"> Samuti pole eesmärk kooskõlas õppetoetuste ja õppelaenu seaduses sätestatuga, sest tegemist ei ole erialaõppega.</w:t>
      </w:r>
      <w:r w:rsidR="003372DF" w:rsidRPr="00F55D54">
        <w:rPr>
          <w:rFonts w:ascii="Times New Roman" w:eastAsia="Calibri" w:hAnsi="Times New Roman" w:cs="Times New Roman"/>
          <w:color w:val="202020"/>
          <w:kern w:val="0"/>
          <w:sz w:val="24"/>
          <w:szCs w:val="24"/>
          <w:shd w:val="clear" w:color="auto" w:fill="FFFFFF"/>
          <w:lang w:eastAsia="et-EE"/>
          <w14:ligatures w14:val="none"/>
        </w:rPr>
        <w:t xml:space="preserve"> Ettevalmistava õppe õppijad ei ole seega erialaõppe läbimist toetava õppetoetuste süsteemi sihtrühm. </w:t>
      </w:r>
    </w:p>
    <w:p w14:paraId="195E1161" w14:textId="77777777" w:rsidR="00FC1D76" w:rsidRPr="00F55D54" w:rsidRDefault="00FC1D76" w:rsidP="00F55D54">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6FD5BC07" w14:textId="5D5E971C" w:rsidR="00940488" w:rsidRPr="00F55D54" w:rsidRDefault="00940488" w:rsidP="00F55D54">
      <w:pPr>
        <w:spacing w:after="0" w:line="240" w:lineRule="auto"/>
        <w:jc w:val="both"/>
        <w:rPr>
          <w:rFonts w:ascii="Times New Roman" w:eastAsia="Calibri" w:hAnsi="Times New Roman" w:cs="Times New Roman"/>
          <w:color w:val="202020"/>
          <w:sz w:val="24"/>
          <w:szCs w:val="24"/>
          <w:lang w:eastAsia="et-EE"/>
        </w:rPr>
      </w:pPr>
      <w:r w:rsidRPr="00F55D54">
        <w:rPr>
          <w:rFonts w:ascii="Times New Roman" w:eastAsia="Calibri" w:hAnsi="Times New Roman" w:cs="Times New Roman"/>
          <w:color w:val="202020"/>
          <w:kern w:val="0"/>
          <w:sz w:val="24"/>
          <w:szCs w:val="24"/>
          <w:shd w:val="clear" w:color="auto" w:fill="FFFFFF"/>
          <w:lang w:eastAsia="et-EE"/>
          <w14:ligatures w14:val="none"/>
        </w:rPr>
        <w:t>Punktiga 19</w:t>
      </w:r>
      <w:r w:rsidRPr="00F55D54">
        <w:rPr>
          <w:rFonts w:ascii="Times New Roman" w:eastAsia="Calibri" w:hAnsi="Times New Roman" w:cs="Times New Roman"/>
          <w:b/>
          <w:bCs/>
          <w:color w:val="202020"/>
          <w:kern w:val="0"/>
          <w:sz w:val="24"/>
          <w:szCs w:val="24"/>
          <w:shd w:val="clear" w:color="auto" w:fill="FFFFFF"/>
          <w:lang w:eastAsia="et-EE"/>
          <w14:ligatures w14:val="none"/>
        </w:rPr>
        <w:t xml:space="preserve"> </w:t>
      </w:r>
      <w:r w:rsidRPr="00F55D54">
        <w:rPr>
          <w:rFonts w:ascii="Times New Roman" w:eastAsia="Calibri" w:hAnsi="Times New Roman" w:cs="Times New Roman"/>
          <w:color w:val="202020"/>
          <w:kern w:val="0"/>
          <w:sz w:val="24"/>
          <w:szCs w:val="24"/>
          <w:shd w:val="clear" w:color="auto" w:fill="FFFFFF"/>
          <w:lang w:eastAsia="et-EE"/>
          <w14:ligatures w14:val="none"/>
        </w:rPr>
        <w:t>muudetakse kutseõppeasutuse seaduse § 43 lõike 2 punkti 10. Muudatus</w:t>
      </w:r>
      <w:r w:rsidRPr="00F55D54">
        <w:rPr>
          <w:rFonts w:ascii="Times New Roman" w:eastAsia="Calibri" w:hAnsi="Times New Roman" w:cs="Times New Roman"/>
          <w:b/>
          <w:color w:val="202020"/>
          <w:kern w:val="0"/>
          <w:sz w:val="24"/>
          <w:szCs w:val="24"/>
          <w:shd w:val="clear" w:color="auto" w:fill="FFFFFF"/>
          <w:lang w:eastAsia="et-EE"/>
          <w14:ligatures w14:val="none"/>
        </w:rPr>
        <w:t xml:space="preserve"> </w:t>
      </w:r>
      <w:r w:rsidRPr="00F55D54">
        <w:rPr>
          <w:rFonts w:ascii="Times New Roman" w:eastAsia="Calibri" w:hAnsi="Times New Roman" w:cs="Times New Roman"/>
          <w:color w:val="202020"/>
          <w:kern w:val="0"/>
          <w:sz w:val="24"/>
          <w:szCs w:val="24"/>
          <w:shd w:val="clear" w:color="auto" w:fill="FFFFFF"/>
          <w:lang w:eastAsia="et-EE"/>
          <w14:ligatures w14:val="none"/>
        </w:rPr>
        <w:t xml:space="preserve">ei ole sisuline, aga tagab parema selguse. Kõigil õpilastel on õigus koolis olla toetatud, sealhulgas saada osa tugiteenustest kui -meetmetest. Arvestades, et õigusakti tasandil luuakse alused ka tasulise õppe pakkumiseks, võib tekitada küsimusi, kellele on teenus tasuta ja kellele mitte. Arvestades, et avalikus õiguses kehtib põhimõte, et kui õigusaktis ei ole otsesõnu toodud, et miski on tasuline, siis tasu võtta ei tohigi. Eeltoodud põhjusel on mõistlik punkti sõnastusest </w:t>
      </w:r>
      <w:r w:rsidRPr="00F55D54">
        <w:rPr>
          <w:rFonts w:ascii="Times New Roman" w:eastAsia="Calibri" w:hAnsi="Times New Roman" w:cs="Times New Roman"/>
          <w:color w:val="202020"/>
          <w:kern w:val="0"/>
          <w:sz w:val="24"/>
          <w:szCs w:val="24"/>
          <w:shd w:val="clear" w:color="auto" w:fill="FFFFFF"/>
          <w:lang w:eastAsia="et-EE"/>
          <w14:ligatures w14:val="none"/>
        </w:rPr>
        <w:lastRenderedPageBreak/>
        <w:t xml:space="preserve">välja jätta ülemäärane sõna „tasuta“. Õpilane ja tema areng peab olema toetatud olenemata, kas ta õpib ja maksab õppe eest ise või maksab tema </w:t>
      </w:r>
      <w:r w:rsidR="008D480E" w:rsidRPr="00F55D54">
        <w:rPr>
          <w:rFonts w:ascii="Times New Roman" w:eastAsia="Calibri" w:hAnsi="Times New Roman" w:cs="Times New Roman"/>
          <w:color w:val="202020"/>
          <w:kern w:val="0"/>
          <w:sz w:val="24"/>
          <w:szCs w:val="24"/>
          <w:shd w:val="clear" w:color="auto" w:fill="FFFFFF"/>
          <w:lang w:eastAsia="et-EE"/>
          <w14:ligatures w14:val="none"/>
        </w:rPr>
        <w:t>koolitus</w:t>
      </w:r>
      <w:r w:rsidRPr="00F55D54">
        <w:rPr>
          <w:rFonts w:ascii="Times New Roman" w:eastAsia="Calibri" w:hAnsi="Times New Roman" w:cs="Times New Roman"/>
          <w:color w:val="202020"/>
          <w:kern w:val="0"/>
          <w:sz w:val="24"/>
          <w:szCs w:val="24"/>
          <w:shd w:val="clear" w:color="auto" w:fill="FFFFFF"/>
          <w:lang w:eastAsia="et-EE"/>
          <w14:ligatures w14:val="none"/>
        </w:rPr>
        <w:t>koha kinni riik.</w:t>
      </w:r>
    </w:p>
    <w:p w14:paraId="07286A50" w14:textId="77777777" w:rsidR="00FC1D76" w:rsidRPr="00F55D54" w:rsidRDefault="00FC1D76" w:rsidP="00F55D54">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759B4B08" w14:textId="4EB2A98A" w:rsidR="00940488" w:rsidRPr="00F55D54" w:rsidRDefault="00FC1D76" w:rsidP="00F55D54">
      <w:pPr>
        <w:spacing w:after="0" w:line="240" w:lineRule="auto"/>
        <w:jc w:val="both"/>
        <w:rPr>
          <w:rFonts w:ascii="Times New Roman" w:eastAsia="Calibri" w:hAnsi="Times New Roman" w:cs="Times New Roman"/>
          <w:color w:val="202020"/>
          <w:sz w:val="24"/>
          <w:szCs w:val="24"/>
          <w:lang w:eastAsia="et-EE"/>
        </w:rPr>
      </w:pPr>
      <w:r w:rsidRPr="00F55D54">
        <w:rPr>
          <w:rFonts w:ascii="Times New Roman" w:eastAsia="Calibri" w:hAnsi="Times New Roman" w:cs="Times New Roman"/>
          <w:color w:val="202020"/>
          <w:kern w:val="0"/>
          <w:sz w:val="24"/>
          <w:szCs w:val="24"/>
          <w:shd w:val="clear" w:color="auto" w:fill="FFFFFF"/>
          <w:lang w:eastAsia="et-EE"/>
          <w14:ligatures w14:val="none"/>
        </w:rPr>
        <w:t>P</w:t>
      </w:r>
      <w:r w:rsidR="00940488" w:rsidRPr="00F55D54">
        <w:rPr>
          <w:rFonts w:ascii="Times New Roman" w:eastAsia="Calibri" w:hAnsi="Times New Roman" w:cs="Times New Roman"/>
          <w:color w:val="202020"/>
          <w:kern w:val="0"/>
          <w:sz w:val="24"/>
          <w:szCs w:val="24"/>
          <w:shd w:val="clear" w:color="auto" w:fill="FFFFFF"/>
          <w:lang w:eastAsia="et-EE"/>
          <w14:ligatures w14:val="none"/>
        </w:rPr>
        <w:t xml:space="preserve">unktidega 20-23 kehtestatakse õppekulude hüvitamise ühetaolised põhimõtted avalikes kutseõppeasutustes (riigi- ja munitsipaalharidusasutused). Kutseharidus on olnud avalikes haridusasutustes õppijatele, sealhulgas täiskasvanutele, enamjaolt tasuta. Tasemeõpet on rahastanud valdavalt riik. Eesti hariduse infosüsteemi andmetel õppis 2023/2024. õppeaastal riigi rahastatavatel kutseõppe esma- ja jätkuõppe õppekavadel 26 311 õpilast. Riigil ei ole võimalik pakkuda piiramatult kõigile tasuta haridust. </w:t>
      </w:r>
      <w:commentRangeStart w:id="28"/>
      <w:r w:rsidR="00940488" w:rsidRPr="00F55D54">
        <w:rPr>
          <w:rFonts w:ascii="Times New Roman" w:eastAsia="Calibri" w:hAnsi="Times New Roman" w:cs="Times New Roman"/>
          <w:color w:val="202020"/>
          <w:kern w:val="0"/>
          <w:sz w:val="24"/>
          <w:szCs w:val="24"/>
          <w:shd w:val="clear" w:color="auto" w:fill="FFFFFF"/>
          <w:lang w:eastAsia="et-EE"/>
          <w14:ligatures w14:val="none"/>
        </w:rPr>
        <w:t xml:space="preserve">Vajalik on suunata seni riigi poolt vabatahtliku täiskasvanu korduva hariduse omandamisele kuluv ressurss õppimiskohustuse ulatuse suurenemisega pakutava õppe rahastamiseks. </w:t>
      </w:r>
      <w:commentRangeEnd w:id="28"/>
      <w:r w:rsidR="00D6778E">
        <w:rPr>
          <w:rStyle w:val="Kommentaariviide"/>
          <w:rFonts w:ascii="Calibri" w:eastAsia="Calibri" w:hAnsi="Calibri" w:cs="Calibri"/>
          <w:kern w:val="0"/>
          <w:lang w:eastAsia="et-EE"/>
          <w14:ligatures w14:val="none"/>
        </w:rPr>
        <w:commentReference w:id="28"/>
      </w:r>
      <w:r w:rsidR="00940488" w:rsidRPr="00F55D54">
        <w:rPr>
          <w:rFonts w:ascii="Times New Roman" w:eastAsia="Calibri" w:hAnsi="Times New Roman" w:cs="Times New Roman"/>
          <w:color w:val="202020"/>
          <w:kern w:val="0"/>
          <w:sz w:val="24"/>
          <w:szCs w:val="24"/>
          <w:shd w:val="clear" w:color="auto" w:fill="FFFFFF"/>
          <w:lang w:eastAsia="et-EE"/>
          <w14:ligatures w14:val="none"/>
        </w:rPr>
        <w:t xml:space="preserve">Sellega seoses on kavandatud muuta täiskasvanud korduva õppija </w:t>
      </w:r>
      <w:r w:rsidR="008D480E" w:rsidRPr="00F55D54">
        <w:rPr>
          <w:rFonts w:ascii="Times New Roman" w:eastAsia="Calibri" w:hAnsi="Times New Roman" w:cs="Times New Roman"/>
          <w:color w:val="202020"/>
          <w:kern w:val="0"/>
          <w:sz w:val="24"/>
          <w:szCs w:val="24"/>
          <w:shd w:val="clear" w:color="auto" w:fill="FFFFFF"/>
          <w:lang w:eastAsia="et-EE"/>
          <w14:ligatures w14:val="none"/>
        </w:rPr>
        <w:t xml:space="preserve">korduv </w:t>
      </w:r>
      <w:r w:rsidR="00940488" w:rsidRPr="00F55D54">
        <w:rPr>
          <w:rFonts w:ascii="Times New Roman" w:eastAsia="Calibri" w:hAnsi="Times New Roman" w:cs="Times New Roman"/>
          <w:color w:val="202020"/>
          <w:kern w:val="0"/>
          <w:sz w:val="24"/>
          <w:szCs w:val="24"/>
          <w:shd w:val="clear" w:color="auto" w:fill="FFFFFF"/>
          <w:lang w:eastAsia="et-EE"/>
          <w14:ligatures w14:val="none"/>
        </w:rPr>
        <w:t xml:space="preserve">õpe tasuliseks. </w:t>
      </w:r>
    </w:p>
    <w:p w14:paraId="6FD3A677" w14:textId="77777777" w:rsidR="00FC1D76" w:rsidRPr="00F55D54" w:rsidRDefault="00FC1D76" w:rsidP="00F55D54">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619A60B9" w14:textId="0F7F1B5A" w:rsidR="00940488" w:rsidRPr="00F55D54" w:rsidRDefault="00940488" w:rsidP="00F55D54">
      <w:pPr>
        <w:spacing w:after="0" w:line="240" w:lineRule="auto"/>
        <w:jc w:val="both"/>
        <w:rPr>
          <w:rFonts w:ascii="Times New Roman" w:eastAsia="Calibri" w:hAnsi="Times New Roman" w:cs="Times New Roman"/>
          <w:color w:val="202020"/>
          <w:sz w:val="24"/>
          <w:szCs w:val="24"/>
          <w:lang w:eastAsia="et-EE"/>
        </w:rPr>
      </w:pPr>
      <w:r w:rsidRPr="00F55D54">
        <w:rPr>
          <w:rFonts w:ascii="Times New Roman" w:eastAsia="Calibri" w:hAnsi="Times New Roman" w:cs="Times New Roman"/>
          <w:color w:val="202020"/>
          <w:kern w:val="0"/>
          <w:sz w:val="24"/>
          <w:szCs w:val="24"/>
          <w:shd w:val="clear" w:color="auto" w:fill="FFFFFF"/>
          <w:lang w:eastAsia="et-EE"/>
          <w14:ligatures w14:val="none"/>
        </w:rPr>
        <w:t>Eesti Vabariigi põhiseadus § 37 lõige 1 sätestab muuhulgas, et õppimine on kooliealistel lastel seadusega määratud ulatuses kohustuslik ning riigi ja kohalike omavalitsuste üldhariduskoolides õppemaksuta. Kohustuslik haridus peab olema õppijale tasuta. Eesti Vabariigi haridusseadus § 4 lõige 7 kehtestab, et keskhariduse omandamine avalikes haridusasutustes on õppemaksuta. Eesti Vabariigi haridusseaduse § 16 lõike 1 teise lause järgi jaguneb keskharidus üldkeskhariduseks ja kutsekeskhariduseks. Nii on selge, et nii üldkeskharidus kui kutsekeskharidus peab olema tasuta. Teiste õppeliikide puhul põhiseadus otseselt piiranguid tasu kehtestamisele ette ei näe. Eesti Vabariigi põhiseaduse § 29 lõike 3 kohaselt on riigi korraldada kutseõppe tagamine ja abistada tööotsijaid töö leidmisel. See tähendab, et riigi kohustus on pakkuda õiguslik raam ja võimalused kutseõpet läbi viia. Viidatud põhiseaduse regulatsioon ei tähenda, et riik on kohustatud kutseõpet täielikult rahastama.</w:t>
      </w:r>
    </w:p>
    <w:p w14:paraId="20DC4C0A" w14:textId="77777777" w:rsidR="00FC1D76" w:rsidRPr="00F55D54" w:rsidRDefault="00FC1D76" w:rsidP="00F55D54">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7A7D8BEB" w14:textId="3B97F08B" w:rsidR="00940488" w:rsidRPr="00F55D54" w:rsidRDefault="00940488" w:rsidP="00F55D54">
      <w:pPr>
        <w:spacing w:after="0" w:line="240" w:lineRule="auto"/>
        <w:jc w:val="both"/>
        <w:rPr>
          <w:rFonts w:ascii="Times New Roman" w:eastAsia="Calibri" w:hAnsi="Times New Roman" w:cs="Times New Roman"/>
          <w:color w:val="202020"/>
          <w:sz w:val="24"/>
          <w:szCs w:val="24"/>
          <w:lang w:eastAsia="et-EE"/>
        </w:rPr>
      </w:pPr>
      <w:r w:rsidRPr="00F55D54">
        <w:rPr>
          <w:rFonts w:ascii="Times New Roman" w:eastAsia="Calibri" w:hAnsi="Times New Roman" w:cs="Times New Roman"/>
          <w:color w:val="202020"/>
          <w:kern w:val="0"/>
          <w:sz w:val="24"/>
          <w:szCs w:val="24"/>
          <w:shd w:val="clear" w:color="auto" w:fill="FFFFFF"/>
          <w:lang w:eastAsia="et-EE"/>
          <w14:ligatures w14:val="none"/>
        </w:rPr>
        <w:t xml:space="preserve">Kokkuvõtvalt, põhiseadus ei sätesta, et igal õpilasel on õigus saada tasuta haridust. Samas otsustus, kes ja mis tingimustel peab hariduse eest maksma võib mõjutada hariduse kättesaadavust, õppe jätkamist ja eriala valikut. Seega võib õppemaksu kehtestamine olla piirang põhiõigustele - õigus haridusele ja õigus võrdsele kohtlemisele. Põhiõiguste piiramise üle peab põhiseadus kohaselt otsustama seadusandja, mistõttu peavad olema üldised alused, millistel juhtudel tasu võetakse kehtestatud seaduse tasandil. Kehtiva kutseõppeasutuse seadusega on seadusandja vaid öelnud, et tasu võib võtta ja andnud </w:t>
      </w:r>
      <w:r w:rsidR="008D480E" w:rsidRPr="00F55D54">
        <w:rPr>
          <w:rFonts w:ascii="Times New Roman" w:eastAsia="Calibri" w:hAnsi="Times New Roman" w:cs="Times New Roman"/>
          <w:color w:val="202020"/>
          <w:kern w:val="0"/>
          <w:sz w:val="24"/>
          <w:szCs w:val="24"/>
          <w:shd w:val="clear" w:color="auto" w:fill="FFFFFF"/>
          <w:lang w:eastAsia="et-EE"/>
          <w14:ligatures w14:val="none"/>
        </w:rPr>
        <w:t xml:space="preserve">kooli juhtorganile (kooli nõukogu) </w:t>
      </w:r>
      <w:r w:rsidRPr="00F55D54">
        <w:rPr>
          <w:rFonts w:ascii="Times New Roman" w:eastAsia="Calibri" w:hAnsi="Times New Roman" w:cs="Times New Roman"/>
          <w:color w:val="202020"/>
          <w:kern w:val="0"/>
          <w:sz w:val="24"/>
          <w:szCs w:val="24"/>
          <w:shd w:val="clear" w:color="auto" w:fill="FFFFFF"/>
          <w:lang w:eastAsia="et-EE"/>
          <w14:ligatures w14:val="none"/>
        </w:rPr>
        <w:t>igasuguse õiguse otsustada</w:t>
      </w:r>
      <w:r w:rsidR="008D480E" w:rsidRPr="00F55D54">
        <w:rPr>
          <w:rFonts w:ascii="Times New Roman" w:eastAsia="Calibri" w:hAnsi="Times New Roman" w:cs="Times New Roman"/>
          <w:color w:val="202020"/>
          <w:kern w:val="0"/>
          <w:sz w:val="24"/>
          <w:szCs w:val="24"/>
          <w:shd w:val="clear" w:color="auto" w:fill="FFFFFF"/>
          <w:lang w:eastAsia="et-EE"/>
          <w14:ligatures w14:val="none"/>
        </w:rPr>
        <w:t>,</w:t>
      </w:r>
      <w:r w:rsidRPr="00F55D54">
        <w:rPr>
          <w:rFonts w:ascii="Times New Roman" w:eastAsia="Calibri" w:hAnsi="Times New Roman" w:cs="Times New Roman"/>
          <w:color w:val="202020"/>
          <w:kern w:val="0"/>
          <w:sz w:val="24"/>
          <w:szCs w:val="24"/>
          <w:shd w:val="clear" w:color="auto" w:fill="FFFFFF"/>
          <w:lang w:eastAsia="et-EE"/>
          <w14:ligatures w14:val="none"/>
        </w:rPr>
        <w:t xml:space="preserve"> millistel juhtudel ja mis ulatuses tasu võetakse. Käesolevate muudatustega nähakse ette õiguslik raam tasulise õppe pakkumiseks. </w:t>
      </w:r>
    </w:p>
    <w:p w14:paraId="1294F34C" w14:textId="77777777" w:rsidR="00FC1D76" w:rsidRPr="00F55D54" w:rsidRDefault="00FC1D76" w:rsidP="00F55D54">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3D6DBA18" w14:textId="7CAA835F" w:rsidR="00940488" w:rsidRPr="00F55D54" w:rsidRDefault="00940488" w:rsidP="00F55D54">
      <w:pPr>
        <w:spacing w:after="0" w:line="240" w:lineRule="auto"/>
        <w:jc w:val="both"/>
        <w:rPr>
          <w:rFonts w:ascii="Times New Roman" w:eastAsia="Calibri" w:hAnsi="Times New Roman" w:cs="Times New Roman"/>
          <w:color w:val="202020"/>
          <w:sz w:val="24"/>
          <w:szCs w:val="24"/>
          <w:lang w:eastAsia="et-EE"/>
        </w:rPr>
      </w:pPr>
      <w:r w:rsidRPr="00F55D54">
        <w:rPr>
          <w:rFonts w:ascii="Times New Roman" w:eastAsia="Calibri" w:hAnsi="Times New Roman" w:cs="Times New Roman"/>
          <w:color w:val="202020"/>
          <w:kern w:val="0"/>
          <w:sz w:val="24"/>
          <w:szCs w:val="24"/>
          <w:shd w:val="clear" w:color="auto" w:fill="FFFFFF"/>
          <w:lang w:eastAsia="et-EE"/>
          <w14:ligatures w14:val="none"/>
        </w:rPr>
        <w:t>Kutseõppeasutuse seaduse § 47 lõigete 10 ja 11 punktides 3 tehakse muudatused, et anda valdkonna eest vastutavale ministrile selge volitus kehtestada/kokku leppida tegevustoetuse käskkirjaga (riigikoolidele) või halduslepinguga (kohalikele omavalitsustele ja eraõiguslikele juriidilistele isikutele) riigieelarvest rahastatavate koolituskohtade arv ning õppekavarühmad või õppekavad, mille alusel õppivatelt õpilastelt ei ole koolil õigust tasu nõuda.</w:t>
      </w:r>
    </w:p>
    <w:p w14:paraId="46D484B7" w14:textId="77777777" w:rsidR="00FC1D76" w:rsidRPr="00F55D54" w:rsidRDefault="00FC1D76" w:rsidP="00F55D54">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35891126" w14:textId="7CD0DCB1" w:rsidR="00940488" w:rsidRPr="00F55D54" w:rsidRDefault="00940488" w:rsidP="00F55D54">
      <w:pPr>
        <w:spacing w:after="0" w:line="240" w:lineRule="auto"/>
        <w:jc w:val="both"/>
        <w:rPr>
          <w:rFonts w:ascii="Times New Roman" w:eastAsia="Calibri" w:hAnsi="Times New Roman" w:cs="Times New Roman"/>
          <w:color w:val="202020"/>
          <w:sz w:val="24"/>
          <w:szCs w:val="24"/>
          <w:lang w:eastAsia="et-EE"/>
        </w:rPr>
      </w:pPr>
      <w:r w:rsidRPr="00F55D54">
        <w:rPr>
          <w:rFonts w:ascii="Times New Roman" w:eastAsia="Calibri" w:hAnsi="Times New Roman" w:cs="Times New Roman"/>
          <w:color w:val="202020"/>
          <w:kern w:val="0"/>
          <w:sz w:val="24"/>
          <w:szCs w:val="24"/>
          <w:shd w:val="clear" w:color="auto" w:fill="FFFFFF"/>
          <w:lang w:eastAsia="et-EE"/>
          <w14:ligatures w14:val="none"/>
        </w:rPr>
        <w:t xml:space="preserve">Eesmärk on, et riik saaks enam suunata eelarvevahendite kasutamist, </w:t>
      </w:r>
      <w:commentRangeStart w:id="29"/>
      <w:r w:rsidRPr="00F55D54">
        <w:rPr>
          <w:rFonts w:ascii="Times New Roman" w:eastAsia="Calibri" w:hAnsi="Times New Roman" w:cs="Times New Roman"/>
          <w:color w:val="202020"/>
          <w:kern w:val="0"/>
          <w:sz w:val="24"/>
          <w:szCs w:val="24"/>
          <w:shd w:val="clear" w:color="auto" w:fill="FFFFFF"/>
          <w:lang w:eastAsia="et-EE"/>
          <w14:ligatures w14:val="none"/>
        </w:rPr>
        <w:t xml:space="preserve">tuginedes nii OSKA uuringute ja analüüside käigus kindlaks tehtud tööjõu vajadusele erinevatel põhikutsealadel õppe pakkumiseks kui muudele strateegilistele alustele. </w:t>
      </w:r>
      <w:commentRangeEnd w:id="29"/>
      <w:r w:rsidR="00403D02">
        <w:rPr>
          <w:rStyle w:val="Kommentaariviide"/>
          <w:rFonts w:ascii="Calibri" w:eastAsia="Calibri" w:hAnsi="Calibri" w:cs="Calibri"/>
          <w:kern w:val="0"/>
          <w:lang w:eastAsia="et-EE"/>
          <w14:ligatures w14:val="none"/>
        </w:rPr>
        <w:commentReference w:id="29"/>
      </w:r>
      <w:r w:rsidRPr="00F55D54">
        <w:rPr>
          <w:rFonts w:ascii="Times New Roman" w:eastAsia="Calibri" w:hAnsi="Times New Roman" w:cs="Times New Roman"/>
          <w:color w:val="202020"/>
          <w:kern w:val="0"/>
          <w:sz w:val="24"/>
          <w:szCs w:val="24"/>
          <w:shd w:val="clear" w:color="auto" w:fill="FFFFFF"/>
          <w:lang w:eastAsia="et-EE"/>
          <w14:ligatures w14:val="none"/>
        </w:rPr>
        <w:t>Riik saab raha kasutamisega anda edaspidi kaasa väga selgelt ülesande luua teatud arv koolituskohti riigi rahastusega ja öelda ette õppekavarühmad või õppekavad, mille alusel õppivatelt õpilastelt ei ole koolil õigust tasu nõuda. Seejuures ei ole eesmärgiks välistada õppe pakkumist erinevates väheneva või teiseneva tööjõu vajadusega valdkondades, vaid anda selge suunis koolidele leida rahastus muudest allikatest.</w:t>
      </w:r>
    </w:p>
    <w:p w14:paraId="59C113E9" w14:textId="46AB88B9" w:rsidR="6AD4CDA8" w:rsidRPr="00F55D54" w:rsidRDefault="6AD4CDA8" w:rsidP="00F55D54">
      <w:pPr>
        <w:spacing w:after="0" w:line="240" w:lineRule="auto"/>
        <w:jc w:val="both"/>
        <w:rPr>
          <w:rFonts w:ascii="Times New Roman" w:eastAsia="Calibri" w:hAnsi="Times New Roman" w:cs="Times New Roman"/>
          <w:color w:val="202020"/>
          <w:sz w:val="24"/>
          <w:szCs w:val="24"/>
          <w:lang w:eastAsia="et-EE"/>
        </w:rPr>
      </w:pPr>
    </w:p>
    <w:p w14:paraId="66639DE4" w14:textId="77777777" w:rsidR="00940488" w:rsidRPr="00F55D54" w:rsidRDefault="00940488" w:rsidP="00F55D54">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r w:rsidRPr="00F55D54">
        <w:rPr>
          <w:rFonts w:ascii="Times New Roman" w:eastAsia="Calibri" w:hAnsi="Times New Roman" w:cs="Times New Roman"/>
          <w:color w:val="202020"/>
          <w:kern w:val="0"/>
          <w:sz w:val="24"/>
          <w:szCs w:val="24"/>
          <w:shd w:val="clear" w:color="auto" w:fill="FFFFFF"/>
          <w:lang w:eastAsia="et-EE"/>
          <w14:ligatures w14:val="none"/>
        </w:rPr>
        <w:lastRenderedPageBreak/>
        <w:t xml:space="preserve">Paragrahvi 47 lõige 13 kehtetuks tunnistamine. Kehtivas seaduses anti selle normiga kooli nõukogule õigus kehtestada õppekulude hüvitamise tingimused ja kord õppijatele, kes ei õppi riigieelarvest rahastavatel koolituskohtadel. Õppekulude hüvitamise regulatsioon peab olema läbipaistev ja selge nii õppijatele kui avalikkusele laiemalt. Eesti Vabariigi haridusseadus § 5 lõige 1 punkt 2 </w:t>
      </w:r>
      <w:bookmarkStart w:id="30" w:name="para5lg1p2"/>
      <w:r w:rsidRPr="00F55D54">
        <w:rPr>
          <w:rFonts w:ascii="Times New Roman" w:eastAsia="Calibri" w:hAnsi="Times New Roman" w:cs="Times New Roman"/>
          <w:color w:val="202020"/>
          <w:kern w:val="0"/>
          <w:sz w:val="24"/>
          <w:szCs w:val="24"/>
          <w:shd w:val="clear" w:color="auto" w:fill="FFFFFF"/>
          <w:lang w:eastAsia="et-EE"/>
          <w14:ligatures w14:val="none"/>
        </w:rPr>
        <w:t xml:space="preserve">näeb </w:t>
      </w:r>
      <w:bookmarkEnd w:id="30"/>
      <w:r w:rsidRPr="00F55D54">
        <w:rPr>
          <w:rFonts w:ascii="Times New Roman" w:eastAsia="Calibri" w:hAnsi="Times New Roman" w:cs="Times New Roman"/>
          <w:color w:val="202020"/>
          <w:kern w:val="0"/>
          <w:sz w:val="24"/>
          <w:szCs w:val="24"/>
          <w:shd w:val="clear" w:color="auto" w:fill="FFFFFF"/>
          <w:lang w:eastAsia="et-EE"/>
          <w14:ligatures w14:val="none"/>
        </w:rPr>
        <w:t>ette, et õppemaksu kehtestamine avalikes õppe- ja kasvatusasutustes on seadusandja, mitte kooli pädevuses. Käesoleva eelnõuga on kavandatud täiendada seadust vastava regulatsiooniga §-s 47</w:t>
      </w:r>
      <w:r w:rsidRPr="00F55D54">
        <w:rPr>
          <w:rFonts w:ascii="Times New Roman" w:eastAsia="Calibri" w:hAnsi="Times New Roman" w:cs="Times New Roman"/>
          <w:color w:val="202020"/>
          <w:kern w:val="0"/>
          <w:sz w:val="24"/>
          <w:szCs w:val="24"/>
          <w:shd w:val="clear" w:color="auto" w:fill="FFFFFF"/>
          <w:vertAlign w:val="superscript"/>
          <w:lang w:eastAsia="et-EE"/>
          <w14:ligatures w14:val="none"/>
        </w:rPr>
        <w:t>1</w:t>
      </w:r>
      <w:r w:rsidRPr="00F55D54">
        <w:rPr>
          <w:rFonts w:ascii="Times New Roman" w:eastAsia="Calibri" w:hAnsi="Times New Roman" w:cs="Times New Roman"/>
          <w:color w:val="202020"/>
          <w:kern w:val="0"/>
          <w:sz w:val="24"/>
          <w:szCs w:val="24"/>
          <w:shd w:val="clear" w:color="auto" w:fill="FFFFFF"/>
          <w:lang w:eastAsia="et-EE"/>
          <w14:ligatures w14:val="none"/>
        </w:rPr>
        <w:t>.</w:t>
      </w:r>
    </w:p>
    <w:p w14:paraId="4A598CB9" w14:textId="77777777" w:rsidR="00FC1D76" w:rsidRPr="00F55D54" w:rsidRDefault="00FC1D76" w:rsidP="00F55D54">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16AD31C9" w14:textId="60F1FD2E" w:rsidR="00940488" w:rsidRPr="00F55D54" w:rsidRDefault="00940488" w:rsidP="00F55D54">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r w:rsidRPr="00F55D54">
        <w:rPr>
          <w:rFonts w:ascii="Times New Roman" w:eastAsia="Calibri" w:hAnsi="Times New Roman" w:cs="Times New Roman"/>
          <w:color w:val="202020"/>
          <w:kern w:val="0"/>
          <w:sz w:val="24"/>
          <w:szCs w:val="24"/>
          <w:shd w:val="clear" w:color="auto" w:fill="FFFFFF"/>
          <w:lang w:eastAsia="et-EE"/>
          <w14:ligatures w14:val="none"/>
        </w:rPr>
        <w:t>Paragrahv 47</w:t>
      </w:r>
      <w:r w:rsidRPr="00F55D54">
        <w:rPr>
          <w:rFonts w:ascii="Times New Roman" w:eastAsia="Calibri" w:hAnsi="Times New Roman" w:cs="Times New Roman"/>
          <w:color w:val="202020"/>
          <w:kern w:val="0"/>
          <w:sz w:val="24"/>
          <w:szCs w:val="24"/>
          <w:shd w:val="clear" w:color="auto" w:fill="FFFFFF"/>
          <w:vertAlign w:val="superscript"/>
          <w:lang w:eastAsia="et-EE"/>
          <w14:ligatures w14:val="none"/>
        </w:rPr>
        <w:t>1</w:t>
      </w:r>
      <w:r w:rsidRPr="00F55D54">
        <w:rPr>
          <w:rFonts w:ascii="Times New Roman" w:eastAsia="Calibri" w:hAnsi="Times New Roman" w:cs="Times New Roman"/>
          <w:color w:val="202020"/>
          <w:kern w:val="0"/>
          <w:sz w:val="24"/>
          <w:szCs w:val="24"/>
          <w:shd w:val="clear" w:color="auto" w:fill="FFFFFF"/>
          <w:lang w:eastAsia="et-EE"/>
          <w14:ligatures w14:val="none"/>
        </w:rPr>
        <w:t xml:space="preserve"> lõikes 1 sätestatakse alused, millega piira</w:t>
      </w:r>
      <w:r w:rsidR="008D480E" w:rsidRPr="00F55D54">
        <w:rPr>
          <w:rFonts w:ascii="Times New Roman" w:eastAsia="Calibri" w:hAnsi="Times New Roman" w:cs="Times New Roman"/>
          <w:color w:val="202020"/>
          <w:kern w:val="0"/>
          <w:sz w:val="24"/>
          <w:szCs w:val="24"/>
          <w:shd w:val="clear" w:color="auto" w:fill="FFFFFF"/>
          <w:lang w:eastAsia="et-EE"/>
          <w14:ligatures w14:val="none"/>
        </w:rPr>
        <w:t>takse</w:t>
      </w:r>
      <w:r w:rsidRPr="00F55D54">
        <w:rPr>
          <w:rFonts w:ascii="Times New Roman" w:eastAsia="Calibri" w:hAnsi="Times New Roman" w:cs="Times New Roman"/>
          <w:color w:val="202020"/>
          <w:kern w:val="0"/>
          <w:sz w:val="24"/>
          <w:szCs w:val="24"/>
          <w:shd w:val="clear" w:color="auto" w:fill="FFFFFF"/>
          <w:lang w:eastAsia="et-EE"/>
          <w14:ligatures w14:val="none"/>
        </w:rPr>
        <w:t xml:space="preserve"> täiskasvanud õppija tasuta õpet kutseõppeasutuses. Eelnõuga kavandatakse, et tasu tuleb küsida õpilaselt, kes juba õpib tasuta ehk on vastu võetud kutseõppesse või immatrikuleeritud kõrgharidustaseme õppesse. See tähendab, et ka samal sisseastumisaastal ei saa astuda paralleelselt samal ajal tasuta õppima ehk isikul tuleb valida millises õppes ta soovib õppida tasuta (lisatav lõige 3). Piiratud ei ole õppimine vaid isikut suunatakse tegema teadlikum ja selgem valik oma haridusteel. Riigil ei ole kohustus rahastada isiku mitut keskhariduse järgset õpivalikut. Samuti kehtestatakse alus tasu võtta õppijalt, kes on eelneva kümne aasta jooksul omandanud tasuta kõrghariduse. Ka kõrgharidusseaduses endas antakse võimalus tasuta õppida </w:t>
      </w:r>
      <w:r w:rsidR="008D480E" w:rsidRPr="00F55D54">
        <w:rPr>
          <w:rFonts w:ascii="Times New Roman" w:eastAsia="Calibri" w:hAnsi="Times New Roman" w:cs="Times New Roman"/>
          <w:color w:val="202020"/>
          <w:kern w:val="0"/>
          <w:sz w:val="24"/>
          <w:szCs w:val="24"/>
          <w:shd w:val="clear" w:color="auto" w:fill="FFFFFF"/>
          <w:lang w:eastAsia="et-EE"/>
          <w14:ligatures w14:val="none"/>
        </w:rPr>
        <w:t xml:space="preserve">alles </w:t>
      </w:r>
      <w:r w:rsidRPr="00F55D54">
        <w:rPr>
          <w:rFonts w:ascii="Times New Roman" w:eastAsia="Calibri" w:hAnsi="Times New Roman" w:cs="Times New Roman"/>
          <w:color w:val="202020"/>
          <w:kern w:val="0"/>
          <w:sz w:val="24"/>
          <w:szCs w:val="24"/>
          <w:shd w:val="clear" w:color="auto" w:fill="FFFFFF"/>
          <w:lang w:eastAsia="et-EE"/>
          <w14:ligatures w14:val="none"/>
        </w:rPr>
        <w:t xml:space="preserve">kümne aasta möödumisel eelnevast lõpetamisest. Sama või kõrgema taseme kutsehariduse lõpetajate puhul piiratakse järjestikust tasuta korduvõppimist samal tasemel viie aasta jooksul lõpetamisest. On oluline märkida, et neljandal tasemel õppinud isikul on võimalus liikuda tasuta sama taseme jätkuõppesse või kõrgemale tasemele, kuid samal tasemel teise eriala omandamine viie aasta jooksul eelmise hariduse omandamisest, saab olema õppija jaoks tasuline. Tasu tuleb koolil võtta ka õppurilt, kes on varem kahel korral sama taseme kutseõppes tasuta õppesse vastu võetud, kuid on juba kahel korral alustatud õpingud lõpetamata jätnud ning kelle viimasest katkestamisest ei ole möödas viit aastat. </w:t>
      </w:r>
    </w:p>
    <w:p w14:paraId="42EDF487" w14:textId="77777777" w:rsidR="00FC1D76" w:rsidRPr="00F55D54" w:rsidRDefault="00FC1D76" w:rsidP="00F55D54">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0D5BAC76" w14:textId="6B1FACC2" w:rsidR="00940488" w:rsidRPr="00F55D54" w:rsidRDefault="00940488" w:rsidP="00F55D54">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r w:rsidRPr="00F55D54">
        <w:rPr>
          <w:rFonts w:ascii="Times New Roman" w:eastAsia="Calibri" w:hAnsi="Times New Roman" w:cs="Times New Roman"/>
          <w:color w:val="202020"/>
          <w:kern w:val="0"/>
          <w:sz w:val="24"/>
          <w:szCs w:val="24"/>
          <w:shd w:val="clear" w:color="auto" w:fill="FFFFFF"/>
          <w:lang w:eastAsia="et-EE"/>
          <w14:ligatures w14:val="none"/>
        </w:rPr>
        <w:t>Paragrahv 47</w:t>
      </w:r>
      <w:r w:rsidRPr="00F55D54">
        <w:rPr>
          <w:rFonts w:ascii="Times New Roman" w:eastAsia="Calibri" w:hAnsi="Times New Roman" w:cs="Times New Roman"/>
          <w:color w:val="202020"/>
          <w:kern w:val="0"/>
          <w:sz w:val="24"/>
          <w:szCs w:val="24"/>
          <w:shd w:val="clear" w:color="auto" w:fill="FFFFFF"/>
          <w:vertAlign w:val="superscript"/>
          <w:lang w:eastAsia="et-EE"/>
          <w14:ligatures w14:val="none"/>
        </w:rPr>
        <w:t>1</w:t>
      </w:r>
      <w:r w:rsidRPr="00F55D54">
        <w:rPr>
          <w:rFonts w:ascii="Times New Roman" w:eastAsia="Calibri" w:hAnsi="Times New Roman" w:cs="Times New Roman"/>
          <w:color w:val="202020"/>
          <w:kern w:val="0"/>
          <w:sz w:val="24"/>
          <w:szCs w:val="24"/>
          <w:shd w:val="clear" w:color="auto" w:fill="FFFFFF"/>
          <w:lang w:eastAsia="et-EE"/>
          <w14:ligatures w14:val="none"/>
        </w:rPr>
        <w:t xml:space="preserve"> lõikes 2 nähakse ette, et koolil tuleb küsida õppemaksu ka kõigilt võõrkeelses õpperümades õppivatelt õpilastelt. </w:t>
      </w:r>
      <w:r w:rsidR="00D30835" w:rsidRPr="00F55D54">
        <w:rPr>
          <w:rFonts w:ascii="Times New Roman" w:eastAsia="Calibri" w:hAnsi="Times New Roman" w:cs="Times New Roman"/>
          <w:color w:val="202020"/>
          <w:kern w:val="0"/>
          <w:sz w:val="24"/>
          <w:szCs w:val="24"/>
          <w:shd w:val="clear" w:color="auto" w:fill="FFFFFF"/>
          <w:lang w:eastAsia="et-EE"/>
          <w14:ligatures w14:val="none"/>
        </w:rPr>
        <w:t>Kooli pidaja</w:t>
      </w:r>
      <w:r w:rsidRPr="00F55D54">
        <w:rPr>
          <w:rFonts w:ascii="Times New Roman" w:eastAsia="Calibri" w:hAnsi="Times New Roman" w:cs="Times New Roman"/>
          <w:color w:val="202020"/>
          <w:kern w:val="0"/>
          <w:sz w:val="24"/>
          <w:szCs w:val="24"/>
          <w:shd w:val="clear" w:color="auto" w:fill="FFFFFF"/>
          <w:lang w:eastAsia="et-EE"/>
          <w14:ligatures w14:val="none"/>
        </w:rPr>
        <w:t xml:space="preserve"> otsustab</w:t>
      </w:r>
      <w:r w:rsidR="00D30835" w:rsidRPr="00F55D54">
        <w:rPr>
          <w:rFonts w:ascii="Times New Roman" w:eastAsia="Calibri" w:hAnsi="Times New Roman" w:cs="Times New Roman"/>
          <w:color w:val="202020"/>
          <w:kern w:val="0"/>
          <w:sz w:val="24"/>
          <w:szCs w:val="24"/>
          <w:shd w:val="clear" w:color="auto" w:fill="FFFFFF"/>
          <w:lang w:eastAsia="et-EE"/>
          <w14:ligatures w14:val="none"/>
        </w:rPr>
        <w:t>, millistel õppekavadel pakutakse v</w:t>
      </w:r>
      <w:r w:rsidRPr="00F55D54">
        <w:rPr>
          <w:rFonts w:ascii="Times New Roman" w:eastAsia="Calibri" w:hAnsi="Times New Roman" w:cs="Times New Roman"/>
          <w:color w:val="202020"/>
          <w:kern w:val="0"/>
          <w:sz w:val="24"/>
          <w:szCs w:val="24"/>
          <w:shd w:val="clear" w:color="auto" w:fill="FFFFFF"/>
          <w:lang w:eastAsia="et-EE"/>
          <w14:ligatures w14:val="none"/>
        </w:rPr>
        <w:t>õõrkeelset</w:t>
      </w:r>
      <w:r w:rsidR="00D30835" w:rsidRPr="00F55D54">
        <w:rPr>
          <w:rFonts w:ascii="Times New Roman" w:eastAsia="Calibri" w:hAnsi="Times New Roman" w:cs="Times New Roman"/>
          <w:color w:val="202020"/>
          <w:kern w:val="0"/>
          <w:sz w:val="24"/>
          <w:szCs w:val="24"/>
          <w:shd w:val="clear" w:color="auto" w:fill="FFFFFF"/>
          <w:lang w:eastAsia="et-EE"/>
          <w14:ligatures w14:val="none"/>
        </w:rPr>
        <w:t xml:space="preserve"> õpet.</w:t>
      </w:r>
      <w:r w:rsidRPr="00F55D54">
        <w:rPr>
          <w:rFonts w:ascii="Times New Roman" w:eastAsia="Calibri" w:hAnsi="Times New Roman" w:cs="Times New Roman"/>
          <w:color w:val="202020"/>
          <w:kern w:val="0"/>
          <w:sz w:val="24"/>
          <w:szCs w:val="24"/>
          <w:shd w:val="clear" w:color="auto" w:fill="FFFFFF"/>
          <w:lang w:eastAsia="et-EE"/>
          <w14:ligatures w14:val="none"/>
        </w:rPr>
        <w:t xml:space="preserve"> Üldreegli kohaselt peaks koolid koostöös pidajatega arvestama, et võõrkeelse hariduse pakkumine on õppuritele tasuline teenus.</w:t>
      </w:r>
    </w:p>
    <w:p w14:paraId="781FDCF7" w14:textId="77777777" w:rsidR="00FC1D76" w:rsidRPr="00F55D54" w:rsidRDefault="00FC1D76" w:rsidP="00F55D54">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10F3E670" w14:textId="77777777" w:rsidR="00940488" w:rsidRPr="00F55D54" w:rsidRDefault="00940488" w:rsidP="00F55D54">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r w:rsidRPr="00F55D54">
        <w:rPr>
          <w:rFonts w:ascii="Times New Roman" w:eastAsia="Calibri" w:hAnsi="Times New Roman" w:cs="Times New Roman"/>
          <w:color w:val="202020"/>
          <w:kern w:val="0"/>
          <w:sz w:val="24"/>
          <w:szCs w:val="24"/>
          <w:shd w:val="clear" w:color="auto" w:fill="FFFFFF"/>
          <w:lang w:eastAsia="et-EE"/>
          <w14:ligatures w14:val="none"/>
        </w:rPr>
        <w:t>Paragrahvi 47</w:t>
      </w:r>
      <w:r w:rsidRPr="00F55D54">
        <w:rPr>
          <w:rFonts w:ascii="Times New Roman" w:eastAsia="Calibri" w:hAnsi="Times New Roman" w:cs="Times New Roman"/>
          <w:color w:val="202020"/>
          <w:kern w:val="0"/>
          <w:sz w:val="24"/>
          <w:szCs w:val="24"/>
          <w:shd w:val="clear" w:color="auto" w:fill="FFFFFF"/>
          <w:vertAlign w:val="superscript"/>
          <w:lang w:eastAsia="et-EE"/>
          <w14:ligatures w14:val="none"/>
        </w:rPr>
        <w:t>1</w:t>
      </w:r>
      <w:r w:rsidRPr="00F55D54">
        <w:rPr>
          <w:rFonts w:ascii="Times New Roman" w:eastAsia="Calibri" w:hAnsi="Times New Roman" w:cs="Times New Roman"/>
          <w:color w:val="202020"/>
          <w:kern w:val="0"/>
          <w:sz w:val="24"/>
          <w:szCs w:val="24"/>
          <w:shd w:val="clear" w:color="auto" w:fill="FFFFFF"/>
          <w:lang w:eastAsia="et-EE"/>
          <w14:ligatures w14:val="none"/>
        </w:rPr>
        <w:t xml:space="preserve"> lõikega 4 antakse koolile õigus pakkuda atraktiivseid õppekavasid tasu eest kõigile soovijatele, mitte vaid nendele, õpilastele, kes vastavad lõikes 1 nimetatud tingimustele. Näiteks võib tuua raamatupidamise õppe pakkumise, mida riik ei rahasta, aga mille osas on huvi õppima tulla suur. Siis võib kool avada tasulise õpperühma kõigile soovijatele, olenemata, kas õpilane on nö korduvõppija või mitte.  </w:t>
      </w:r>
    </w:p>
    <w:p w14:paraId="62DC8CCF" w14:textId="77777777" w:rsidR="00FC1D76" w:rsidRPr="00F55D54" w:rsidRDefault="00FC1D76" w:rsidP="00F55D54">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77DC19AC" w14:textId="44134CE8" w:rsidR="00940488" w:rsidRPr="00F55D54" w:rsidRDefault="00940488" w:rsidP="00F55D54">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r w:rsidRPr="00F55D54">
        <w:rPr>
          <w:rFonts w:ascii="Times New Roman" w:eastAsia="Calibri" w:hAnsi="Times New Roman" w:cs="Times New Roman"/>
          <w:color w:val="202020"/>
          <w:kern w:val="0"/>
          <w:sz w:val="24"/>
          <w:szCs w:val="24"/>
          <w:shd w:val="clear" w:color="auto" w:fill="FFFFFF"/>
          <w:lang w:eastAsia="et-EE"/>
          <w14:ligatures w14:val="none"/>
        </w:rPr>
        <w:t xml:space="preserve">Lõikes 5 sedastatakse, kellelt ei tohi kool tasu võtta. Lõike 5 punkti 1 kohaselt on õpe igal juhul tasuta kõigile õppimiskohustusega isikutele. See põhimõte tuleb </w:t>
      </w:r>
      <w:r w:rsidR="00390976" w:rsidRPr="00F55D54">
        <w:rPr>
          <w:rFonts w:ascii="Times New Roman" w:eastAsia="Calibri" w:hAnsi="Times New Roman" w:cs="Times New Roman"/>
          <w:color w:val="202020"/>
          <w:kern w:val="0"/>
          <w:sz w:val="24"/>
          <w:szCs w:val="24"/>
          <w:shd w:val="clear" w:color="auto" w:fill="FFFFFF"/>
          <w:lang w:eastAsia="et-EE"/>
          <w14:ligatures w14:val="none"/>
        </w:rPr>
        <w:t>nii</w:t>
      </w:r>
      <w:r w:rsidRPr="00F55D54">
        <w:rPr>
          <w:rFonts w:ascii="Times New Roman" w:eastAsia="Calibri" w:hAnsi="Times New Roman" w:cs="Times New Roman"/>
          <w:color w:val="202020"/>
          <w:kern w:val="0"/>
          <w:sz w:val="24"/>
          <w:szCs w:val="24"/>
          <w:shd w:val="clear" w:color="auto" w:fill="FFFFFF"/>
          <w:lang w:eastAsia="et-EE"/>
          <w14:ligatures w14:val="none"/>
        </w:rPr>
        <w:t xml:space="preserve"> põhiseadusest kui ka Eesti Vabariigi haridusseadust. Punktis 2 tuuakse eraldi välja, et tasu ei võeta kutsekeskhariduses õppijalt, kes ei ole vastuvõtule eelnevalt omandanud keskharidust. See on oluline välja tuua, sest vahel lähevad täiskasvanud, juba keskhariduse omandanud isikud kutseõppe asemel kutsekeskharidusõppesse. </w:t>
      </w:r>
      <w:r w:rsidR="00390976" w:rsidRPr="00F55D54">
        <w:rPr>
          <w:rFonts w:ascii="Times New Roman" w:eastAsia="Calibri" w:hAnsi="Times New Roman" w:cs="Times New Roman"/>
          <w:color w:val="202020"/>
          <w:kern w:val="0"/>
          <w:sz w:val="24"/>
          <w:szCs w:val="24"/>
          <w:shd w:val="clear" w:color="auto" w:fill="FFFFFF"/>
          <w:lang w:eastAsia="et-EE"/>
          <w14:ligatures w14:val="none"/>
        </w:rPr>
        <w:t>V</w:t>
      </w:r>
      <w:r w:rsidRPr="00F55D54">
        <w:rPr>
          <w:rFonts w:ascii="Times New Roman" w:eastAsia="Calibri" w:hAnsi="Times New Roman" w:cs="Times New Roman"/>
          <w:color w:val="202020"/>
          <w:kern w:val="0"/>
          <w:sz w:val="24"/>
          <w:szCs w:val="24"/>
          <w:shd w:val="clear" w:color="auto" w:fill="FFFFFF"/>
          <w:lang w:eastAsia="et-EE"/>
          <w14:ligatures w14:val="none"/>
        </w:rPr>
        <w:t>älista</w:t>
      </w:r>
      <w:r w:rsidR="00390976" w:rsidRPr="00F55D54">
        <w:rPr>
          <w:rFonts w:ascii="Times New Roman" w:eastAsia="Calibri" w:hAnsi="Times New Roman" w:cs="Times New Roman"/>
          <w:color w:val="202020"/>
          <w:kern w:val="0"/>
          <w:sz w:val="24"/>
          <w:szCs w:val="24"/>
          <w:shd w:val="clear" w:color="auto" w:fill="FFFFFF"/>
          <w:lang w:eastAsia="et-EE"/>
          <w14:ligatures w14:val="none"/>
        </w:rPr>
        <w:t>maks</w:t>
      </w:r>
      <w:r w:rsidRPr="00F55D54">
        <w:rPr>
          <w:rFonts w:ascii="Times New Roman" w:eastAsia="Calibri" w:hAnsi="Times New Roman" w:cs="Times New Roman"/>
          <w:color w:val="202020"/>
          <w:kern w:val="0"/>
          <w:sz w:val="24"/>
          <w:szCs w:val="24"/>
          <w:shd w:val="clear" w:color="auto" w:fill="FFFFFF"/>
          <w:lang w:eastAsia="et-EE"/>
          <w14:ligatures w14:val="none"/>
        </w:rPr>
        <w:t xml:space="preserve"> võimalus</w:t>
      </w:r>
      <w:r w:rsidR="00390976" w:rsidRPr="00F55D54">
        <w:rPr>
          <w:rFonts w:ascii="Times New Roman" w:eastAsia="Calibri" w:hAnsi="Times New Roman" w:cs="Times New Roman"/>
          <w:color w:val="202020"/>
          <w:kern w:val="0"/>
          <w:sz w:val="24"/>
          <w:szCs w:val="24"/>
          <w:shd w:val="clear" w:color="auto" w:fill="FFFFFF"/>
          <w:lang w:eastAsia="et-EE"/>
          <w14:ligatures w14:val="none"/>
        </w:rPr>
        <w:t>t</w:t>
      </w:r>
      <w:r w:rsidRPr="00F55D54">
        <w:rPr>
          <w:rFonts w:ascii="Times New Roman" w:eastAsia="Calibri" w:hAnsi="Times New Roman" w:cs="Times New Roman"/>
          <w:color w:val="202020"/>
          <w:kern w:val="0"/>
          <w:sz w:val="24"/>
          <w:szCs w:val="24"/>
          <w:shd w:val="clear" w:color="auto" w:fill="FFFFFF"/>
          <w:lang w:eastAsia="et-EE"/>
          <w14:ligatures w14:val="none"/>
        </w:rPr>
        <w:t>, et edaspidi hakatakse tasu</w:t>
      </w:r>
      <w:r w:rsidR="00390976" w:rsidRPr="00F55D54">
        <w:rPr>
          <w:rFonts w:ascii="Times New Roman" w:eastAsia="Calibri" w:hAnsi="Times New Roman" w:cs="Times New Roman"/>
          <w:color w:val="202020"/>
          <w:kern w:val="0"/>
          <w:sz w:val="24"/>
          <w:szCs w:val="24"/>
          <w:shd w:val="clear" w:color="auto" w:fill="FFFFFF"/>
          <w:lang w:eastAsia="et-EE"/>
          <w14:ligatures w14:val="none"/>
        </w:rPr>
        <w:t>lise õppe vältimiseks</w:t>
      </w:r>
      <w:r w:rsidRPr="00F55D54">
        <w:rPr>
          <w:rFonts w:ascii="Times New Roman" w:eastAsia="Calibri" w:hAnsi="Times New Roman" w:cs="Times New Roman"/>
          <w:color w:val="202020"/>
          <w:kern w:val="0"/>
          <w:sz w:val="24"/>
          <w:szCs w:val="24"/>
          <w:shd w:val="clear" w:color="auto" w:fill="FFFFFF"/>
          <w:lang w:eastAsia="et-EE"/>
          <w14:ligatures w14:val="none"/>
        </w:rPr>
        <w:t xml:space="preserve"> eelistama kutsekeskharidus õppesse siirdumist olukorras, kus täiskasvanud isik võiks liikuda kutseõppesse, on vajalik see täpsustus seaduse tasandil välja tuua.   </w:t>
      </w:r>
    </w:p>
    <w:p w14:paraId="6A817D7F" w14:textId="77777777" w:rsidR="00FC1D76" w:rsidRPr="00F55D54" w:rsidRDefault="00FC1D76" w:rsidP="00F55D54">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51D1C429" w14:textId="31619665" w:rsidR="00940488" w:rsidRPr="00F55D54" w:rsidRDefault="00940488" w:rsidP="00F55D54">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r w:rsidRPr="00F55D54">
        <w:rPr>
          <w:rFonts w:ascii="Times New Roman" w:eastAsia="Calibri" w:hAnsi="Times New Roman" w:cs="Times New Roman"/>
          <w:color w:val="202020"/>
          <w:kern w:val="0"/>
          <w:sz w:val="24"/>
          <w:szCs w:val="24"/>
          <w:shd w:val="clear" w:color="auto" w:fill="FFFFFF"/>
          <w:lang w:eastAsia="et-EE"/>
          <w14:ligatures w14:val="none"/>
        </w:rPr>
        <w:t xml:space="preserve">Lõikes 6 tuuakse välja erand tasu mittevõtmise kohta samal tasemel õpingute puhul juhul, kui esimene õppimine toimub ettevalmistavas õppes ja sellele järgneb samal kvalifikatsioonitasemel kutseõpe. See on vajalik eelkõige hariduslike erivajadusega noortele erialaoskuste </w:t>
      </w:r>
      <w:r w:rsidR="00390976" w:rsidRPr="00F55D54">
        <w:rPr>
          <w:rFonts w:ascii="Times New Roman" w:eastAsia="Calibri" w:hAnsi="Times New Roman" w:cs="Times New Roman"/>
          <w:color w:val="202020"/>
          <w:kern w:val="0"/>
          <w:sz w:val="24"/>
          <w:szCs w:val="24"/>
          <w:shd w:val="clear" w:color="auto" w:fill="FFFFFF"/>
          <w:lang w:eastAsia="et-EE"/>
          <w14:ligatures w14:val="none"/>
        </w:rPr>
        <w:t>arendamiseks</w:t>
      </w:r>
      <w:r w:rsidRPr="00F55D54">
        <w:rPr>
          <w:rFonts w:ascii="Times New Roman" w:eastAsia="Calibri" w:hAnsi="Times New Roman" w:cs="Times New Roman"/>
          <w:color w:val="202020"/>
          <w:kern w:val="0"/>
          <w:sz w:val="24"/>
          <w:szCs w:val="24"/>
          <w:shd w:val="clear" w:color="auto" w:fill="FFFFFF"/>
          <w:lang w:eastAsia="et-EE"/>
          <w14:ligatures w14:val="none"/>
        </w:rPr>
        <w:t xml:space="preserve">.  </w:t>
      </w:r>
    </w:p>
    <w:p w14:paraId="57E25BA3" w14:textId="77777777" w:rsidR="00390976" w:rsidRPr="00F55D54" w:rsidRDefault="00390976" w:rsidP="00F55D54">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775F294A" w14:textId="54995DF6" w:rsidR="00940488" w:rsidRPr="00F55D54" w:rsidRDefault="00940488" w:rsidP="00F55D54">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r w:rsidRPr="00F55D54">
        <w:rPr>
          <w:rFonts w:ascii="Times New Roman" w:eastAsia="Calibri" w:hAnsi="Times New Roman" w:cs="Times New Roman"/>
          <w:color w:val="202020"/>
          <w:kern w:val="0"/>
          <w:sz w:val="24"/>
          <w:szCs w:val="24"/>
          <w:shd w:val="clear" w:color="auto" w:fill="FFFFFF"/>
          <w:lang w:eastAsia="et-EE"/>
          <w14:ligatures w14:val="none"/>
        </w:rPr>
        <w:t>Paragrahvi 47</w:t>
      </w:r>
      <w:r w:rsidRPr="00F55D54">
        <w:rPr>
          <w:rFonts w:ascii="Times New Roman" w:eastAsia="Calibri" w:hAnsi="Times New Roman" w:cs="Times New Roman"/>
          <w:color w:val="202020"/>
          <w:kern w:val="0"/>
          <w:sz w:val="24"/>
          <w:szCs w:val="24"/>
          <w:shd w:val="clear" w:color="auto" w:fill="FFFFFF"/>
          <w:vertAlign w:val="superscript"/>
          <w:lang w:eastAsia="et-EE"/>
          <w14:ligatures w14:val="none"/>
        </w:rPr>
        <w:t>1</w:t>
      </w:r>
      <w:r w:rsidRPr="00F55D54">
        <w:rPr>
          <w:rFonts w:ascii="Times New Roman" w:eastAsia="Calibri" w:hAnsi="Times New Roman" w:cs="Times New Roman"/>
          <w:color w:val="202020"/>
          <w:kern w:val="0"/>
          <w:sz w:val="24"/>
          <w:szCs w:val="24"/>
          <w:shd w:val="clear" w:color="auto" w:fill="FFFFFF"/>
          <w:lang w:eastAsia="et-EE"/>
          <w14:ligatures w14:val="none"/>
        </w:rPr>
        <w:t xml:space="preserve"> lõikes 7 nähakse ette erand, et tasu ei võeta lõigetes 1 ja 2 nimetatud õpilaselt, kui ta asub õppima õppekavarühmas või õppekaval, mille osas on </w:t>
      </w:r>
      <w:r w:rsidR="00390976" w:rsidRPr="00F55D54">
        <w:rPr>
          <w:rFonts w:ascii="Times New Roman" w:eastAsia="Calibri" w:hAnsi="Times New Roman" w:cs="Times New Roman"/>
          <w:color w:val="202020"/>
          <w:kern w:val="0"/>
          <w:sz w:val="24"/>
          <w:szCs w:val="24"/>
          <w:shd w:val="clear" w:color="auto" w:fill="FFFFFF"/>
          <w:lang w:eastAsia="et-EE"/>
          <w14:ligatures w14:val="none"/>
        </w:rPr>
        <w:t>valdkonna eest vastutava minister</w:t>
      </w:r>
      <w:r w:rsidRPr="00F55D54">
        <w:rPr>
          <w:rFonts w:ascii="Times New Roman" w:eastAsia="Calibri" w:hAnsi="Times New Roman" w:cs="Times New Roman"/>
          <w:color w:val="202020"/>
          <w:kern w:val="0"/>
          <w:sz w:val="24"/>
          <w:szCs w:val="24"/>
          <w:shd w:val="clear" w:color="auto" w:fill="FFFFFF"/>
          <w:lang w:eastAsia="et-EE"/>
          <w14:ligatures w14:val="none"/>
        </w:rPr>
        <w:t xml:space="preserve"> käskkirjaga või halduslepinguga keelanud tasu võtmise.</w:t>
      </w:r>
    </w:p>
    <w:p w14:paraId="53210426" w14:textId="77777777" w:rsidR="00FC1D76" w:rsidRPr="00F55D54" w:rsidRDefault="00FC1D76" w:rsidP="00F55D54">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18BFF844" w14:textId="0673A826" w:rsidR="00940488" w:rsidRPr="00F55D54" w:rsidRDefault="00940488" w:rsidP="00F55D54">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r w:rsidRPr="00F55D54">
        <w:rPr>
          <w:rFonts w:ascii="Times New Roman" w:eastAsia="Calibri" w:hAnsi="Times New Roman" w:cs="Times New Roman"/>
          <w:color w:val="202020"/>
          <w:kern w:val="0"/>
          <w:sz w:val="24"/>
          <w:szCs w:val="24"/>
          <w:shd w:val="clear" w:color="auto" w:fill="FFFFFF"/>
          <w:lang w:eastAsia="et-EE"/>
          <w14:ligatures w14:val="none"/>
        </w:rPr>
        <w:t xml:space="preserve">Lõikes 8 ja 9 on toodud erandid, mis juhul on võimalik liikuda tasuliselt õppekohalt tasuta </w:t>
      </w:r>
      <w:r w:rsidR="00390976" w:rsidRPr="00F55D54">
        <w:rPr>
          <w:rFonts w:ascii="Times New Roman" w:eastAsia="Calibri" w:hAnsi="Times New Roman" w:cs="Times New Roman"/>
          <w:color w:val="202020"/>
          <w:kern w:val="0"/>
          <w:sz w:val="24"/>
          <w:szCs w:val="24"/>
          <w:shd w:val="clear" w:color="auto" w:fill="FFFFFF"/>
          <w:lang w:eastAsia="et-EE"/>
          <w14:ligatures w14:val="none"/>
        </w:rPr>
        <w:t>õppe</w:t>
      </w:r>
      <w:r w:rsidRPr="00F55D54">
        <w:rPr>
          <w:rFonts w:ascii="Times New Roman" w:eastAsia="Calibri" w:hAnsi="Times New Roman" w:cs="Times New Roman"/>
          <w:color w:val="202020"/>
          <w:kern w:val="0"/>
          <w:sz w:val="24"/>
          <w:szCs w:val="24"/>
          <w:shd w:val="clear" w:color="auto" w:fill="FFFFFF"/>
          <w:lang w:eastAsia="et-EE"/>
          <w14:ligatures w14:val="none"/>
        </w:rPr>
        <w:t>kohale. Kui tasuta koolituskoht vabaneb õppekaval, kus riik on keelanud tasu võtmise (erialad, kus on suur tööjõuvajadus nt hooldustöötajad), võib sellele kohale liikuda ka õppija, kelle käest lõike 1 kohaselt tuleks tasu võtta.</w:t>
      </w:r>
      <w:bookmarkStart w:id="31" w:name="_Hlk158100928"/>
      <w:r w:rsidRPr="00F55D54">
        <w:rPr>
          <w:rFonts w:ascii="Times New Roman" w:eastAsia="Calibri" w:hAnsi="Times New Roman" w:cs="Times New Roman"/>
          <w:color w:val="202020"/>
          <w:kern w:val="0"/>
          <w:sz w:val="24"/>
          <w:szCs w:val="24"/>
          <w:shd w:val="clear" w:color="auto" w:fill="FFFFFF"/>
          <w:lang w:eastAsia="et-EE"/>
          <w14:ligatures w14:val="none"/>
        </w:rPr>
        <w:t xml:space="preserve"> Vabaks jäänud tasuta koolituskohale liikumise täpsema korra kehtestab kool</w:t>
      </w:r>
      <w:bookmarkEnd w:id="31"/>
      <w:r w:rsidRPr="00F55D54">
        <w:rPr>
          <w:rFonts w:ascii="Times New Roman" w:eastAsia="Calibri" w:hAnsi="Times New Roman" w:cs="Times New Roman"/>
          <w:color w:val="202020"/>
          <w:kern w:val="0"/>
          <w:sz w:val="24"/>
          <w:szCs w:val="24"/>
          <w:shd w:val="clear" w:color="auto" w:fill="FFFFFF"/>
          <w:lang w:eastAsia="et-EE"/>
          <w14:ligatures w14:val="none"/>
        </w:rPr>
        <w:t>i nõukogu. Lõike 9 kohaselt on  tasulisse õppesse tulnud õpilasel, kes ei vasta lõikes 1 toodud tingimustele võimalik õppekoha vabanedes liikuda ka sama õppekava tasuta õppekohale.</w:t>
      </w:r>
    </w:p>
    <w:p w14:paraId="007DA658" w14:textId="77777777" w:rsidR="00FC1D76" w:rsidRPr="00F55D54" w:rsidRDefault="00FC1D76" w:rsidP="00F55D54">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17A41043" w14:textId="77777777" w:rsidR="00940488" w:rsidRPr="00F55D54" w:rsidRDefault="00940488" w:rsidP="00F55D54">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r w:rsidRPr="00F55D54">
        <w:rPr>
          <w:rFonts w:ascii="Times New Roman" w:eastAsia="Calibri" w:hAnsi="Times New Roman" w:cs="Times New Roman"/>
          <w:color w:val="202020"/>
          <w:kern w:val="0"/>
          <w:sz w:val="24"/>
          <w:szCs w:val="24"/>
          <w:shd w:val="clear" w:color="auto" w:fill="FFFFFF"/>
          <w:lang w:eastAsia="et-EE"/>
          <w14:ligatures w14:val="none"/>
        </w:rPr>
        <w:t>Paragrahv 47</w:t>
      </w:r>
      <w:r w:rsidRPr="00F55D54">
        <w:rPr>
          <w:rFonts w:ascii="Times New Roman" w:eastAsia="Calibri" w:hAnsi="Times New Roman" w:cs="Times New Roman"/>
          <w:color w:val="202020"/>
          <w:kern w:val="0"/>
          <w:sz w:val="24"/>
          <w:szCs w:val="24"/>
          <w:shd w:val="clear" w:color="auto" w:fill="FFFFFF"/>
          <w:vertAlign w:val="superscript"/>
          <w:lang w:eastAsia="et-EE"/>
          <w14:ligatures w14:val="none"/>
        </w:rPr>
        <w:t>1</w:t>
      </w:r>
      <w:r w:rsidRPr="00F55D54">
        <w:rPr>
          <w:rFonts w:ascii="Times New Roman" w:eastAsia="Calibri" w:hAnsi="Times New Roman" w:cs="Times New Roman"/>
          <w:color w:val="202020"/>
          <w:kern w:val="0"/>
          <w:sz w:val="24"/>
          <w:szCs w:val="24"/>
          <w:shd w:val="clear" w:color="auto" w:fill="FFFFFF"/>
          <w:lang w:eastAsia="et-EE"/>
          <w14:ligatures w14:val="none"/>
        </w:rPr>
        <w:t xml:space="preserve"> lõige 10 näeb ette, et koolituskoha õppekulude hüvitamise tasu suuruse määramise ühtsed alused ja tasumäärad kehtestatakse Vabariigi Valitsuse määrusega. Vastava õigust loova akti kehtestamise näeb ette ka haridusseadus §  5 lõige 2 punkt 3, mis kehtestab, et Vabariigi Valitsuse pädevusse kuulub avalike õppe- ja kasvatusasutuste õppemaksu ja tasumäärade ning tasustamise korra kehtestamine.</w:t>
      </w:r>
    </w:p>
    <w:p w14:paraId="5D613247" w14:textId="77777777" w:rsidR="00FC1D76" w:rsidRPr="00F55D54" w:rsidRDefault="00FC1D76" w:rsidP="00F55D54">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0C109FBA" w14:textId="77777777" w:rsidR="00940488" w:rsidRPr="00F55D54" w:rsidRDefault="00940488" w:rsidP="00F55D54">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r w:rsidRPr="00F55D54">
        <w:rPr>
          <w:rFonts w:ascii="Times New Roman" w:eastAsia="Calibri" w:hAnsi="Times New Roman" w:cs="Times New Roman"/>
          <w:color w:val="202020"/>
          <w:kern w:val="0"/>
          <w:sz w:val="24"/>
          <w:szCs w:val="24"/>
          <w:shd w:val="clear" w:color="auto" w:fill="FFFFFF"/>
          <w:lang w:eastAsia="et-EE"/>
          <w14:ligatures w14:val="none"/>
        </w:rPr>
        <w:t xml:space="preserve">Jätkuvalt jääb lõike 11 kohaselt koolile õigus kehtestada Vabariigi Valitsuse määruses toodut arvestades täpne koolituskoha õppemaksu suurus, ning õigus seda aastas korra üle vaadata ja võrreldes varasemaga tõsta maksimaalselt 10 %.  </w:t>
      </w:r>
    </w:p>
    <w:p w14:paraId="76D4202C" w14:textId="77777777" w:rsidR="00FC1D76" w:rsidRPr="00F55D54" w:rsidRDefault="00FC1D76" w:rsidP="00F55D54">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74CC5DB0" w14:textId="2D1CD3DF" w:rsidR="00940488" w:rsidRPr="00F55D54" w:rsidRDefault="00940488" w:rsidP="00F55D54">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r w:rsidRPr="00F55D54">
        <w:rPr>
          <w:rFonts w:ascii="Times New Roman" w:eastAsia="Calibri" w:hAnsi="Times New Roman" w:cs="Times New Roman"/>
          <w:color w:val="202020"/>
          <w:kern w:val="0"/>
          <w:sz w:val="24"/>
          <w:szCs w:val="24"/>
          <w:shd w:val="clear" w:color="auto" w:fill="FFFFFF"/>
          <w:lang w:eastAsia="et-EE"/>
          <w14:ligatures w14:val="none"/>
        </w:rPr>
        <w:t>P</w:t>
      </w:r>
      <w:r w:rsidR="007B1D70">
        <w:rPr>
          <w:rFonts w:ascii="Times New Roman" w:eastAsia="Calibri" w:hAnsi="Times New Roman" w:cs="Times New Roman"/>
          <w:color w:val="202020"/>
          <w:kern w:val="0"/>
          <w:sz w:val="24"/>
          <w:szCs w:val="24"/>
          <w:shd w:val="clear" w:color="auto" w:fill="FFFFFF"/>
          <w:lang w:eastAsia="et-EE"/>
          <w14:ligatures w14:val="none"/>
        </w:rPr>
        <w:t>unktiga 24 täiendatakse p</w:t>
      </w:r>
      <w:r w:rsidRPr="00F55D54">
        <w:rPr>
          <w:rFonts w:ascii="Times New Roman" w:eastAsia="Calibri" w:hAnsi="Times New Roman" w:cs="Times New Roman"/>
          <w:color w:val="202020"/>
          <w:kern w:val="0"/>
          <w:sz w:val="24"/>
          <w:szCs w:val="24"/>
          <w:shd w:val="clear" w:color="auto" w:fill="FFFFFF"/>
          <w:lang w:eastAsia="et-EE"/>
          <w14:ligatures w14:val="none"/>
        </w:rPr>
        <w:t xml:space="preserve">aragrahvi 49 lõikega 7. Tegemist on senise </w:t>
      </w:r>
      <w:r w:rsidR="007B1D70">
        <w:rPr>
          <w:rFonts w:ascii="Times New Roman" w:eastAsia="Calibri" w:hAnsi="Times New Roman" w:cs="Times New Roman"/>
          <w:color w:val="202020"/>
          <w:kern w:val="0"/>
          <w:sz w:val="24"/>
          <w:szCs w:val="24"/>
          <w:shd w:val="clear" w:color="auto" w:fill="FFFFFF"/>
          <w:lang w:eastAsia="et-EE"/>
          <w14:ligatures w14:val="none"/>
        </w:rPr>
        <w:t>paragrahvi</w:t>
      </w:r>
      <w:r w:rsidRPr="00F55D54">
        <w:rPr>
          <w:rFonts w:ascii="Times New Roman" w:eastAsia="Calibri" w:hAnsi="Times New Roman" w:cs="Times New Roman"/>
          <w:color w:val="202020"/>
          <w:kern w:val="0"/>
          <w:sz w:val="24"/>
          <w:szCs w:val="24"/>
          <w:shd w:val="clear" w:color="auto" w:fill="FFFFFF"/>
          <w:lang w:eastAsia="et-EE"/>
          <w14:ligatures w14:val="none"/>
        </w:rPr>
        <w:t xml:space="preserve"> 51 lõike 8 regulatsiooni kehtestamisega </w:t>
      </w:r>
      <w:r w:rsidR="007B1D70">
        <w:rPr>
          <w:rFonts w:ascii="Times New Roman" w:eastAsia="Calibri" w:hAnsi="Times New Roman" w:cs="Times New Roman"/>
          <w:color w:val="202020"/>
          <w:kern w:val="0"/>
          <w:sz w:val="24"/>
          <w:szCs w:val="24"/>
          <w:shd w:val="clear" w:color="auto" w:fill="FFFFFF"/>
          <w:lang w:eastAsia="et-EE"/>
          <w14:ligatures w14:val="none"/>
        </w:rPr>
        <w:t>paragrahvis</w:t>
      </w:r>
      <w:r w:rsidRPr="00F55D54">
        <w:rPr>
          <w:rFonts w:ascii="Times New Roman" w:eastAsia="Calibri" w:hAnsi="Times New Roman" w:cs="Times New Roman"/>
          <w:color w:val="202020"/>
          <w:kern w:val="0"/>
          <w:sz w:val="24"/>
          <w:szCs w:val="24"/>
          <w:shd w:val="clear" w:color="auto" w:fill="FFFFFF"/>
          <w:lang w:eastAsia="et-EE"/>
          <w14:ligatures w14:val="none"/>
        </w:rPr>
        <w:t xml:space="preserve"> 49. Regulatsiooni sisu ei muudeta</w:t>
      </w:r>
      <w:r w:rsidR="007B1D70">
        <w:rPr>
          <w:rFonts w:ascii="Times New Roman" w:eastAsia="Calibri" w:hAnsi="Times New Roman" w:cs="Times New Roman"/>
          <w:color w:val="202020"/>
          <w:kern w:val="0"/>
          <w:sz w:val="24"/>
          <w:szCs w:val="24"/>
          <w:shd w:val="clear" w:color="auto" w:fill="FFFFFF"/>
          <w:lang w:eastAsia="et-EE"/>
          <w14:ligatures w14:val="none"/>
        </w:rPr>
        <w:t>. K</w:t>
      </w:r>
      <w:r w:rsidRPr="00F55D54">
        <w:rPr>
          <w:rFonts w:ascii="Times New Roman" w:eastAsia="Calibri" w:hAnsi="Times New Roman" w:cs="Times New Roman"/>
          <w:color w:val="202020"/>
          <w:kern w:val="0"/>
          <w:sz w:val="24"/>
          <w:szCs w:val="24"/>
          <w:shd w:val="clear" w:color="auto" w:fill="FFFFFF"/>
          <w:lang w:eastAsia="et-EE"/>
          <w14:ligatures w14:val="none"/>
        </w:rPr>
        <w:t>uivõrd sisuliselt on tegemist kooli ümberkorraldamist ja tegevuse lõpetamist sisaldava normiga, on normi õige asukoht paragrahvis 49.</w:t>
      </w:r>
    </w:p>
    <w:p w14:paraId="3DDFB91A" w14:textId="77777777" w:rsidR="00FC1D76" w:rsidRPr="00F55D54" w:rsidRDefault="00FC1D76" w:rsidP="00F55D54">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29E0F33C" w14:textId="7689BD29" w:rsidR="008A1502" w:rsidRPr="00F55D54" w:rsidRDefault="00940488" w:rsidP="00F55D54">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r w:rsidRPr="00F55D54">
        <w:rPr>
          <w:rFonts w:ascii="Times New Roman" w:eastAsia="Calibri" w:hAnsi="Times New Roman" w:cs="Times New Roman"/>
          <w:color w:val="202020"/>
          <w:kern w:val="0"/>
          <w:sz w:val="24"/>
          <w:szCs w:val="24"/>
          <w:shd w:val="clear" w:color="auto" w:fill="FFFFFF"/>
          <w:lang w:eastAsia="et-EE"/>
          <w14:ligatures w14:val="none"/>
        </w:rPr>
        <w:t>P</w:t>
      </w:r>
      <w:r w:rsidR="007B1D70">
        <w:rPr>
          <w:rFonts w:ascii="Times New Roman" w:eastAsia="Calibri" w:hAnsi="Times New Roman" w:cs="Times New Roman"/>
          <w:color w:val="202020"/>
          <w:kern w:val="0"/>
          <w:sz w:val="24"/>
          <w:szCs w:val="24"/>
          <w:shd w:val="clear" w:color="auto" w:fill="FFFFFF"/>
          <w:lang w:eastAsia="et-EE"/>
          <w14:ligatures w14:val="none"/>
        </w:rPr>
        <w:t>unktiga 25 muudetakse p</w:t>
      </w:r>
      <w:r w:rsidRPr="00F55D54">
        <w:rPr>
          <w:rFonts w:ascii="Times New Roman" w:eastAsia="Calibri" w:hAnsi="Times New Roman" w:cs="Times New Roman"/>
          <w:color w:val="202020"/>
          <w:kern w:val="0"/>
          <w:sz w:val="24"/>
          <w:szCs w:val="24"/>
          <w:shd w:val="clear" w:color="auto" w:fill="FFFFFF"/>
          <w:lang w:eastAsia="et-EE"/>
          <w14:ligatures w14:val="none"/>
        </w:rPr>
        <w:t>aragrahvi 51</w:t>
      </w:r>
      <w:r w:rsidR="007B1D70">
        <w:rPr>
          <w:rFonts w:ascii="Times New Roman" w:eastAsia="Calibri" w:hAnsi="Times New Roman" w:cs="Times New Roman"/>
          <w:color w:val="202020"/>
          <w:kern w:val="0"/>
          <w:sz w:val="24"/>
          <w:szCs w:val="24"/>
          <w:shd w:val="clear" w:color="auto" w:fill="FFFFFF"/>
          <w:lang w:eastAsia="et-EE"/>
          <w14:ligatures w14:val="none"/>
        </w:rPr>
        <w:t xml:space="preserve"> </w:t>
      </w:r>
      <w:r w:rsidRPr="00F55D54">
        <w:rPr>
          <w:rFonts w:ascii="Times New Roman" w:eastAsia="Calibri" w:hAnsi="Times New Roman" w:cs="Times New Roman"/>
          <w:color w:val="202020"/>
          <w:kern w:val="0"/>
          <w:sz w:val="24"/>
          <w:szCs w:val="24"/>
          <w:shd w:val="clear" w:color="auto" w:fill="FFFFFF"/>
          <w:lang w:eastAsia="et-EE"/>
          <w14:ligatures w14:val="none"/>
        </w:rPr>
        <w:t>ja antakse uus sõnastus. Senine paragrahv 51 käsitles kahe asutuse ühe asutusena tegutsemist. Sõnastus oli ekslik, sest kaks erinevat asutust ei saa tegutseda ühe asutusena. Muudatusega sõnastatakse selgemalt, et kutseõppeasutus (kool) võib tegutseda nö hariduskeskusena ehk pakkuda mitut liiki haridust ühes koolis.</w:t>
      </w:r>
    </w:p>
    <w:p w14:paraId="70F3112C" w14:textId="77777777" w:rsidR="008A1502" w:rsidRPr="00F55D54" w:rsidRDefault="008A1502" w:rsidP="00F55D54">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3A9E7DCF" w14:textId="1D2AB479" w:rsidR="008A1502" w:rsidRPr="00F55D54" w:rsidRDefault="008A1502" w:rsidP="00F55D54">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r w:rsidRPr="00F55D54">
        <w:rPr>
          <w:rFonts w:ascii="Times New Roman" w:eastAsia="Calibri" w:hAnsi="Times New Roman" w:cs="Times New Roman"/>
          <w:color w:val="202020"/>
          <w:kern w:val="0"/>
          <w:sz w:val="24"/>
          <w:szCs w:val="24"/>
          <w:shd w:val="clear" w:color="auto" w:fill="FFFFFF"/>
          <w:lang w:eastAsia="et-EE"/>
          <w14:ligatures w14:val="none"/>
        </w:rPr>
        <w:t>Haridusvaldkonna arengukava 2021‒2035 üheks strateegiliseks eesmärgiks on kvaliteetset haridust pakkuva, kaasava ja kestliku õppeasutuste võrgu ja taristu kujundamine selleks, et haridus oleks kättesaadav eri sihtrühmadele ja õppekeskkond toetaks nüüdisaegset õpikäsitust. Et haridus oleks kättesaadav ja kvaliteetne, tuleb haridusvõrgu korrastamisel ajaga kaasas käia ja arvestada demograafiliste muudatustega. Haridusvõrk vajab korrastamist nii omavalitsustes, kus õppekohti on oluliselt enam kui õpilasi, kui ka seal, kus õppekohti tuleb juurde luua.</w:t>
      </w:r>
    </w:p>
    <w:p w14:paraId="6D4D4710" w14:textId="77777777" w:rsidR="008A1502" w:rsidRPr="00F55D54" w:rsidRDefault="008A1502" w:rsidP="00F55D54">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48AC1AFC" w14:textId="77777777" w:rsidR="008A1502" w:rsidRPr="00F55D54" w:rsidRDefault="008A1502" w:rsidP="00F55D54">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r w:rsidRPr="00F55D54">
        <w:rPr>
          <w:rFonts w:ascii="Times New Roman" w:eastAsia="Calibri" w:hAnsi="Times New Roman" w:cs="Times New Roman"/>
          <w:color w:val="202020"/>
          <w:kern w:val="0"/>
          <w:sz w:val="24"/>
          <w:szCs w:val="24"/>
          <w:shd w:val="clear" w:color="auto" w:fill="FFFFFF"/>
          <w:lang w:eastAsia="et-EE"/>
          <w14:ligatures w14:val="none"/>
        </w:rPr>
        <w:t>Riigikontroll analüüsis gümnaasiumivõrgu korrastamise senist kulgu 2022. aastal. Kümne aasta jooksul oli auditi koostamise hetkeks lisandunud 11 riigigümnaasiumit ja gümnaasiumide üldarv on vähenenud 202-lt 158-le. 2022. aastaks seatud eesmärk oli 100. Riigikontrolli hinnangul tuli otsustada, milline valitsemistasand üldkeskhariduse omandamise võimaluse pakkumise eest vastutab ja panna paika detailne gümnaasiumivõrgu korrastamise kava. Haridus- ja Teadusministeerium nõustub ettepanekuga kuid peab vajalikuks korrastada kogu keskharidust andvate õppeasutuste võrgustikku.</w:t>
      </w:r>
    </w:p>
    <w:p w14:paraId="0D941E3A" w14:textId="77777777" w:rsidR="008A1502" w:rsidRPr="00F55D54" w:rsidRDefault="008A1502" w:rsidP="00F55D54">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25B5E8AF" w14:textId="468B955B" w:rsidR="008A1502" w:rsidRPr="00F55D54" w:rsidRDefault="008A1502" w:rsidP="00F55D54">
      <w:pPr>
        <w:spacing w:after="0" w:line="240" w:lineRule="auto"/>
        <w:jc w:val="both"/>
        <w:rPr>
          <w:rFonts w:ascii="Times New Roman" w:eastAsia="Calibri" w:hAnsi="Times New Roman" w:cs="Times New Roman"/>
          <w:color w:val="202020"/>
          <w:kern w:val="0"/>
          <w:sz w:val="24"/>
          <w:szCs w:val="24"/>
          <w:shd w:val="clear" w:color="auto" w:fill="FFFFFF"/>
          <w:vertAlign w:val="superscript"/>
          <w:lang w:eastAsia="et-EE"/>
          <w14:ligatures w14:val="none"/>
        </w:rPr>
      </w:pPr>
      <w:r w:rsidRPr="00F55D54">
        <w:rPr>
          <w:rFonts w:ascii="Times New Roman" w:eastAsia="Calibri" w:hAnsi="Times New Roman" w:cs="Times New Roman"/>
          <w:color w:val="202020"/>
          <w:kern w:val="0"/>
          <w:sz w:val="24"/>
          <w:szCs w:val="24"/>
          <w:shd w:val="clear" w:color="auto" w:fill="FFFFFF"/>
          <w:lang w:eastAsia="et-EE"/>
          <w14:ligatures w14:val="none"/>
        </w:rPr>
        <w:t xml:space="preserve">Riigigümnaasiumide loomisega maakonnakeskustesse toetab Haridus- ja Teadusministeerium gümnaasiumide võrgu korrastamist, millega luuakse eeldused kõigile õppijatele Eesti eri </w:t>
      </w:r>
      <w:r w:rsidRPr="00F55D54">
        <w:rPr>
          <w:rFonts w:ascii="Times New Roman" w:eastAsia="Calibri" w:hAnsi="Times New Roman" w:cs="Times New Roman"/>
          <w:color w:val="202020"/>
          <w:kern w:val="0"/>
          <w:sz w:val="24"/>
          <w:szCs w:val="24"/>
          <w:shd w:val="clear" w:color="auto" w:fill="FFFFFF"/>
          <w:lang w:eastAsia="et-EE"/>
          <w14:ligatures w14:val="none"/>
        </w:rPr>
        <w:lastRenderedPageBreak/>
        <w:t>piirkondades võrdselt kvaliteetse ja valikuterohke gümnaasiumihariduse omandamiseks. Riigigümnaasiumi</w:t>
      </w:r>
      <w:r w:rsidR="00110790" w:rsidRPr="00F55D54">
        <w:rPr>
          <w:rFonts w:ascii="Times New Roman" w:eastAsia="Calibri" w:hAnsi="Times New Roman" w:cs="Times New Roman"/>
          <w:color w:val="202020"/>
          <w:kern w:val="0"/>
          <w:sz w:val="24"/>
          <w:szCs w:val="24"/>
          <w:shd w:val="clear" w:color="auto" w:fill="FFFFFF"/>
          <w:lang w:eastAsia="et-EE"/>
          <w14:ligatures w14:val="none"/>
        </w:rPr>
        <w:t>d</w:t>
      </w:r>
      <w:r w:rsidRPr="00F55D54">
        <w:rPr>
          <w:rFonts w:ascii="Times New Roman" w:eastAsia="Calibri" w:hAnsi="Times New Roman" w:cs="Times New Roman"/>
          <w:color w:val="202020"/>
          <w:kern w:val="0"/>
          <w:sz w:val="24"/>
          <w:szCs w:val="24"/>
          <w:shd w:val="clear" w:color="auto" w:fill="FFFFFF"/>
          <w:lang w:eastAsia="et-EE"/>
          <w14:ligatures w14:val="none"/>
        </w:rPr>
        <w:t xml:space="preserve">es on loodud võimalused, et õpilastele pakkuda rohkem valikuid erinevate õppesuundade näol, kindlustada tugev ainealane õpe ja tagada õpetajatele täiskoormusega töökohad. </w:t>
      </w:r>
    </w:p>
    <w:p w14:paraId="4EAC4696" w14:textId="77777777" w:rsidR="008A1502" w:rsidRPr="00F55D54" w:rsidRDefault="008A1502" w:rsidP="00F55D54">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421CBE23" w14:textId="77777777" w:rsidR="008A1502" w:rsidRPr="00F55D54" w:rsidRDefault="008A1502" w:rsidP="00F55D54">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r w:rsidRPr="00F55D54">
        <w:rPr>
          <w:rFonts w:ascii="Times New Roman" w:eastAsia="Calibri" w:hAnsi="Times New Roman" w:cs="Times New Roman"/>
          <w:color w:val="202020"/>
          <w:kern w:val="0"/>
          <w:sz w:val="24"/>
          <w:szCs w:val="24"/>
          <w:shd w:val="clear" w:color="auto" w:fill="FFFFFF"/>
          <w:lang w:eastAsia="et-EE"/>
          <w14:ligatures w14:val="none"/>
        </w:rPr>
        <w:t xml:space="preserve">Süvenevaks probleemiks on kvalifikatsiooninõuetele vastavate õpetajate puudus. Kvalifikatsiooninõuetele vastavate õpetajate osakaal on viimasel kuuel õppeaastal olnud langustendentsis ja piirkonniti ebaühtlane. Kolmandik õpetajatest jõuab kümne aasta pärast pensioniikka või on juba praegu pensionieas. Uute kvalifitseeritud õpetajate nappus on eriti terav </w:t>
      </w:r>
      <w:proofErr w:type="spellStart"/>
      <w:r w:rsidRPr="00F55D54">
        <w:rPr>
          <w:rFonts w:ascii="Times New Roman" w:eastAsia="Calibri" w:hAnsi="Times New Roman" w:cs="Times New Roman"/>
          <w:color w:val="202020"/>
          <w:kern w:val="0"/>
          <w:sz w:val="24"/>
          <w:szCs w:val="24"/>
          <w:shd w:val="clear" w:color="auto" w:fill="FFFFFF"/>
          <w:lang w:eastAsia="et-EE"/>
          <w14:ligatures w14:val="none"/>
        </w:rPr>
        <w:t>hajaasustatud</w:t>
      </w:r>
      <w:proofErr w:type="spellEnd"/>
      <w:r w:rsidRPr="00F55D54">
        <w:rPr>
          <w:rFonts w:ascii="Times New Roman" w:eastAsia="Calibri" w:hAnsi="Times New Roman" w:cs="Times New Roman"/>
          <w:color w:val="202020"/>
          <w:kern w:val="0"/>
          <w:sz w:val="24"/>
          <w:szCs w:val="24"/>
          <w:shd w:val="clear" w:color="auto" w:fill="FFFFFF"/>
          <w:lang w:eastAsia="et-EE"/>
          <w14:ligatures w14:val="none"/>
        </w:rPr>
        <w:t xml:space="preserve"> piirkondades, mis võib edaspidi süvendada maa- ja linnakoolide vahelisi kvaliteedilõhesid. Olukorras, kus õpetajaid on puudu ja noorte õpetajate järelkasv tagasihoidlik, töötab 42% õpetajaid osakoormusega. </w:t>
      </w:r>
    </w:p>
    <w:p w14:paraId="63B70FCB" w14:textId="77777777" w:rsidR="008A1502" w:rsidRPr="00F55D54" w:rsidRDefault="008A1502" w:rsidP="00F55D54">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00E5B8BD" w14:textId="77777777" w:rsidR="008A1502" w:rsidRPr="00F55D54" w:rsidRDefault="008A1502" w:rsidP="00F55D54">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r w:rsidRPr="00F55D54">
        <w:rPr>
          <w:rFonts w:ascii="Times New Roman" w:eastAsia="Calibri" w:hAnsi="Times New Roman" w:cs="Times New Roman"/>
          <w:color w:val="202020"/>
          <w:kern w:val="0"/>
          <w:sz w:val="24"/>
          <w:szCs w:val="24"/>
          <w:shd w:val="clear" w:color="auto" w:fill="FFFFFF"/>
          <w:lang w:eastAsia="et-EE"/>
          <w14:ligatures w14:val="none"/>
        </w:rPr>
        <w:t xml:space="preserve">Riigi vaatest põhjustab korrastamata koolivõrk mitut liiki probleeme, millest olulisem on (aine)õpetajate puudus ning sellest tingitud riskid õppe kvaliteedi tagamiseks Eesti erinevates piirkondades. Koolivõrgu ebaefektiivsus süvendab õpetajate nappust: paljud tänased koolid asuvad </w:t>
      </w:r>
      <w:commentRangeStart w:id="32"/>
      <w:r w:rsidRPr="00F55D54">
        <w:rPr>
          <w:rFonts w:ascii="Times New Roman" w:eastAsia="Calibri" w:hAnsi="Times New Roman" w:cs="Times New Roman"/>
          <w:color w:val="202020"/>
          <w:kern w:val="0"/>
          <w:sz w:val="24"/>
          <w:szCs w:val="24"/>
          <w:shd w:val="clear" w:color="auto" w:fill="FFFFFF"/>
          <w:lang w:eastAsia="et-EE"/>
          <w14:ligatures w14:val="none"/>
        </w:rPr>
        <w:t xml:space="preserve">nn tühjal korjealal </w:t>
      </w:r>
      <w:commentRangeEnd w:id="32"/>
      <w:r w:rsidR="00403D02">
        <w:rPr>
          <w:rStyle w:val="Kommentaariviide"/>
          <w:rFonts w:ascii="Calibri" w:eastAsia="Calibri" w:hAnsi="Calibri" w:cs="Calibri"/>
          <w:kern w:val="0"/>
          <w:lang w:eastAsia="et-EE"/>
          <w14:ligatures w14:val="none"/>
        </w:rPr>
        <w:commentReference w:id="32"/>
      </w:r>
      <w:r w:rsidRPr="00F55D54">
        <w:rPr>
          <w:rFonts w:ascii="Times New Roman" w:eastAsia="Calibri" w:hAnsi="Times New Roman" w:cs="Times New Roman"/>
          <w:color w:val="202020"/>
          <w:kern w:val="0"/>
          <w:sz w:val="24"/>
          <w:szCs w:val="24"/>
          <w:shd w:val="clear" w:color="auto" w:fill="FFFFFF"/>
          <w:lang w:eastAsia="et-EE"/>
          <w14:ligatures w14:val="none"/>
        </w:rPr>
        <w:t>ja pooltühjad klassid „seovad“ vajalikust rohkem õpetajaid . Õpetajate pensionile jäämisest tulenev asendusvajadus on väikestes maakoolides, kus sageli kolmandik õpetajatest on juba 60+ vanuses, üks suuremaid. Suurimad kulud järelkasvu tagamisel on seotud progümnaasiumi- ja gümnaasiumiastmega, kuna vaja läheb aineõpetajaid. Õpetajate palgaanalüüs näitab piirkonniti suurt erinevust õpetajate keskmises palgas , iga omavalitsuse puhul on oluline vaadata nii rahastust (koefitsiendid toetusfondis) kui ka koolivõrgu korrastamise võimalusi.</w:t>
      </w:r>
    </w:p>
    <w:p w14:paraId="07ECE3E9" w14:textId="77777777" w:rsidR="008A1502" w:rsidRPr="00F55D54" w:rsidRDefault="008A1502" w:rsidP="00F55D54">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25F00C6F" w14:textId="75DAE414" w:rsidR="008A1502" w:rsidRPr="00F55D54" w:rsidRDefault="008A1502" w:rsidP="00F55D54">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r w:rsidRPr="00F55D54">
        <w:rPr>
          <w:rFonts w:ascii="Times New Roman" w:eastAsia="Calibri" w:hAnsi="Times New Roman" w:cs="Times New Roman"/>
          <w:color w:val="202020"/>
          <w:kern w:val="0"/>
          <w:sz w:val="24"/>
          <w:szCs w:val="24"/>
          <w:shd w:val="clear" w:color="auto" w:fill="FFFFFF"/>
          <w:lang w:eastAsia="et-EE"/>
          <w14:ligatures w14:val="none"/>
        </w:rPr>
        <w:t>Riigikontrolli auditi tulemusena sedastati 2024.a, et kvalifikatsiooninõuetele vastavate üldhariduskoolide õpetajate puudus on tegelikkuses veel suurem, kui Eesti hariduse infosüsteem seda näitab. Lisaks on probleemiks puuduliku ainepädevusega õpetajate hulk: auditi valimisse sattunud ligi 500 õpetajast, kes annavad põhikoolide loodus- ja täppisteaduste aineid, enam kui veerandil polnud nende ainete õpetamiseks vajalikku ettevalmistust.</w:t>
      </w:r>
    </w:p>
    <w:p w14:paraId="0519B271" w14:textId="77777777" w:rsidR="008A1502" w:rsidRPr="00F55D54" w:rsidRDefault="008A1502" w:rsidP="00F55D54">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45DF460C" w14:textId="7EF764E7" w:rsidR="008A1502" w:rsidRPr="00F55D54" w:rsidRDefault="008A1502" w:rsidP="00F55D54">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r w:rsidRPr="00F55D54">
        <w:rPr>
          <w:rFonts w:ascii="Times New Roman" w:eastAsia="Calibri" w:hAnsi="Times New Roman" w:cs="Times New Roman"/>
          <w:color w:val="202020"/>
          <w:kern w:val="0"/>
          <w:sz w:val="24"/>
          <w:szCs w:val="24"/>
          <w:shd w:val="clear" w:color="auto" w:fill="FFFFFF"/>
          <w:lang w:eastAsia="et-EE"/>
          <w14:ligatures w14:val="none"/>
        </w:rPr>
        <w:t>Koolivõrgu korrastamise fookus on haridusvaldkonna arengukavaga paika pandud suunad - gümnaasiumiastme õppekohtade koondamine suurematesse keskharidust pakkuvatesse koolidesse, sh gümnaasiumi</w:t>
      </w:r>
      <w:r w:rsidR="00110790" w:rsidRPr="00F55D54">
        <w:rPr>
          <w:rFonts w:ascii="Times New Roman" w:eastAsia="Calibri" w:hAnsi="Times New Roman" w:cs="Times New Roman"/>
          <w:color w:val="202020"/>
          <w:kern w:val="0"/>
          <w:sz w:val="24"/>
          <w:szCs w:val="24"/>
          <w:shd w:val="clear" w:color="auto" w:fill="FFFFFF"/>
          <w:lang w:eastAsia="et-EE"/>
          <w14:ligatures w14:val="none"/>
        </w:rPr>
        <w:t>d</w:t>
      </w:r>
      <w:r w:rsidRPr="00F55D54">
        <w:rPr>
          <w:rFonts w:ascii="Times New Roman" w:eastAsia="Calibri" w:hAnsi="Times New Roman" w:cs="Times New Roman"/>
          <w:color w:val="202020"/>
          <w:kern w:val="0"/>
          <w:sz w:val="24"/>
          <w:szCs w:val="24"/>
          <w:shd w:val="clear" w:color="auto" w:fill="FFFFFF"/>
          <w:lang w:eastAsia="et-EE"/>
          <w14:ligatures w14:val="none"/>
        </w:rPr>
        <w:t xml:space="preserve">esse ja kutseõppeasutustesse ning põhikooli III astme koondamine valla keskustes olevatesse suurematesse põhikoolidesse. Reformi tulemusena aitame mh kaasa omavalitsuste võimekuse tõstmisele õpetajate palkade maksmisel. </w:t>
      </w:r>
    </w:p>
    <w:p w14:paraId="08BC0595" w14:textId="77777777" w:rsidR="008A1502" w:rsidRPr="00F55D54" w:rsidRDefault="008A1502" w:rsidP="00F55D54">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5F330ED7" w14:textId="11D8DDD6" w:rsidR="00940488" w:rsidRPr="00F55D54" w:rsidRDefault="008A1502" w:rsidP="00F55D54">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r w:rsidRPr="00F55D54">
        <w:rPr>
          <w:rFonts w:ascii="Times New Roman" w:eastAsia="Calibri" w:hAnsi="Times New Roman" w:cs="Times New Roman"/>
          <w:color w:val="202020"/>
          <w:kern w:val="0"/>
          <w:sz w:val="24"/>
          <w:szCs w:val="24"/>
          <w:shd w:val="clear" w:color="auto" w:fill="FFFFFF"/>
          <w:lang w:eastAsia="et-EE"/>
          <w14:ligatures w14:val="none"/>
        </w:rPr>
        <w:t>Paragrahvi 51 lõikes 1 n</w:t>
      </w:r>
      <w:r w:rsidR="00940488" w:rsidRPr="00F55D54">
        <w:rPr>
          <w:rFonts w:ascii="Times New Roman" w:eastAsia="Calibri" w:hAnsi="Times New Roman" w:cs="Times New Roman"/>
          <w:color w:val="202020"/>
          <w:kern w:val="0"/>
          <w:sz w:val="24"/>
          <w:szCs w:val="24"/>
          <w:shd w:val="clear" w:color="auto" w:fill="FFFFFF"/>
          <w:lang w:eastAsia="et-EE"/>
          <w14:ligatures w14:val="none"/>
        </w:rPr>
        <w:t>äeme ette, et hariduskeskusena toimetavas koolis on võimalik pakkuda kutsehariduse kõrval gümnaasiumiharidust. Otsuse statsionaarse gümnaasiumihariduse pakkumiseks koolis teeb koolipidaja (nt riigikoolide puhul tuleb vastav otsus teha haridus- ja teadusministril, kehtestades kooli põhimääruses koolile sellise ülesande). Lisaks statsionaarsele ja mittestatsionaarsele gümnaasiumiharidusele, on jätkuvalt koolipidajal võimalik otsustada avada ka mittestatsionaarne põhikooliõpe (</w:t>
      </w:r>
      <w:r w:rsidR="00D95009" w:rsidRPr="00F55D54">
        <w:rPr>
          <w:rFonts w:ascii="Times New Roman" w:eastAsia="Calibri" w:hAnsi="Times New Roman" w:cs="Times New Roman"/>
          <w:color w:val="202020"/>
          <w:kern w:val="0"/>
          <w:sz w:val="24"/>
          <w:szCs w:val="24"/>
          <w:shd w:val="clear" w:color="auto" w:fill="FFFFFF"/>
          <w:lang w:eastAsia="et-EE"/>
          <w14:ligatures w14:val="none"/>
        </w:rPr>
        <w:t>varem</w:t>
      </w:r>
      <w:r w:rsidR="00940488" w:rsidRPr="00F55D54">
        <w:rPr>
          <w:rFonts w:ascii="Times New Roman" w:eastAsia="Calibri" w:hAnsi="Times New Roman" w:cs="Times New Roman"/>
          <w:color w:val="202020"/>
          <w:kern w:val="0"/>
          <w:sz w:val="24"/>
          <w:szCs w:val="24"/>
          <w:shd w:val="clear" w:color="auto" w:fill="FFFFFF"/>
          <w:lang w:eastAsia="et-EE"/>
          <w14:ligatures w14:val="none"/>
        </w:rPr>
        <w:t xml:space="preserve"> sätestati selline võimalus </w:t>
      </w:r>
      <w:proofErr w:type="spellStart"/>
      <w:r w:rsidR="00940488" w:rsidRPr="00F55D54">
        <w:rPr>
          <w:rFonts w:ascii="Times New Roman" w:eastAsia="Calibri" w:hAnsi="Times New Roman" w:cs="Times New Roman"/>
          <w:color w:val="202020"/>
          <w:kern w:val="0"/>
          <w:sz w:val="24"/>
          <w:szCs w:val="24"/>
          <w:shd w:val="clear" w:color="auto" w:fill="FFFFFF"/>
          <w:lang w:eastAsia="et-EE"/>
          <w14:ligatures w14:val="none"/>
        </w:rPr>
        <w:t>KutÕS</w:t>
      </w:r>
      <w:proofErr w:type="spellEnd"/>
      <w:r w:rsidR="00940488" w:rsidRPr="00F55D54">
        <w:rPr>
          <w:rFonts w:ascii="Times New Roman" w:eastAsia="Calibri" w:hAnsi="Times New Roman" w:cs="Times New Roman"/>
          <w:color w:val="202020"/>
          <w:kern w:val="0"/>
          <w:sz w:val="24"/>
          <w:szCs w:val="24"/>
          <w:shd w:val="clear" w:color="auto" w:fill="FFFFFF"/>
          <w:lang w:eastAsia="et-EE"/>
          <w14:ligatures w14:val="none"/>
        </w:rPr>
        <w:t xml:space="preserve"> § 32 lõikes 9). Siinkohal peetakse silmas eelkõige võimaldada pakkuda õpikohustuslikule õpilasele koolivälise nõustamismeeskonna poolt soovitatud mittestatsionaarset õpet ja põhi</w:t>
      </w:r>
      <w:r w:rsidR="00390976" w:rsidRPr="00F55D54">
        <w:rPr>
          <w:rFonts w:ascii="Times New Roman" w:eastAsia="Calibri" w:hAnsi="Times New Roman" w:cs="Times New Roman"/>
          <w:color w:val="202020"/>
          <w:kern w:val="0"/>
          <w:sz w:val="24"/>
          <w:szCs w:val="24"/>
          <w:shd w:val="clear" w:color="auto" w:fill="FFFFFF"/>
          <w:lang w:eastAsia="et-EE"/>
          <w14:ligatures w14:val="none"/>
        </w:rPr>
        <w:t>hariduse tasemel</w:t>
      </w:r>
      <w:r w:rsidR="00940488" w:rsidRPr="00F55D54">
        <w:rPr>
          <w:rFonts w:ascii="Times New Roman" w:eastAsia="Calibri" w:hAnsi="Times New Roman" w:cs="Times New Roman"/>
          <w:color w:val="202020"/>
          <w:kern w:val="0"/>
          <w:sz w:val="24"/>
          <w:szCs w:val="24"/>
          <w:shd w:val="clear" w:color="auto" w:fill="FFFFFF"/>
          <w:lang w:eastAsia="et-EE"/>
          <w14:ligatures w14:val="none"/>
        </w:rPr>
        <w:t xml:space="preserve"> õpet täiskasvanud õpilasele. Samuti säilib koolil võimalus statsionaarse põhikoolihariduse pakkumiseks, kui koolis toimub ka kutseõpe muusika ja esituskunstide õppekavarühmas (kehtiva </w:t>
      </w:r>
      <w:proofErr w:type="spellStart"/>
      <w:r w:rsidR="00940488" w:rsidRPr="00F55D54">
        <w:rPr>
          <w:rFonts w:ascii="Times New Roman" w:eastAsia="Calibri" w:hAnsi="Times New Roman" w:cs="Times New Roman"/>
          <w:color w:val="202020"/>
          <w:kern w:val="0"/>
          <w:sz w:val="24"/>
          <w:szCs w:val="24"/>
          <w:shd w:val="clear" w:color="auto" w:fill="FFFFFF"/>
          <w:lang w:eastAsia="et-EE"/>
          <w14:ligatures w14:val="none"/>
        </w:rPr>
        <w:t>KutÕS</w:t>
      </w:r>
      <w:proofErr w:type="spellEnd"/>
      <w:r w:rsidR="00940488" w:rsidRPr="00F55D54">
        <w:rPr>
          <w:rFonts w:ascii="Times New Roman" w:eastAsia="Calibri" w:hAnsi="Times New Roman" w:cs="Times New Roman"/>
          <w:color w:val="202020"/>
          <w:kern w:val="0"/>
          <w:sz w:val="24"/>
          <w:szCs w:val="24"/>
          <w:shd w:val="clear" w:color="auto" w:fill="FFFFFF"/>
          <w:lang w:eastAsia="et-EE"/>
          <w14:ligatures w14:val="none"/>
        </w:rPr>
        <w:t xml:space="preserve"> § 32 lõige 4</w:t>
      </w:r>
      <w:r w:rsidR="00F55D54">
        <w:rPr>
          <w:rFonts w:ascii="Times New Roman" w:eastAsia="Calibri" w:hAnsi="Times New Roman" w:cs="Times New Roman"/>
          <w:color w:val="202020"/>
          <w:kern w:val="0"/>
          <w:sz w:val="24"/>
          <w:szCs w:val="24"/>
          <w:shd w:val="clear" w:color="auto" w:fill="FFFFFF"/>
          <w:lang w:eastAsia="et-EE"/>
          <w14:ligatures w14:val="none"/>
        </w:rPr>
        <w:t xml:space="preserve"> </w:t>
      </w:r>
      <w:r w:rsidR="00940488" w:rsidRPr="00F55D54">
        <w:rPr>
          <w:rFonts w:ascii="Times New Roman" w:eastAsia="Calibri" w:hAnsi="Times New Roman" w:cs="Times New Roman"/>
          <w:color w:val="202020"/>
          <w:kern w:val="0"/>
          <w:sz w:val="24"/>
          <w:szCs w:val="24"/>
          <w:shd w:val="clear" w:color="auto" w:fill="FFFFFF"/>
          <w:lang w:eastAsia="et-EE"/>
          <w14:ligatures w14:val="none"/>
        </w:rPr>
        <w:t xml:space="preserve">- kool võib moodustada õppegruppe muusika alal alates põhikooli esimesest klassist ning koreograafia alal alates viiendast klassist). </w:t>
      </w:r>
    </w:p>
    <w:p w14:paraId="0C426307" w14:textId="77777777" w:rsidR="00FC1D76" w:rsidRPr="00F55D54" w:rsidRDefault="00FC1D76" w:rsidP="00F55D54">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44CD2925" w14:textId="31543B4D" w:rsidR="00940488" w:rsidRPr="00F55D54" w:rsidRDefault="00940488" w:rsidP="00F55D54">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r w:rsidRPr="00F55D54">
        <w:rPr>
          <w:rFonts w:ascii="Times New Roman" w:eastAsia="Calibri" w:hAnsi="Times New Roman" w:cs="Times New Roman"/>
          <w:color w:val="202020"/>
          <w:kern w:val="0"/>
          <w:sz w:val="24"/>
          <w:szCs w:val="24"/>
          <w:shd w:val="clear" w:color="auto" w:fill="FFFFFF"/>
          <w:lang w:eastAsia="et-EE"/>
          <w14:ligatures w14:val="none"/>
        </w:rPr>
        <w:lastRenderedPageBreak/>
        <w:t>Paragrahvi 51 lõikes 4 kehtestatakse, mi</w:t>
      </w:r>
      <w:r w:rsidR="00390976" w:rsidRPr="00F55D54">
        <w:rPr>
          <w:rFonts w:ascii="Times New Roman" w:eastAsia="Calibri" w:hAnsi="Times New Roman" w:cs="Times New Roman"/>
          <w:color w:val="202020"/>
          <w:kern w:val="0"/>
          <w:sz w:val="24"/>
          <w:szCs w:val="24"/>
          <w:shd w:val="clear" w:color="auto" w:fill="FFFFFF"/>
          <w:lang w:eastAsia="et-EE"/>
          <w14:ligatures w14:val="none"/>
        </w:rPr>
        <w:t>llisel</w:t>
      </w:r>
      <w:r w:rsidRPr="00F55D54">
        <w:rPr>
          <w:rFonts w:ascii="Times New Roman" w:eastAsia="Calibri" w:hAnsi="Times New Roman" w:cs="Times New Roman"/>
          <w:color w:val="202020"/>
          <w:kern w:val="0"/>
          <w:sz w:val="24"/>
          <w:szCs w:val="24"/>
          <w:shd w:val="clear" w:color="auto" w:fill="FFFFFF"/>
          <w:lang w:eastAsia="et-EE"/>
          <w14:ligatures w14:val="none"/>
        </w:rPr>
        <w:t xml:space="preserve"> juhul tuleb koolil üldhariduse (nii gümnaasiumi</w:t>
      </w:r>
      <w:r w:rsidR="00390976" w:rsidRPr="00F55D54">
        <w:rPr>
          <w:rFonts w:ascii="Times New Roman" w:eastAsia="Calibri" w:hAnsi="Times New Roman" w:cs="Times New Roman"/>
          <w:color w:val="202020"/>
          <w:kern w:val="0"/>
          <w:sz w:val="24"/>
          <w:szCs w:val="24"/>
          <w:shd w:val="clear" w:color="auto" w:fill="FFFFFF"/>
          <w:lang w:eastAsia="et-EE"/>
          <w14:ligatures w14:val="none"/>
        </w:rPr>
        <w:t>-</w:t>
      </w:r>
      <w:r w:rsidRPr="00F55D54">
        <w:rPr>
          <w:rFonts w:ascii="Times New Roman" w:eastAsia="Calibri" w:hAnsi="Times New Roman" w:cs="Times New Roman"/>
          <w:color w:val="202020"/>
          <w:kern w:val="0"/>
          <w:sz w:val="24"/>
          <w:szCs w:val="24"/>
          <w:shd w:val="clear" w:color="auto" w:fill="FFFFFF"/>
          <w:lang w:eastAsia="et-EE"/>
          <w14:ligatures w14:val="none"/>
        </w:rPr>
        <w:t xml:space="preserve"> kui põhikooli</w:t>
      </w:r>
      <w:r w:rsidR="00390976" w:rsidRPr="00F55D54">
        <w:rPr>
          <w:rFonts w:ascii="Times New Roman" w:eastAsia="Calibri" w:hAnsi="Times New Roman" w:cs="Times New Roman"/>
          <w:color w:val="202020"/>
          <w:kern w:val="0"/>
          <w:sz w:val="24"/>
          <w:szCs w:val="24"/>
          <w:shd w:val="clear" w:color="auto" w:fill="FFFFFF"/>
          <w:lang w:eastAsia="et-EE"/>
          <w14:ligatures w14:val="none"/>
        </w:rPr>
        <w:t>hariduse</w:t>
      </w:r>
      <w:r w:rsidRPr="00F55D54">
        <w:rPr>
          <w:rFonts w:ascii="Times New Roman" w:eastAsia="Calibri" w:hAnsi="Times New Roman" w:cs="Times New Roman"/>
          <w:color w:val="202020"/>
          <w:kern w:val="0"/>
          <w:sz w:val="24"/>
          <w:szCs w:val="24"/>
          <w:shd w:val="clear" w:color="auto" w:fill="FFFFFF"/>
          <w:lang w:eastAsia="et-EE"/>
          <w14:ligatures w14:val="none"/>
        </w:rPr>
        <w:t xml:space="preserve">) pakkumisel lähtuda põhikooli- ja gümnaasiumiseadusest ja mis osas kutseõppeasutuse seadusest. </w:t>
      </w:r>
    </w:p>
    <w:p w14:paraId="1A0D6965" w14:textId="77777777" w:rsidR="00FC1D76" w:rsidRPr="00F55D54" w:rsidRDefault="00FC1D76" w:rsidP="00F55D54">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0DB03E85" w14:textId="001971F2" w:rsidR="00940488" w:rsidRPr="00F55D54" w:rsidRDefault="00940488" w:rsidP="00F55D54">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r w:rsidRPr="00F55D54">
        <w:rPr>
          <w:rFonts w:ascii="Times New Roman" w:eastAsia="Calibri" w:hAnsi="Times New Roman" w:cs="Times New Roman"/>
          <w:color w:val="202020"/>
          <w:kern w:val="0"/>
          <w:sz w:val="24"/>
          <w:szCs w:val="24"/>
          <w:shd w:val="clear" w:color="auto" w:fill="FFFFFF"/>
          <w:lang w:eastAsia="et-EE"/>
          <w14:ligatures w14:val="none"/>
        </w:rPr>
        <w:t xml:space="preserve">Paragrahvi 51 lõigetes 5-9 on välja toodud, </w:t>
      </w:r>
      <w:r w:rsidR="00390976" w:rsidRPr="00F55D54">
        <w:rPr>
          <w:rFonts w:ascii="Times New Roman" w:eastAsia="Calibri" w:hAnsi="Times New Roman" w:cs="Times New Roman"/>
          <w:color w:val="202020"/>
          <w:kern w:val="0"/>
          <w:sz w:val="24"/>
          <w:szCs w:val="24"/>
          <w:shd w:val="clear" w:color="auto" w:fill="FFFFFF"/>
          <w:lang w:eastAsia="et-EE"/>
          <w14:ligatures w14:val="none"/>
        </w:rPr>
        <w:t>kuidas</w:t>
      </w:r>
      <w:r w:rsidRPr="00F55D54">
        <w:rPr>
          <w:rFonts w:ascii="Times New Roman" w:eastAsia="Calibri" w:hAnsi="Times New Roman" w:cs="Times New Roman"/>
          <w:color w:val="202020"/>
          <w:kern w:val="0"/>
          <w:sz w:val="24"/>
          <w:szCs w:val="24"/>
          <w:shd w:val="clear" w:color="auto" w:fill="FFFFFF"/>
          <w:lang w:eastAsia="et-EE"/>
          <w14:ligatures w14:val="none"/>
        </w:rPr>
        <w:t xml:space="preserve"> toimub mitut erinevat haridusliiki pakkuva kooli juhtimine, sh millised on juhtimisorganid ja neile kohalduv regulatsioon. Praegusel juhul ei ole välja pakutud ühtset haridusliikide ülest juhtimis</w:t>
      </w:r>
      <w:r w:rsidR="00390976" w:rsidRPr="00F55D54">
        <w:rPr>
          <w:rFonts w:ascii="Times New Roman" w:eastAsia="Calibri" w:hAnsi="Times New Roman" w:cs="Times New Roman"/>
          <w:color w:val="202020"/>
          <w:kern w:val="0"/>
          <w:sz w:val="24"/>
          <w:szCs w:val="24"/>
          <w:shd w:val="clear" w:color="auto" w:fill="FFFFFF"/>
          <w:lang w:eastAsia="et-EE"/>
          <w14:ligatures w14:val="none"/>
        </w:rPr>
        <w:t>-</w:t>
      </w:r>
      <w:r w:rsidRPr="00F55D54">
        <w:rPr>
          <w:rFonts w:ascii="Times New Roman" w:eastAsia="Calibri" w:hAnsi="Times New Roman" w:cs="Times New Roman"/>
          <w:color w:val="202020"/>
          <w:kern w:val="0"/>
          <w:sz w:val="24"/>
          <w:szCs w:val="24"/>
          <w:shd w:val="clear" w:color="auto" w:fill="FFFFFF"/>
          <w:lang w:eastAsia="et-EE"/>
          <w14:ligatures w14:val="none"/>
        </w:rPr>
        <w:t xml:space="preserve"> ja õppe korraldamise viisi. Suuresti jäävad mõlemale haridusliigile kehtima senised toimimispõhimõtted. Suurem ühtlustamine kavandatakse järgmise sammuna ühtse keskhariduse regulatsiooni loomisel. Kavandatud muudatustega on aga võimalik liikuda esimene samm hariduskeskuste ja valikuterohkete õpiteede suuna</w:t>
      </w:r>
      <w:r w:rsidR="00390976" w:rsidRPr="00F55D54">
        <w:rPr>
          <w:rFonts w:ascii="Times New Roman" w:eastAsia="Calibri" w:hAnsi="Times New Roman" w:cs="Times New Roman"/>
          <w:color w:val="202020"/>
          <w:kern w:val="0"/>
          <w:sz w:val="24"/>
          <w:szCs w:val="24"/>
          <w:shd w:val="clear" w:color="auto" w:fill="FFFFFF"/>
          <w:lang w:eastAsia="et-EE"/>
          <w14:ligatures w14:val="none"/>
        </w:rPr>
        <w:t>s</w:t>
      </w:r>
      <w:r w:rsidRPr="00F55D54">
        <w:rPr>
          <w:rFonts w:ascii="Times New Roman" w:eastAsia="Calibri" w:hAnsi="Times New Roman" w:cs="Times New Roman"/>
          <w:color w:val="202020"/>
          <w:kern w:val="0"/>
          <w:sz w:val="24"/>
          <w:szCs w:val="24"/>
          <w:shd w:val="clear" w:color="auto" w:fill="FFFFFF"/>
          <w:lang w:eastAsia="et-EE"/>
          <w14:ligatures w14:val="none"/>
        </w:rPr>
        <w:t>. Samuti võimaldavad muudatused paremad alused koolivõrgu korrastamiseks. Kohalikes omavalitsustes, kus on olemas toimiv kutseõppeasutus koos täiskasvanutele suunatud mittestatsionaarse õppega on võimalik edaspidi statsionaarne gümnaasiumiõpe luua ka kutseõppeasutustesse. Nii on võimalik väiksematel kohaliku omavalitsuse koolidel keskenduda põhihariduse pakkumisele ja gümnaasiumihariduse pakkumine koondub enam riigi</w:t>
      </w:r>
      <w:r w:rsidR="009D587F" w:rsidRPr="00F55D54">
        <w:rPr>
          <w:rFonts w:ascii="Times New Roman" w:eastAsia="Calibri" w:hAnsi="Times New Roman" w:cs="Times New Roman"/>
          <w:color w:val="202020"/>
          <w:kern w:val="0"/>
          <w:sz w:val="24"/>
          <w:szCs w:val="24"/>
          <w:shd w:val="clear" w:color="auto" w:fill="FFFFFF"/>
          <w:lang w:eastAsia="et-EE"/>
          <w14:ligatures w14:val="none"/>
        </w:rPr>
        <w:t xml:space="preserve"> hallatavatesse </w:t>
      </w:r>
      <w:r w:rsidRPr="00F55D54">
        <w:rPr>
          <w:rFonts w:ascii="Times New Roman" w:eastAsia="Calibri" w:hAnsi="Times New Roman" w:cs="Times New Roman"/>
          <w:color w:val="202020"/>
          <w:kern w:val="0"/>
          <w:sz w:val="24"/>
          <w:szCs w:val="24"/>
          <w:shd w:val="clear" w:color="auto" w:fill="FFFFFF"/>
          <w:lang w:eastAsia="et-EE"/>
          <w14:ligatures w14:val="none"/>
        </w:rPr>
        <w:t xml:space="preserve">koolidesse. Eesmärk on muuta koolivõrku efektiivsemaks ja toetada õpikohustusega noorte valikuid. Muudatused toetavad haridusvaldkonna arengukava 2021-2035 eesmärgi "Õpivõimalused on valikurohked ja kättesaadavad ning haridussüsteem võimaldab sujuvat liikumist haridustasemete ja -liikide vahel" saavutamist. </w:t>
      </w:r>
    </w:p>
    <w:p w14:paraId="3240D863" w14:textId="77777777" w:rsidR="00FC1D76" w:rsidRPr="00F55D54" w:rsidRDefault="00FC1D76" w:rsidP="00F55D54">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58487870" w14:textId="7BC999AD" w:rsidR="002A7DDA" w:rsidRPr="00F55D54" w:rsidRDefault="002A7DDA" w:rsidP="00F55D54">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r w:rsidRPr="00F55D54">
        <w:rPr>
          <w:rFonts w:ascii="Times New Roman" w:eastAsia="Calibri" w:hAnsi="Times New Roman" w:cs="Times New Roman"/>
          <w:color w:val="202020"/>
          <w:kern w:val="0"/>
          <w:sz w:val="24"/>
          <w:szCs w:val="24"/>
          <w:shd w:val="clear" w:color="auto" w:fill="FFFFFF"/>
          <w:lang w:eastAsia="et-EE"/>
          <w14:ligatures w14:val="none"/>
        </w:rPr>
        <w:t>Punktiga 26 lisatakse tasulise kutseõppe rakendussätted. Oluline on kehtestada, et paragrahvis 47</w:t>
      </w:r>
      <w:r w:rsidRPr="00F55D54">
        <w:rPr>
          <w:rFonts w:ascii="Times New Roman" w:eastAsia="Calibri" w:hAnsi="Times New Roman" w:cs="Times New Roman"/>
          <w:color w:val="202020"/>
          <w:kern w:val="0"/>
          <w:sz w:val="24"/>
          <w:szCs w:val="24"/>
          <w:shd w:val="clear" w:color="auto" w:fill="FFFFFF"/>
          <w:vertAlign w:val="superscript"/>
          <w:lang w:eastAsia="et-EE"/>
          <w14:ligatures w14:val="none"/>
        </w:rPr>
        <w:t>1</w:t>
      </w:r>
      <w:r w:rsidRPr="00F55D54">
        <w:rPr>
          <w:rFonts w:ascii="Times New Roman" w:eastAsia="Calibri" w:hAnsi="Times New Roman" w:cs="Times New Roman"/>
          <w:color w:val="202020"/>
          <w:kern w:val="0"/>
          <w:sz w:val="24"/>
          <w:szCs w:val="24"/>
          <w:shd w:val="clear" w:color="auto" w:fill="FFFFFF"/>
          <w:lang w:eastAsia="et-EE"/>
          <w14:ligatures w14:val="none"/>
        </w:rPr>
        <w:t xml:space="preserve"> ette nähtud regulatsioon  hakkab kehtima </w:t>
      </w:r>
      <w:r w:rsidRPr="00F55D54">
        <w:rPr>
          <w:rFonts w:ascii="Times New Roman" w:eastAsia="Calibri" w:hAnsi="Times New Roman" w:cs="Times New Roman"/>
          <w:color w:val="202020"/>
          <w:sz w:val="24"/>
          <w:szCs w:val="24"/>
          <w:shd w:val="clear" w:color="auto" w:fill="FFFFFF"/>
        </w:rPr>
        <w:t>alates 1. septembrist 2025</w:t>
      </w:r>
      <w:r w:rsidR="009D587F" w:rsidRPr="00F55D54">
        <w:rPr>
          <w:rFonts w:ascii="Times New Roman" w:eastAsia="Calibri" w:hAnsi="Times New Roman" w:cs="Times New Roman"/>
          <w:color w:val="202020"/>
          <w:sz w:val="24"/>
          <w:szCs w:val="24"/>
          <w:shd w:val="clear" w:color="auto" w:fill="FFFFFF"/>
        </w:rPr>
        <w:t>. a</w:t>
      </w:r>
      <w:r w:rsidRPr="00F55D54">
        <w:rPr>
          <w:rFonts w:ascii="Times New Roman" w:eastAsia="Calibri" w:hAnsi="Times New Roman" w:cs="Times New Roman"/>
          <w:color w:val="202020"/>
          <w:sz w:val="24"/>
          <w:szCs w:val="24"/>
          <w:shd w:val="clear" w:color="auto" w:fill="FFFFFF"/>
        </w:rPr>
        <w:t xml:space="preserve"> algaval õppeaastal õpinguid alustavatele õpilasele. Eelnev periood, mille jooksul katkestamisi arvestatakse § 47</w:t>
      </w:r>
      <w:r w:rsidRPr="00F55D54">
        <w:rPr>
          <w:rFonts w:ascii="Times New Roman" w:eastAsia="Calibri" w:hAnsi="Times New Roman" w:cs="Times New Roman"/>
          <w:color w:val="202020"/>
          <w:sz w:val="24"/>
          <w:szCs w:val="24"/>
          <w:shd w:val="clear" w:color="auto" w:fill="FFFFFF"/>
          <w:vertAlign w:val="superscript"/>
        </w:rPr>
        <w:t>1</w:t>
      </w:r>
      <w:r w:rsidRPr="00F55D54">
        <w:rPr>
          <w:rFonts w:ascii="Times New Roman" w:eastAsia="Calibri" w:hAnsi="Times New Roman" w:cs="Times New Roman"/>
          <w:color w:val="202020"/>
          <w:sz w:val="24"/>
          <w:szCs w:val="24"/>
          <w:shd w:val="clear" w:color="auto" w:fill="FFFFFF"/>
        </w:rPr>
        <w:t xml:space="preserve"> lõike 1 punkti 4 aluse puhul on </w:t>
      </w:r>
      <w:r w:rsidRPr="00F55D54">
        <w:rPr>
          <w:rFonts w:ascii="Times New Roman" w:eastAsia="Calibri" w:hAnsi="Times New Roman" w:cs="Times New Roman"/>
          <w:color w:val="202020"/>
          <w:kern w:val="0"/>
          <w:sz w:val="24"/>
          <w:szCs w:val="24"/>
          <w:shd w:val="clear" w:color="auto" w:fill="FFFFFF"/>
          <w:lang w:eastAsia="et-EE"/>
          <w14:ligatures w14:val="none"/>
        </w:rPr>
        <w:t>kandideerimisele eelnev kümme aastat. Andmed millele tuginedes otsus tehakse, kas kandidaat on sel jooksul kaks korda katkestanud</w:t>
      </w:r>
      <w:r w:rsidR="00D81590" w:rsidRPr="00F55D54">
        <w:rPr>
          <w:rFonts w:ascii="Times New Roman" w:eastAsia="Calibri" w:hAnsi="Times New Roman" w:cs="Times New Roman"/>
          <w:color w:val="202020"/>
          <w:kern w:val="0"/>
          <w:sz w:val="24"/>
          <w:szCs w:val="24"/>
          <w:shd w:val="clear" w:color="auto" w:fill="FFFFFF"/>
          <w:lang w:eastAsia="et-EE"/>
          <w14:ligatures w14:val="none"/>
        </w:rPr>
        <w:t>,</w:t>
      </w:r>
      <w:r w:rsidRPr="00F55D54">
        <w:rPr>
          <w:rFonts w:ascii="Times New Roman" w:eastAsia="Calibri" w:hAnsi="Times New Roman" w:cs="Times New Roman"/>
          <w:color w:val="202020"/>
          <w:kern w:val="0"/>
          <w:sz w:val="24"/>
          <w:szCs w:val="24"/>
          <w:shd w:val="clear" w:color="auto" w:fill="FFFFFF"/>
          <w:lang w:eastAsia="et-EE"/>
          <w14:ligatures w14:val="none"/>
        </w:rPr>
        <w:t xml:space="preserve"> on </w:t>
      </w:r>
      <w:r w:rsidR="00D81590" w:rsidRPr="00F55D54">
        <w:rPr>
          <w:rFonts w:ascii="Times New Roman" w:eastAsia="Calibri" w:hAnsi="Times New Roman" w:cs="Times New Roman"/>
          <w:color w:val="202020"/>
          <w:kern w:val="0"/>
          <w:sz w:val="24"/>
          <w:szCs w:val="24"/>
          <w:shd w:val="clear" w:color="auto" w:fill="FFFFFF"/>
          <w:lang w:eastAsia="et-EE"/>
          <w14:ligatures w14:val="none"/>
        </w:rPr>
        <w:t>h</w:t>
      </w:r>
      <w:r w:rsidRPr="00F55D54">
        <w:rPr>
          <w:rFonts w:ascii="Times New Roman" w:eastAsia="Calibri" w:hAnsi="Times New Roman" w:cs="Times New Roman"/>
          <w:color w:val="202020"/>
          <w:kern w:val="0"/>
          <w:sz w:val="24"/>
          <w:szCs w:val="24"/>
          <w:shd w:val="clear" w:color="auto" w:fill="FFFFFF"/>
          <w:lang w:eastAsia="et-EE"/>
          <w14:ligatures w14:val="none"/>
        </w:rPr>
        <w:t>ariduse infosüsteemi</w:t>
      </w:r>
      <w:r w:rsidR="00D81590" w:rsidRPr="00F55D54">
        <w:rPr>
          <w:rFonts w:ascii="Times New Roman" w:eastAsia="Calibri" w:hAnsi="Times New Roman" w:cs="Times New Roman"/>
          <w:color w:val="202020"/>
          <w:kern w:val="0"/>
          <w:sz w:val="24"/>
          <w:szCs w:val="24"/>
          <w:shd w:val="clear" w:color="auto" w:fill="FFFFFF"/>
          <w:lang w:eastAsia="et-EE"/>
          <w14:ligatures w14:val="none"/>
        </w:rPr>
        <w:t xml:space="preserve"> andmed</w:t>
      </w:r>
      <w:r w:rsidRPr="00F55D54">
        <w:rPr>
          <w:rFonts w:ascii="Times New Roman" w:eastAsia="Calibri" w:hAnsi="Times New Roman" w:cs="Times New Roman"/>
          <w:color w:val="202020"/>
          <w:kern w:val="0"/>
          <w:sz w:val="24"/>
          <w:szCs w:val="24"/>
          <w:shd w:val="clear" w:color="auto" w:fill="FFFFFF"/>
          <w:lang w:eastAsia="et-EE"/>
          <w14:ligatures w14:val="none"/>
        </w:rPr>
        <w:t>.</w:t>
      </w:r>
      <w:r w:rsidR="00D81590" w:rsidRPr="00F55D54">
        <w:rPr>
          <w:rFonts w:ascii="Times New Roman" w:eastAsia="Calibri" w:hAnsi="Times New Roman" w:cs="Times New Roman"/>
          <w:color w:val="202020"/>
          <w:kern w:val="0"/>
          <w:sz w:val="24"/>
          <w:szCs w:val="24"/>
          <w:shd w:val="clear" w:color="auto" w:fill="FFFFFF"/>
          <w:lang w:eastAsia="et-EE"/>
          <w14:ligatures w14:val="none"/>
        </w:rPr>
        <w:t xml:space="preserve"> Katkestamiseks loetakse, kui õpilane on nimekirjast välja arvatud  hiljem kui 30 päeva pärast õppeperioodi algust. </w:t>
      </w:r>
    </w:p>
    <w:p w14:paraId="3F1131B0" w14:textId="77777777" w:rsidR="00FC1D76" w:rsidRPr="00F55D54" w:rsidRDefault="00FC1D76" w:rsidP="00F55D54">
      <w:pPr>
        <w:spacing w:after="0" w:line="240" w:lineRule="auto"/>
        <w:jc w:val="both"/>
        <w:rPr>
          <w:rFonts w:ascii="Times New Roman" w:eastAsia="Calibri" w:hAnsi="Times New Roman" w:cs="Times New Roman"/>
          <w:color w:val="202020"/>
          <w:sz w:val="24"/>
          <w:szCs w:val="24"/>
          <w:lang w:eastAsia="et-EE"/>
        </w:rPr>
      </w:pPr>
    </w:p>
    <w:p w14:paraId="374C1DBD" w14:textId="6996BE2E" w:rsidR="002A7DDA" w:rsidRPr="00F55D54" w:rsidRDefault="00D81590" w:rsidP="00F55D54">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r w:rsidRPr="00F55D54">
        <w:rPr>
          <w:rFonts w:ascii="Times New Roman" w:eastAsia="Calibri" w:hAnsi="Times New Roman" w:cs="Times New Roman"/>
          <w:color w:val="202020"/>
          <w:kern w:val="0"/>
          <w:sz w:val="24"/>
          <w:szCs w:val="24"/>
          <w:shd w:val="clear" w:color="auto" w:fill="FFFFFF"/>
          <w:lang w:eastAsia="et-EE"/>
          <w14:ligatures w14:val="none"/>
        </w:rPr>
        <w:t xml:space="preserve">Oluline on kehtestada, et </w:t>
      </w:r>
      <w:r w:rsidR="002A7DDA" w:rsidRPr="00F55D54">
        <w:rPr>
          <w:rFonts w:ascii="Times New Roman" w:eastAsia="Calibri" w:hAnsi="Times New Roman" w:cs="Times New Roman"/>
          <w:color w:val="202020"/>
          <w:kern w:val="0"/>
          <w:sz w:val="24"/>
          <w:szCs w:val="24"/>
          <w:shd w:val="clear" w:color="auto" w:fill="FFFFFF"/>
          <w:lang w:eastAsia="et-EE"/>
          <w14:ligatures w14:val="none"/>
        </w:rPr>
        <w:t xml:space="preserve">tasulise või tasuta õppekoha kindlaks määramisel lähtutakse koolituskohale vastuvõtmise </w:t>
      </w:r>
      <w:r w:rsidRPr="00F55D54">
        <w:rPr>
          <w:rFonts w:ascii="Times New Roman" w:eastAsia="Calibri" w:hAnsi="Times New Roman" w:cs="Times New Roman"/>
          <w:color w:val="202020"/>
          <w:kern w:val="0"/>
          <w:sz w:val="24"/>
          <w:szCs w:val="24"/>
          <w:shd w:val="clear" w:color="auto" w:fill="FFFFFF"/>
          <w:lang w:eastAsia="et-EE"/>
          <w14:ligatures w14:val="none"/>
        </w:rPr>
        <w:t xml:space="preserve"> protsessis</w:t>
      </w:r>
      <w:r w:rsidR="002A7DDA" w:rsidRPr="00F55D54">
        <w:rPr>
          <w:rFonts w:ascii="Times New Roman" w:eastAsia="Calibri" w:hAnsi="Times New Roman" w:cs="Times New Roman"/>
          <w:color w:val="202020"/>
          <w:kern w:val="0"/>
          <w:sz w:val="24"/>
          <w:szCs w:val="24"/>
          <w:shd w:val="clear" w:color="auto" w:fill="FFFFFF"/>
          <w:lang w:eastAsia="et-EE"/>
          <w14:ligatures w14:val="none"/>
        </w:rPr>
        <w:t xml:space="preserve"> kättesaadavatest andmetest</w:t>
      </w:r>
      <w:r w:rsidRPr="00F55D54">
        <w:rPr>
          <w:rFonts w:ascii="Times New Roman" w:eastAsia="Calibri" w:hAnsi="Times New Roman" w:cs="Times New Roman"/>
          <w:color w:val="202020"/>
          <w:kern w:val="0"/>
          <w:sz w:val="24"/>
          <w:szCs w:val="24"/>
          <w:shd w:val="clear" w:color="auto" w:fill="FFFFFF"/>
          <w:lang w:eastAsia="et-EE"/>
          <w14:ligatures w14:val="none"/>
        </w:rPr>
        <w:t xml:space="preserve">. Koolil puudub kohustus järgnevatel aastatel kontrollida, aluste esinemist. Tasulisse õppesse vastuvõtmisel eeldatakse, et õpe on tasuline kogu õppekava ulatuses. Vaid seaduses toodud erandjuhtudel on võimalik liikuda tasuliselt õppekohalt tasuta </w:t>
      </w:r>
      <w:r w:rsidR="009D587F" w:rsidRPr="00F55D54">
        <w:rPr>
          <w:rFonts w:ascii="Times New Roman" w:eastAsia="Calibri" w:hAnsi="Times New Roman" w:cs="Times New Roman"/>
          <w:color w:val="202020"/>
          <w:kern w:val="0"/>
          <w:sz w:val="24"/>
          <w:szCs w:val="24"/>
          <w:shd w:val="clear" w:color="auto" w:fill="FFFFFF"/>
          <w:lang w:eastAsia="et-EE"/>
          <w14:ligatures w14:val="none"/>
        </w:rPr>
        <w:t>õppe</w:t>
      </w:r>
      <w:r w:rsidRPr="00F55D54">
        <w:rPr>
          <w:rFonts w:ascii="Times New Roman" w:eastAsia="Calibri" w:hAnsi="Times New Roman" w:cs="Times New Roman"/>
          <w:color w:val="202020"/>
          <w:kern w:val="0"/>
          <w:sz w:val="24"/>
          <w:szCs w:val="24"/>
          <w:shd w:val="clear" w:color="auto" w:fill="FFFFFF"/>
          <w:lang w:eastAsia="et-EE"/>
          <w14:ligatures w14:val="none"/>
        </w:rPr>
        <w:t xml:space="preserve">kohale. </w:t>
      </w:r>
    </w:p>
    <w:p w14:paraId="53D50A62" w14:textId="7E1DA60F" w:rsidR="002A7DDA" w:rsidRPr="00F55D54" w:rsidRDefault="002A7DDA" w:rsidP="00F55D54">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5436C95E" w14:textId="417EB8C7" w:rsidR="00CD6448" w:rsidRPr="00F55D54" w:rsidRDefault="00C67EC2" w:rsidP="00F55D54">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r w:rsidRPr="00F55D54">
        <w:rPr>
          <w:rFonts w:ascii="Times New Roman" w:eastAsia="Calibri" w:hAnsi="Times New Roman" w:cs="Times New Roman"/>
          <w:b/>
          <w:color w:val="202020"/>
          <w:kern w:val="0"/>
          <w:sz w:val="24"/>
          <w:szCs w:val="24"/>
          <w:shd w:val="clear" w:color="auto" w:fill="FFFFFF"/>
          <w:lang w:eastAsia="et-EE"/>
          <w14:ligatures w14:val="none"/>
        </w:rPr>
        <w:t>Paragrahv 4</w:t>
      </w:r>
      <w:r w:rsidRPr="00F55D54">
        <w:rPr>
          <w:rFonts w:ascii="Times New Roman" w:eastAsia="Calibri" w:hAnsi="Times New Roman" w:cs="Times New Roman"/>
          <w:color w:val="202020"/>
          <w:kern w:val="0"/>
          <w:sz w:val="24"/>
          <w:szCs w:val="24"/>
          <w:shd w:val="clear" w:color="auto" w:fill="FFFFFF"/>
          <w:lang w:eastAsia="et-EE"/>
          <w14:ligatures w14:val="none"/>
        </w:rPr>
        <w:t xml:space="preserve"> – kõrgharidusseaduse muutmine.</w:t>
      </w:r>
    </w:p>
    <w:p w14:paraId="398DCFFD" w14:textId="77777777" w:rsidR="00FC1D76" w:rsidRPr="00F55D54" w:rsidRDefault="00FC1D76" w:rsidP="00F55D54">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7C8B2736" w14:textId="299AFC5C" w:rsidR="00C67EC2" w:rsidRDefault="00C67EC2" w:rsidP="00F55D54">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r w:rsidRPr="00F55D54">
        <w:rPr>
          <w:rFonts w:ascii="Times New Roman" w:eastAsia="Calibri" w:hAnsi="Times New Roman" w:cs="Times New Roman"/>
          <w:color w:val="202020"/>
          <w:kern w:val="0"/>
          <w:sz w:val="24"/>
          <w:szCs w:val="24"/>
          <w:shd w:val="clear" w:color="auto" w:fill="FFFFFF"/>
          <w:lang w:eastAsia="et-EE"/>
          <w14:ligatures w14:val="none"/>
        </w:rPr>
        <w:t>Punktiga 1 nähakse kõrgharidusseaduse redaktsioonis RT I, 11.03.2023, 54 ette muudatus</w:t>
      </w:r>
      <w:r w:rsidR="00F120AF" w:rsidRPr="00F55D54">
        <w:rPr>
          <w:rFonts w:ascii="Times New Roman" w:eastAsia="Calibri" w:hAnsi="Times New Roman" w:cs="Times New Roman"/>
          <w:color w:val="202020"/>
          <w:kern w:val="0"/>
          <w:sz w:val="24"/>
          <w:szCs w:val="24"/>
          <w:shd w:val="clear" w:color="auto" w:fill="FFFFFF"/>
          <w:lang w:eastAsia="et-EE"/>
          <w14:ligatures w14:val="none"/>
        </w:rPr>
        <w:t>, millega nähakse ette, et üliõpilaselt on õigus nõuda õppekulude hüvitamist, kui kandideerides kõrghariduse</w:t>
      </w:r>
      <w:r w:rsidR="00F120AF" w:rsidRPr="00F55D54">
        <w:rPr>
          <w:rFonts w:ascii="Times New Roman" w:eastAsia="Times New Roman" w:hAnsi="Times New Roman" w:cs="Times New Roman"/>
          <w:color w:val="000000"/>
          <w:sz w:val="24"/>
          <w:szCs w:val="24"/>
        </w:rPr>
        <w:t xml:space="preserve"> e</w:t>
      </w:r>
      <w:r w:rsidR="00F120AF" w:rsidRPr="00F55D54">
        <w:rPr>
          <w:rFonts w:ascii="Times New Roman" w:hAnsi="Times New Roman" w:cs="Times New Roman"/>
          <w:color w:val="202020"/>
          <w:sz w:val="24"/>
          <w:szCs w:val="24"/>
          <w:shd w:val="clear" w:color="auto" w:fill="FFFFFF"/>
        </w:rPr>
        <w:t>simesele või teisele õppeastmele</w:t>
      </w:r>
      <w:r w:rsidR="00F120AF" w:rsidRPr="00F55D54">
        <w:rPr>
          <w:rFonts w:ascii="Times New Roman" w:eastAsia="Calibri" w:hAnsi="Times New Roman" w:cs="Times New Roman"/>
          <w:color w:val="202020"/>
          <w:kern w:val="0"/>
          <w:sz w:val="24"/>
          <w:szCs w:val="24"/>
          <w:shd w:val="clear" w:color="auto" w:fill="FFFFFF"/>
          <w:lang w:eastAsia="et-EE"/>
          <w14:ligatures w14:val="none"/>
        </w:rPr>
        <w:t xml:space="preserve"> on kandidaat juba vastu võetud tasuta  keskhariduse järgses kutseõppe tasemeõppe koolituskohale. </w:t>
      </w:r>
    </w:p>
    <w:p w14:paraId="46313CC4" w14:textId="77777777" w:rsidR="007B1D70" w:rsidRPr="00F55D54" w:rsidRDefault="007B1D70" w:rsidP="00F55D54">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4D1A8157" w14:textId="6F5DB9E8" w:rsidR="00CA657E" w:rsidRPr="00F55D54" w:rsidRDefault="00CA657E" w:rsidP="00F55D54">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r w:rsidRPr="00F55D54">
        <w:rPr>
          <w:rFonts w:ascii="Times New Roman" w:eastAsia="Calibri" w:hAnsi="Times New Roman" w:cs="Times New Roman"/>
          <w:color w:val="202020"/>
          <w:kern w:val="0"/>
          <w:sz w:val="24"/>
          <w:szCs w:val="24"/>
          <w:shd w:val="clear" w:color="auto" w:fill="FFFFFF"/>
          <w:lang w:eastAsia="et-EE"/>
          <w14:ligatures w14:val="none"/>
        </w:rPr>
        <w:t xml:space="preserve">Punkti 2 muudatus tuleneb kokkuleppest kõrgkoolidega ja ühetaolisest tõlgendusest, et integreeritud õpe loetakse nii õppe alustamise kui lõpetamise mõttes võrdseks teise astme ehk magistriõppega. </w:t>
      </w:r>
    </w:p>
    <w:p w14:paraId="793F381C" w14:textId="77777777" w:rsidR="007B1D70" w:rsidRDefault="007B1D70" w:rsidP="00F55D54">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32BB4D64" w14:textId="69F50EA1" w:rsidR="00F120AF" w:rsidRPr="00F55D54" w:rsidRDefault="00F120AF" w:rsidP="00F55D54">
      <w:pPr>
        <w:spacing w:after="0" w:line="240" w:lineRule="auto"/>
        <w:jc w:val="both"/>
        <w:rPr>
          <w:rFonts w:ascii="Times New Roman" w:eastAsia="Calibri" w:hAnsi="Times New Roman" w:cs="Times New Roman"/>
          <w:color w:val="202020"/>
          <w:sz w:val="24"/>
          <w:szCs w:val="24"/>
          <w:lang w:eastAsia="et-EE"/>
        </w:rPr>
      </w:pPr>
      <w:r w:rsidRPr="00F55D54">
        <w:rPr>
          <w:rFonts w:ascii="Times New Roman" w:eastAsia="Calibri" w:hAnsi="Times New Roman" w:cs="Times New Roman"/>
          <w:color w:val="202020"/>
          <w:kern w:val="0"/>
          <w:sz w:val="24"/>
          <w:szCs w:val="24"/>
          <w:shd w:val="clear" w:color="auto" w:fill="FFFFFF"/>
          <w:lang w:eastAsia="et-EE"/>
          <w14:ligatures w14:val="none"/>
        </w:rPr>
        <w:t xml:space="preserve">Punktis </w:t>
      </w:r>
      <w:r w:rsidR="00CA657E" w:rsidRPr="00F55D54">
        <w:rPr>
          <w:rFonts w:ascii="Times New Roman" w:eastAsia="Calibri" w:hAnsi="Times New Roman" w:cs="Times New Roman"/>
          <w:color w:val="202020"/>
          <w:kern w:val="0"/>
          <w:sz w:val="24"/>
          <w:szCs w:val="24"/>
          <w:shd w:val="clear" w:color="auto" w:fill="FFFFFF"/>
          <w:lang w:eastAsia="et-EE"/>
          <w14:ligatures w14:val="none"/>
        </w:rPr>
        <w:t>3</w:t>
      </w:r>
      <w:r w:rsidRPr="00F55D54">
        <w:rPr>
          <w:rFonts w:ascii="Times New Roman" w:eastAsia="Calibri" w:hAnsi="Times New Roman" w:cs="Times New Roman"/>
          <w:color w:val="202020"/>
          <w:kern w:val="0"/>
          <w:sz w:val="24"/>
          <w:szCs w:val="24"/>
          <w:shd w:val="clear" w:color="auto" w:fill="FFFFFF"/>
          <w:lang w:eastAsia="et-EE"/>
          <w14:ligatures w14:val="none"/>
        </w:rPr>
        <w:t xml:space="preserve"> nähakse sama õppekulude hüvitamise ehk tasu võtmise alus kogu õppekava ulatuses </w:t>
      </w:r>
      <w:r w:rsidR="00CA657E" w:rsidRPr="00F55D54">
        <w:rPr>
          <w:rFonts w:ascii="Times New Roman" w:eastAsia="Calibri" w:hAnsi="Times New Roman" w:cs="Times New Roman"/>
          <w:color w:val="202020"/>
          <w:kern w:val="0"/>
          <w:sz w:val="24"/>
          <w:szCs w:val="24"/>
          <w:shd w:val="clear" w:color="auto" w:fill="FFFFFF"/>
          <w:lang w:eastAsia="et-EE"/>
          <w14:ligatures w14:val="none"/>
        </w:rPr>
        <w:t xml:space="preserve">sarnaselt punktis 1 ette nähtud muudatusega </w:t>
      </w:r>
      <w:r w:rsidRPr="00F55D54">
        <w:rPr>
          <w:rFonts w:ascii="Times New Roman" w:eastAsia="Calibri" w:hAnsi="Times New Roman" w:cs="Times New Roman"/>
          <w:color w:val="202020"/>
          <w:kern w:val="0"/>
          <w:sz w:val="24"/>
          <w:szCs w:val="24"/>
          <w:shd w:val="clear" w:color="auto" w:fill="FFFFFF"/>
          <w:lang w:eastAsia="et-EE"/>
          <w14:ligatures w14:val="none"/>
        </w:rPr>
        <w:t xml:space="preserve">ka kõrghariduse kolmanda astme </w:t>
      </w:r>
      <w:r w:rsidR="00CA657E" w:rsidRPr="00F55D54">
        <w:rPr>
          <w:rFonts w:ascii="Times New Roman" w:eastAsia="Calibri" w:hAnsi="Times New Roman" w:cs="Times New Roman"/>
          <w:color w:val="202020"/>
          <w:kern w:val="0"/>
          <w:sz w:val="24"/>
          <w:szCs w:val="24"/>
          <w:shd w:val="clear" w:color="auto" w:fill="FFFFFF"/>
          <w:lang w:eastAsia="et-EE"/>
          <w14:ligatures w14:val="none"/>
        </w:rPr>
        <w:t>(doktoriõppe)</w:t>
      </w:r>
      <w:r w:rsidRPr="00F55D54">
        <w:rPr>
          <w:rFonts w:ascii="Times New Roman" w:eastAsia="Calibri" w:hAnsi="Times New Roman" w:cs="Times New Roman"/>
          <w:color w:val="202020"/>
          <w:kern w:val="0"/>
          <w:sz w:val="24"/>
          <w:szCs w:val="24"/>
          <w:shd w:val="clear" w:color="auto" w:fill="FFFFFF"/>
          <w:lang w:eastAsia="et-EE"/>
          <w14:ligatures w14:val="none"/>
        </w:rPr>
        <w:t xml:space="preserve"> üliõpilaselt.</w:t>
      </w:r>
    </w:p>
    <w:bookmarkEnd w:id="22"/>
    <w:p w14:paraId="262006D9" w14:textId="77777777" w:rsidR="007B1D70" w:rsidRDefault="007B1D70" w:rsidP="00F55D54">
      <w:pPr>
        <w:spacing w:after="0" w:line="240" w:lineRule="auto"/>
        <w:jc w:val="both"/>
        <w:rPr>
          <w:rFonts w:ascii="Times New Roman" w:eastAsia="Times New Roman" w:hAnsi="Times New Roman" w:cs="Times New Roman"/>
          <w:b/>
          <w:kern w:val="0"/>
          <w:sz w:val="24"/>
          <w:szCs w:val="24"/>
          <w:lang w:eastAsia="et-EE"/>
          <w14:ligatures w14:val="none"/>
        </w:rPr>
      </w:pPr>
    </w:p>
    <w:p w14:paraId="38AF8B25" w14:textId="09589385" w:rsidR="00AB73A8" w:rsidRPr="00F55D54" w:rsidRDefault="00AB73A8" w:rsidP="00F55D54">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b/>
          <w:kern w:val="0"/>
          <w:sz w:val="24"/>
          <w:szCs w:val="24"/>
          <w:lang w:eastAsia="et-EE"/>
          <w14:ligatures w14:val="none"/>
        </w:rPr>
        <w:t xml:space="preserve">Paragrahv </w:t>
      </w:r>
      <w:r w:rsidR="2C6E0B21" w:rsidRPr="00F55D54">
        <w:rPr>
          <w:rFonts w:ascii="Times New Roman" w:eastAsia="Times New Roman" w:hAnsi="Times New Roman" w:cs="Times New Roman"/>
          <w:b/>
          <w:bCs/>
          <w:kern w:val="0"/>
          <w:sz w:val="24"/>
          <w:szCs w:val="24"/>
          <w:lang w:eastAsia="et-EE"/>
          <w14:ligatures w14:val="none"/>
        </w:rPr>
        <w:t>5</w:t>
      </w:r>
      <w:r w:rsidRPr="00F55D54">
        <w:rPr>
          <w:rFonts w:ascii="Times New Roman" w:eastAsia="Times New Roman" w:hAnsi="Times New Roman" w:cs="Times New Roman"/>
          <w:b/>
          <w:kern w:val="0"/>
          <w:sz w:val="24"/>
          <w:szCs w:val="24"/>
          <w:lang w:eastAsia="et-EE"/>
          <w14:ligatures w14:val="none"/>
        </w:rPr>
        <w:t xml:space="preserve"> </w:t>
      </w:r>
      <w:r w:rsidRPr="00F55D54">
        <w:rPr>
          <w:rFonts w:ascii="Times New Roman" w:eastAsia="Times New Roman" w:hAnsi="Times New Roman" w:cs="Times New Roman"/>
          <w:kern w:val="0"/>
          <w:sz w:val="24"/>
          <w:szCs w:val="24"/>
          <w:lang w:eastAsia="et-EE"/>
          <w14:ligatures w14:val="none"/>
        </w:rPr>
        <w:t>– põhikooli- ja gümnaasiumiseaduse muutmine.</w:t>
      </w:r>
    </w:p>
    <w:p w14:paraId="536DB26E" w14:textId="77777777" w:rsidR="00AB73A8" w:rsidRPr="00F55D54" w:rsidRDefault="00AB73A8" w:rsidP="00F55D54">
      <w:pPr>
        <w:spacing w:after="0" w:line="240" w:lineRule="auto"/>
        <w:jc w:val="both"/>
        <w:rPr>
          <w:rFonts w:ascii="Times New Roman" w:eastAsia="Times New Roman" w:hAnsi="Times New Roman" w:cs="Times New Roman"/>
          <w:color w:val="202020"/>
          <w:kern w:val="0"/>
          <w:sz w:val="24"/>
          <w:szCs w:val="24"/>
          <w:lang w:eastAsia="et-EE"/>
          <w14:ligatures w14:val="none"/>
        </w:rPr>
      </w:pPr>
    </w:p>
    <w:p w14:paraId="79670143" w14:textId="62E97B43" w:rsidR="00CD6448" w:rsidRPr="00F55D54" w:rsidRDefault="00971A52" w:rsidP="00F55D54">
      <w:pPr>
        <w:spacing w:after="0" w:line="240" w:lineRule="auto"/>
        <w:jc w:val="both"/>
        <w:rPr>
          <w:rFonts w:ascii="Times New Roman" w:eastAsia="Times New Roman" w:hAnsi="Times New Roman" w:cs="Times New Roman"/>
          <w:color w:val="202020"/>
          <w:kern w:val="0"/>
          <w:sz w:val="24"/>
          <w:szCs w:val="24"/>
          <w:lang w:eastAsia="et-EE"/>
          <w14:ligatures w14:val="none"/>
        </w:rPr>
      </w:pPr>
      <w:r w:rsidRPr="00F55D54">
        <w:rPr>
          <w:rFonts w:ascii="Times New Roman" w:eastAsia="Times New Roman" w:hAnsi="Times New Roman" w:cs="Times New Roman"/>
          <w:color w:val="202020"/>
          <w:kern w:val="0"/>
          <w:sz w:val="24"/>
          <w:szCs w:val="24"/>
          <w:lang w:eastAsia="et-EE"/>
          <w14:ligatures w14:val="none"/>
        </w:rPr>
        <w:t>Punktiga 1 muudetakse seaduse § 2 lõike 1 sõnastust. Sõna „koolikohustuse“ asendatakse sõnaga „õppimiskohustuse“</w:t>
      </w:r>
      <w:r w:rsidRPr="00F55D54">
        <w:rPr>
          <w:rFonts w:ascii="Times New Roman" w:eastAsia="Times New Roman" w:hAnsi="Times New Roman" w:cs="Times New Roman"/>
          <w:kern w:val="0"/>
          <w:sz w:val="24"/>
          <w:szCs w:val="24"/>
          <w:lang w:eastAsia="et-EE"/>
          <w14:ligatures w14:val="none"/>
        </w:rPr>
        <w:t xml:space="preserve">. </w:t>
      </w:r>
    </w:p>
    <w:p w14:paraId="307E498E" w14:textId="77777777" w:rsidR="00734539" w:rsidRPr="00F55D54" w:rsidRDefault="00734539" w:rsidP="00F55D54">
      <w:pPr>
        <w:spacing w:after="0" w:line="240" w:lineRule="auto"/>
        <w:jc w:val="both"/>
        <w:rPr>
          <w:rFonts w:ascii="Times New Roman" w:eastAsia="Times New Roman" w:hAnsi="Times New Roman" w:cs="Times New Roman"/>
          <w:color w:val="202020"/>
          <w:kern w:val="0"/>
          <w:sz w:val="24"/>
          <w:szCs w:val="24"/>
          <w:lang w:eastAsia="et-EE"/>
          <w14:ligatures w14:val="none"/>
        </w:rPr>
      </w:pPr>
    </w:p>
    <w:p w14:paraId="4AB814D3" w14:textId="4D56D067" w:rsidR="00734539" w:rsidRPr="00F55D54" w:rsidRDefault="00734539" w:rsidP="00F55D54">
      <w:pPr>
        <w:spacing w:after="0" w:line="240" w:lineRule="auto"/>
        <w:jc w:val="both"/>
        <w:rPr>
          <w:rFonts w:ascii="Times New Roman" w:eastAsia="Times New Roman" w:hAnsi="Times New Roman" w:cs="Times New Roman"/>
          <w:color w:val="202020"/>
          <w:kern w:val="0"/>
          <w:sz w:val="24"/>
          <w:szCs w:val="24"/>
          <w:lang w:eastAsia="et-EE"/>
          <w14:ligatures w14:val="none"/>
        </w:rPr>
      </w:pPr>
      <w:r w:rsidRPr="00F55D54">
        <w:rPr>
          <w:rFonts w:ascii="Times New Roman" w:eastAsia="Times New Roman" w:hAnsi="Times New Roman" w:cs="Times New Roman"/>
          <w:color w:val="202020"/>
          <w:kern w:val="0"/>
          <w:sz w:val="24"/>
          <w:szCs w:val="24"/>
          <w:lang w:eastAsia="et-EE"/>
          <w14:ligatures w14:val="none"/>
        </w:rPr>
        <w:t>Punktiga 2 muudetakse seaduse § 7 lõike 2 sõnastust. Senises sõnastuses asendatakse sõna „koolikohustuse“ sõnaga „õppimiskohustuse“ ning sõna „koolikohustuslikele“ sõnaga „õppimiskohustuslikele“</w:t>
      </w:r>
      <w:r w:rsidR="006F44BF" w:rsidRPr="00F55D54">
        <w:rPr>
          <w:rFonts w:ascii="Times New Roman" w:eastAsia="Times New Roman" w:hAnsi="Times New Roman" w:cs="Times New Roman"/>
          <w:color w:val="202020"/>
          <w:kern w:val="0"/>
          <w:sz w:val="24"/>
          <w:szCs w:val="24"/>
          <w:lang w:eastAsia="et-EE"/>
          <w14:ligatures w14:val="none"/>
        </w:rPr>
        <w:t xml:space="preserve">. </w:t>
      </w:r>
    </w:p>
    <w:p w14:paraId="50201860" w14:textId="77777777" w:rsidR="00422F7C" w:rsidRPr="00F55D54" w:rsidRDefault="00422F7C" w:rsidP="00F55D54">
      <w:pPr>
        <w:spacing w:after="0" w:line="240" w:lineRule="auto"/>
        <w:jc w:val="both"/>
        <w:rPr>
          <w:rFonts w:ascii="Times New Roman" w:eastAsia="Times New Roman" w:hAnsi="Times New Roman" w:cs="Times New Roman"/>
          <w:color w:val="202020"/>
          <w:kern w:val="0"/>
          <w:sz w:val="24"/>
          <w:szCs w:val="24"/>
          <w:lang w:eastAsia="et-EE"/>
          <w14:ligatures w14:val="none"/>
        </w:rPr>
      </w:pPr>
    </w:p>
    <w:p w14:paraId="20E7CF72" w14:textId="0D9659C1" w:rsidR="00102018" w:rsidRPr="00102018" w:rsidRDefault="00422F7C" w:rsidP="002415BC">
      <w:pPr>
        <w:spacing w:after="0" w:line="240" w:lineRule="auto"/>
        <w:jc w:val="both"/>
        <w:rPr>
          <w:rFonts w:ascii="Times New Roman" w:eastAsia="Times New Roman" w:hAnsi="Times New Roman" w:cs="Times New Roman"/>
          <w:bCs/>
          <w:color w:val="000000"/>
          <w:kern w:val="0"/>
          <w:sz w:val="24"/>
          <w:szCs w:val="24"/>
          <w:lang w:eastAsia="et-EE"/>
          <w14:ligatures w14:val="none"/>
        </w:rPr>
      </w:pPr>
      <w:r w:rsidRPr="00F55D54">
        <w:rPr>
          <w:rFonts w:ascii="Times New Roman" w:eastAsia="Times New Roman" w:hAnsi="Times New Roman" w:cs="Times New Roman"/>
          <w:bCs/>
          <w:color w:val="000000"/>
          <w:kern w:val="0"/>
          <w:sz w:val="24"/>
          <w:szCs w:val="24"/>
          <w:lang w:eastAsia="et-EE"/>
          <w14:ligatures w14:val="none"/>
        </w:rPr>
        <w:t>Punktiga 3 täiendatakse paragrahvi 7 lõigetega 2</w:t>
      </w:r>
      <w:r w:rsidRPr="00F55D54">
        <w:rPr>
          <w:rFonts w:ascii="Times New Roman" w:eastAsia="Times New Roman" w:hAnsi="Times New Roman" w:cs="Times New Roman"/>
          <w:bCs/>
          <w:color w:val="000000"/>
          <w:kern w:val="0"/>
          <w:sz w:val="24"/>
          <w:szCs w:val="24"/>
          <w:vertAlign w:val="superscript"/>
          <w:lang w:eastAsia="et-EE"/>
          <w14:ligatures w14:val="none"/>
        </w:rPr>
        <w:t>1</w:t>
      </w:r>
      <w:r w:rsidRPr="00F55D54">
        <w:rPr>
          <w:rFonts w:ascii="Times New Roman" w:eastAsia="Times New Roman" w:hAnsi="Times New Roman" w:cs="Times New Roman"/>
          <w:bCs/>
          <w:color w:val="000000"/>
          <w:kern w:val="0"/>
          <w:sz w:val="24"/>
          <w:szCs w:val="24"/>
          <w:lang w:eastAsia="et-EE"/>
          <w14:ligatures w14:val="none"/>
        </w:rPr>
        <w:t xml:space="preserve"> ja 2</w:t>
      </w:r>
      <w:r w:rsidRPr="00F55D54">
        <w:rPr>
          <w:rFonts w:ascii="Times New Roman" w:eastAsia="Times New Roman" w:hAnsi="Times New Roman" w:cs="Times New Roman"/>
          <w:bCs/>
          <w:color w:val="000000"/>
          <w:kern w:val="0"/>
          <w:sz w:val="24"/>
          <w:szCs w:val="24"/>
          <w:vertAlign w:val="superscript"/>
          <w:lang w:eastAsia="et-EE"/>
          <w14:ligatures w14:val="none"/>
        </w:rPr>
        <w:t>2</w:t>
      </w:r>
      <w:r w:rsidRPr="00F55D54">
        <w:rPr>
          <w:rFonts w:ascii="Times New Roman" w:eastAsia="Times New Roman" w:hAnsi="Times New Roman" w:cs="Times New Roman"/>
          <w:bCs/>
          <w:color w:val="000000"/>
          <w:kern w:val="0"/>
          <w:sz w:val="24"/>
          <w:szCs w:val="24"/>
          <w:lang w:eastAsia="et-EE"/>
          <w14:ligatures w14:val="none"/>
        </w:rPr>
        <w:t xml:space="preserve"> järgmises sõnastuses ning sätestatakse</w:t>
      </w:r>
      <w:r w:rsidR="00102018">
        <w:rPr>
          <w:rFonts w:ascii="Times New Roman" w:eastAsia="Times New Roman" w:hAnsi="Times New Roman" w:cs="Times New Roman"/>
          <w:bCs/>
          <w:color w:val="000000"/>
          <w:kern w:val="0"/>
          <w:sz w:val="24"/>
          <w:szCs w:val="24"/>
          <w:lang w:eastAsia="et-EE"/>
          <w14:ligatures w14:val="none"/>
        </w:rPr>
        <w:t xml:space="preserve"> - </w:t>
      </w:r>
      <w:r w:rsidRPr="00F55D54">
        <w:rPr>
          <w:rFonts w:ascii="Times New Roman" w:eastAsia="Times New Roman" w:hAnsi="Times New Roman" w:cs="Times New Roman"/>
          <w:bCs/>
          <w:color w:val="000000"/>
          <w:kern w:val="0"/>
          <w:sz w:val="24"/>
          <w:szCs w:val="24"/>
          <w:lang w:eastAsia="et-EE"/>
          <w14:ligatures w14:val="none"/>
        </w:rPr>
        <w:t xml:space="preserve">  </w:t>
      </w:r>
      <w:r w:rsidR="00102018">
        <w:rPr>
          <w:rFonts w:ascii="Times New Roman" w:eastAsia="Times New Roman" w:hAnsi="Times New Roman" w:cs="Times New Roman"/>
          <w:i/>
          <w:iCs/>
          <w:color w:val="202020"/>
          <w:kern w:val="0"/>
          <w:sz w:val="24"/>
          <w:szCs w:val="24"/>
          <w:lang w:eastAsia="et-EE"/>
          <w14:ligatures w14:val="none"/>
        </w:rPr>
        <w:t>i</w:t>
      </w:r>
      <w:r w:rsidR="00102018" w:rsidRPr="00102018">
        <w:rPr>
          <w:rFonts w:ascii="Times New Roman" w:eastAsia="Times New Roman" w:hAnsi="Times New Roman" w:cs="Times New Roman"/>
          <w:i/>
          <w:iCs/>
          <w:color w:val="202020"/>
          <w:kern w:val="0"/>
          <w:sz w:val="24"/>
          <w:szCs w:val="24"/>
          <w:lang w:eastAsia="et-EE"/>
          <w14:ligatures w14:val="none"/>
        </w:rPr>
        <w:t>gale õppimiskohustuslikule isikule ning käesoleva seaduse § </w:t>
      </w:r>
      <w:r w:rsidR="00102018" w:rsidRPr="00102018">
        <w:rPr>
          <w:rFonts w:ascii="Times New Roman" w:eastAsia="Times New Roman" w:hAnsi="Times New Roman" w:cs="Times New Roman"/>
          <w:i/>
          <w:iCs/>
          <w:kern w:val="0"/>
          <w:sz w:val="24"/>
          <w:szCs w:val="24"/>
          <w:lang w:eastAsia="et-EE"/>
          <w14:ligatures w14:val="none"/>
        </w:rPr>
        <w:t xml:space="preserve">7 lõigetes 5 ja 6 nimetatud </w:t>
      </w:r>
      <w:r w:rsidR="00102018" w:rsidRPr="00102018">
        <w:rPr>
          <w:rFonts w:ascii="Times New Roman" w:eastAsia="Times New Roman" w:hAnsi="Times New Roman" w:cs="Times New Roman"/>
          <w:i/>
          <w:iCs/>
          <w:color w:val="202020"/>
          <w:kern w:val="0"/>
          <w:sz w:val="24"/>
          <w:szCs w:val="24"/>
          <w:lang w:eastAsia="et-EE"/>
          <w14:ligatures w14:val="none"/>
        </w:rPr>
        <w:t>isikutele põhihariduse omandamise võimaluse tagamiseks kehtestab valla- või linnavalitsus elukohajärgse munitsipaalkooli (edaspidi </w:t>
      </w:r>
      <w:r w:rsidR="00102018" w:rsidRPr="00102018">
        <w:rPr>
          <w:rFonts w:ascii="Times New Roman" w:eastAsia="Times New Roman" w:hAnsi="Times New Roman" w:cs="Times New Roman"/>
          <w:i/>
          <w:iCs/>
          <w:color w:val="202020"/>
          <w:kern w:val="0"/>
          <w:sz w:val="24"/>
          <w:szCs w:val="24"/>
          <w:bdr w:val="none" w:sz="0" w:space="0" w:color="auto" w:frame="1"/>
          <w:lang w:eastAsia="et-EE"/>
          <w14:ligatures w14:val="none"/>
        </w:rPr>
        <w:t>elukohajärgne kool</w:t>
      </w:r>
      <w:r w:rsidR="00102018" w:rsidRPr="00102018">
        <w:rPr>
          <w:rFonts w:ascii="Times New Roman" w:eastAsia="Times New Roman" w:hAnsi="Times New Roman" w:cs="Times New Roman"/>
          <w:i/>
          <w:iCs/>
          <w:color w:val="202020"/>
          <w:kern w:val="0"/>
          <w:sz w:val="24"/>
          <w:szCs w:val="24"/>
          <w:lang w:eastAsia="et-EE"/>
          <w14:ligatures w14:val="none"/>
        </w:rPr>
        <w:t>) määramise tingimused ja korra. Valla- või linnavalitsus arvestab elukohajärgse kooli määramisel oluliste asjaoludena esmajärjekorras õpilase elukoha lähedust koolile, sama pere teiste laste õppimist samas koolis ja võimaluse korral vanemate soove.</w:t>
      </w:r>
      <w:r w:rsidR="00102018" w:rsidRPr="00102018">
        <w:rPr>
          <w:rFonts w:ascii="Times New Roman" w:eastAsia="Times New Roman" w:hAnsi="Times New Roman" w:cs="Times New Roman"/>
          <w:i/>
          <w:iCs/>
          <w:color w:val="202020"/>
          <w:sz w:val="24"/>
          <w:szCs w:val="24"/>
          <w:lang w:eastAsia="et-EE"/>
        </w:rPr>
        <w:t xml:space="preserve"> </w:t>
      </w:r>
      <w:r w:rsidR="00102018" w:rsidRPr="00102018">
        <w:rPr>
          <w:rFonts w:ascii="Times New Roman" w:eastAsia="Times New Roman" w:hAnsi="Times New Roman" w:cs="Times New Roman"/>
          <w:i/>
          <w:iCs/>
          <w:color w:val="202020"/>
          <w:kern w:val="0"/>
          <w:sz w:val="24"/>
          <w:szCs w:val="24"/>
          <w:lang w:eastAsia="et-EE"/>
          <w14:ligatures w14:val="none"/>
        </w:rPr>
        <w:t>Teise valla või linna munitsipaalkooli saab määrata õpilase elukohajärgseks kooliks kooli pidava valla- või linnavalitsuse nõusolekul.</w:t>
      </w:r>
    </w:p>
    <w:p w14:paraId="011647A2" w14:textId="5BFDE72D" w:rsidR="00422F7C" w:rsidRPr="00F55D54" w:rsidRDefault="00422F7C" w:rsidP="002415BC">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r w:rsidRPr="00F55D54">
        <w:rPr>
          <w:rFonts w:ascii="Times New Roman" w:eastAsia="Times New Roman" w:hAnsi="Times New Roman" w:cs="Times New Roman"/>
          <w:color w:val="202020"/>
          <w:kern w:val="0"/>
          <w:sz w:val="24"/>
          <w:szCs w:val="24"/>
          <w:lang w:eastAsia="et-EE"/>
          <w14:ligatures w14:val="none"/>
        </w:rPr>
        <w:t xml:space="preserve">Tegemist ei ole sisuliselt uue regulatsiooniga. Kehtivast põhikooli- ja gümnaasiumiseadusest nähtud sama regulatsioon § 10 lõigetest 1 ja 3.  </w:t>
      </w:r>
    </w:p>
    <w:p w14:paraId="14266D90" w14:textId="77777777" w:rsidR="00422F7C" w:rsidRPr="00F55D54" w:rsidRDefault="00422F7C" w:rsidP="00F55D54">
      <w:pPr>
        <w:spacing w:after="0" w:line="240" w:lineRule="auto"/>
        <w:jc w:val="both"/>
        <w:rPr>
          <w:rFonts w:ascii="Times New Roman" w:hAnsi="Times New Roman" w:cs="Times New Roman"/>
          <w:sz w:val="24"/>
          <w:szCs w:val="24"/>
        </w:rPr>
      </w:pPr>
    </w:p>
    <w:p w14:paraId="559EB0E1" w14:textId="2198E07A" w:rsidR="00422F7C" w:rsidRPr="00F55D54" w:rsidRDefault="00422F7C" w:rsidP="00F55D54">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 xml:space="preserve">Põhiharidust omandavale õpilasele peab kohalik omavalitsus endiselt määrama elukohajärgse kooli, kus koolikohustust omandav isik saab põhiharidust omandada. Aga õpilane ei pea tingimata selles koolis põhiharidust omandama, kuna kooli valik on õpilasele/vanemale vaba (vt </w:t>
      </w:r>
      <w:r w:rsidR="004A0B9A" w:rsidRPr="00F55D54">
        <w:rPr>
          <w:rFonts w:ascii="Times New Roman" w:hAnsi="Times New Roman" w:cs="Times New Roman"/>
          <w:sz w:val="24"/>
          <w:szCs w:val="24"/>
        </w:rPr>
        <w:t xml:space="preserve">põhikooli- ja gümnaasiumiseaduse </w:t>
      </w:r>
      <w:r w:rsidRPr="00F55D54">
        <w:rPr>
          <w:rFonts w:ascii="Times New Roman" w:hAnsi="Times New Roman" w:cs="Times New Roman"/>
          <w:sz w:val="24"/>
          <w:szCs w:val="24"/>
        </w:rPr>
        <w:t>§ 27). Selle ülesande täitmiseks kehtestab valla- või linnavalitsus elukohajärgse munitsipaalkooli määramise tingimused ja korra, mis on aluseks igakordselt otsuste tegemisel. Otsuste tegemisel, milline kool on õpilase elukohajärgne kool, on aluseks ka lõike 2</w:t>
      </w:r>
      <w:r w:rsidRPr="00F55D54">
        <w:rPr>
          <w:rFonts w:ascii="Times New Roman" w:hAnsi="Times New Roman" w:cs="Times New Roman"/>
          <w:sz w:val="24"/>
          <w:szCs w:val="24"/>
          <w:vertAlign w:val="superscript"/>
        </w:rPr>
        <w:t>1</w:t>
      </w:r>
      <w:r w:rsidRPr="00F55D54">
        <w:rPr>
          <w:rFonts w:ascii="Times New Roman" w:hAnsi="Times New Roman" w:cs="Times New Roman"/>
          <w:sz w:val="24"/>
          <w:szCs w:val="24"/>
        </w:rPr>
        <w:t xml:space="preserve"> viimases lauses öeldu – valla- või linnavalitsus arvestab elukohajärgse kooli määramisel oluliste asjaoludena esmajärjekorras õpilase elukoha lähedust koolile, sama pere teiste laste õppimist samas koolis ja võimaluse korral vanemate soove. </w:t>
      </w:r>
    </w:p>
    <w:p w14:paraId="751E69FF" w14:textId="77777777" w:rsidR="00422F7C" w:rsidRPr="00F55D54" w:rsidRDefault="00422F7C" w:rsidP="00F55D54">
      <w:pPr>
        <w:spacing w:after="0" w:line="240" w:lineRule="auto"/>
        <w:jc w:val="both"/>
        <w:rPr>
          <w:rFonts w:ascii="Times New Roman" w:hAnsi="Times New Roman" w:cs="Times New Roman"/>
          <w:sz w:val="24"/>
          <w:szCs w:val="24"/>
        </w:rPr>
      </w:pPr>
    </w:p>
    <w:p w14:paraId="2AD55758" w14:textId="3E3EB259" w:rsidR="00422F7C" w:rsidRPr="00F55D54" w:rsidRDefault="00422F7C" w:rsidP="00F55D54">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 xml:space="preserve">Eesti Vabariigi põhiseaduse § 14 näol on tegu põhiõigusega, mille eesmärk on avada tee isiku materiaalsete õiguspositsioonide teostamiseks. Täpsemalt tuleneb sellest sättest, et seadusandja on kohustatud tagama põhiõiguste realiseerimiseks asjakohased menetlusreeglistikud. Vastav menetlusreeglistik peab olema suunatud isiku õiguste kaitsele, olema eesmärgipärane, teenima õige ja õiglase otsuse langetamist ning võimaldama konkreetset menetlust teostada ausalt, tõhusalt, </w:t>
      </w:r>
      <w:proofErr w:type="spellStart"/>
      <w:r w:rsidRPr="00F55D54">
        <w:rPr>
          <w:rFonts w:ascii="Times New Roman" w:hAnsi="Times New Roman" w:cs="Times New Roman"/>
          <w:sz w:val="24"/>
          <w:szCs w:val="24"/>
        </w:rPr>
        <w:t>inimväärikust</w:t>
      </w:r>
      <w:proofErr w:type="spellEnd"/>
      <w:r w:rsidRPr="00F55D54">
        <w:rPr>
          <w:rFonts w:ascii="Times New Roman" w:hAnsi="Times New Roman" w:cs="Times New Roman"/>
          <w:sz w:val="24"/>
          <w:szCs w:val="24"/>
        </w:rPr>
        <w:t xml:space="preserve"> austavalt, võimalikult lihtsalt ja kiirelt, vältides üleliigseid kulutusi ja ebameeldivusi isikutele. Nii ei või loodud menetlusreeglistik olla selline, mis võimaldab langetada isikuid üllatavaid otsuseid, samuti selline, mis pole materiaalõiguse teenistuses või mis on üleliia keerukas-läbipaistmatu.  Seaduslikkuse põhimõtte järgi peab madalama õigusjõuga norm olema kooskõlas kõrgema õigusjõuga normiga. Nii on Riigikohus leidnud, et volituse alusel antud määrus peab üldiselt arvestama seaduses reguleerituga ning vastama volitavale seadusele. Seejuures peab määrus selleks, et olla kooskõlas seadusega, vastama seaduses sisalduva volitusnormi eesmärgile, sisule ja ulatusele. Ka Eesti Vabariigi põhiseaduse § 154 lõige 1, mis sätestab, et kõiki kohaliku elu küsimusi otsustavad ja korraldavad kohalikud omavalitsused, kes tegutsevad seaduste alusel iseseisvalt, näeb ette seaduslikkuse põhimõtte. Seega näevad Eesti Vabariigi põhiseaduse § 3 lõige 1 ja § 154 lõige 1 ette, et kohaliku omavalitsuse õigusaktid peavad vastama seadustele. Sama nõude sätestab haldusmenetluse seadus. Täpsemalt sätestab viimati nimetatud seaduse § 89 lõige 1, et määrus on õiguspärane, kui see on kooskõlas kehtiva õigusega, vastab vorminõuetele ja kui selle on seaduses ettenähtud korras volitusnormi alusel andnud volitusnormis nimetatud haldusorgan. Haldusmenetluse seaduse § 90 lõike 1 järgi võib määruse anda ainult seaduses sisalduva volitusnormi olemasolul </w:t>
      </w:r>
      <w:r w:rsidRPr="00F55D54">
        <w:rPr>
          <w:rFonts w:ascii="Times New Roman" w:hAnsi="Times New Roman" w:cs="Times New Roman"/>
          <w:sz w:val="24"/>
          <w:szCs w:val="24"/>
        </w:rPr>
        <w:lastRenderedPageBreak/>
        <w:t>ja kooskõlas volitusnormi piiride, mõtte ja eesmärgiga. Seega, kui seadusandja on loonud seadusliku raamistiku igaühele haridus</w:t>
      </w:r>
      <w:r w:rsidR="00BB1C5D" w:rsidRPr="00F55D54">
        <w:rPr>
          <w:rFonts w:ascii="Times New Roman" w:hAnsi="Times New Roman" w:cs="Times New Roman"/>
          <w:sz w:val="24"/>
          <w:szCs w:val="24"/>
        </w:rPr>
        <w:t xml:space="preserve">e kui </w:t>
      </w:r>
      <w:r w:rsidRPr="00F55D54">
        <w:rPr>
          <w:rFonts w:ascii="Times New Roman" w:hAnsi="Times New Roman" w:cs="Times New Roman"/>
          <w:sz w:val="24"/>
          <w:szCs w:val="24"/>
        </w:rPr>
        <w:t xml:space="preserve">põhiõiguse realiseerimise tagamiseks ja volitanud kohalikku omavalitsust täpsustama seda raamistikku, peab kohalik omavalitsus seaduse normide täpsustamisel seadusandja loodud raamistikust lähtuma. Seadusandja on hariduspõhiõiguse realiseerimiseks loonud vastava seadusliku raamistiku põhikooli- ja gümnaasiumiseadusega. Muu hulgas on </w:t>
      </w:r>
      <w:r w:rsidR="004A0B9A" w:rsidRPr="00F55D54">
        <w:rPr>
          <w:rFonts w:ascii="Times New Roman" w:hAnsi="Times New Roman" w:cs="Times New Roman"/>
          <w:sz w:val="24"/>
          <w:szCs w:val="24"/>
        </w:rPr>
        <w:t xml:space="preserve">kehtiva </w:t>
      </w:r>
      <w:r w:rsidRPr="00F55D54">
        <w:rPr>
          <w:rFonts w:ascii="Times New Roman" w:hAnsi="Times New Roman" w:cs="Times New Roman"/>
          <w:sz w:val="24"/>
          <w:szCs w:val="24"/>
        </w:rPr>
        <w:t xml:space="preserve">põhikooli- ja gümnaasiumiseaduse § 10 lõike 1 teise lausega </w:t>
      </w:r>
      <w:r w:rsidR="00BE7A5B" w:rsidRPr="00F55D54">
        <w:rPr>
          <w:rFonts w:ascii="Times New Roman" w:hAnsi="Times New Roman" w:cs="Times New Roman"/>
          <w:sz w:val="24"/>
          <w:szCs w:val="24"/>
        </w:rPr>
        <w:t xml:space="preserve">sarnaselt eelnõus tooduga </w:t>
      </w:r>
      <w:r w:rsidRPr="00F55D54">
        <w:rPr>
          <w:rFonts w:ascii="Times New Roman" w:hAnsi="Times New Roman" w:cs="Times New Roman"/>
          <w:sz w:val="24"/>
          <w:szCs w:val="24"/>
        </w:rPr>
        <w:t>volita</w:t>
      </w:r>
      <w:r w:rsidR="004A0B9A" w:rsidRPr="00F55D54">
        <w:rPr>
          <w:rFonts w:ascii="Times New Roman" w:hAnsi="Times New Roman" w:cs="Times New Roman"/>
          <w:sz w:val="24"/>
          <w:szCs w:val="24"/>
        </w:rPr>
        <w:t>t</w:t>
      </w:r>
      <w:r w:rsidRPr="00F55D54">
        <w:rPr>
          <w:rFonts w:ascii="Times New Roman" w:hAnsi="Times New Roman" w:cs="Times New Roman"/>
          <w:sz w:val="24"/>
          <w:szCs w:val="24"/>
        </w:rPr>
        <w:t>ud valla- või linnavalitsust kehtestama elukohajärgse munitsipaalkooli määramise tingimused ja korra, mis hõlmab kohustust kehtestada normid eesmärgipärase, ausa, õiglase ja lihtsa haldusmenetluse läbiviimiseks. Lisaks on seadusandja volitanud haridus- ja teadusministrit, haridus- ja teadusministri määrusega volitatud ulatuses kooli pidajat või kooli pidaja volitusel direktorit kehtestama kooli vastuvõtu tingimusi ja korda. Seadusandjalt volituse saanud isikud peavad volitusnormi täitmisel arvestama seadusandja kehtestatud raamistikku: seaduse eesmärki, sisu, mõtet ja süsteemi.</w:t>
      </w:r>
    </w:p>
    <w:p w14:paraId="5584A09C" w14:textId="77777777" w:rsidR="00422F7C" w:rsidRPr="00F55D54" w:rsidRDefault="00422F7C" w:rsidP="00F55D54">
      <w:pPr>
        <w:spacing w:after="0" w:line="240" w:lineRule="auto"/>
        <w:jc w:val="both"/>
        <w:rPr>
          <w:rFonts w:ascii="Times New Roman" w:hAnsi="Times New Roman" w:cs="Times New Roman"/>
          <w:sz w:val="24"/>
          <w:szCs w:val="24"/>
        </w:rPr>
      </w:pPr>
    </w:p>
    <w:p w14:paraId="5C12721D" w14:textId="2F5C2A83" w:rsidR="00422F7C" w:rsidRPr="00F55D54" w:rsidRDefault="00422F7C" w:rsidP="00F55D54">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 xml:space="preserve">Põhikooli- ja gümnaasiumiseaduse § </w:t>
      </w:r>
      <w:r w:rsidR="00BE7A5B" w:rsidRPr="00F55D54">
        <w:rPr>
          <w:rFonts w:ascii="Times New Roman" w:hAnsi="Times New Roman" w:cs="Times New Roman"/>
          <w:sz w:val="24"/>
          <w:szCs w:val="24"/>
        </w:rPr>
        <w:t>7 lõike 2</w:t>
      </w:r>
      <w:r w:rsidR="00BE7A5B" w:rsidRPr="00F55D54">
        <w:rPr>
          <w:rFonts w:ascii="Times New Roman" w:hAnsi="Times New Roman" w:cs="Times New Roman"/>
          <w:sz w:val="24"/>
          <w:szCs w:val="24"/>
          <w:vertAlign w:val="superscript"/>
        </w:rPr>
        <w:t>1</w:t>
      </w:r>
      <w:r w:rsidRPr="00F55D54">
        <w:rPr>
          <w:rFonts w:ascii="Times New Roman" w:hAnsi="Times New Roman" w:cs="Times New Roman"/>
          <w:sz w:val="24"/>
          <w:szCs w:val="24"/>
        </w:rPr>
        <w:t xml:space="preserve"> kolmanda lause järgi määrab valla- või linnavalitsus igale </w:t>
      </w:r>
      <w:r w:rsidR="004A0B9A" w:rsidRPr="00F55D54">
        <w:rPr>
          <w:rFonts w:ascii="Times New Roman" w:hAnsi="Times New Roman" w:cs="Times New Roman"/>
          <w:sz w:val="24"/>
          <w:szCs w:val="24"/>
        </w:rPr>
        <w:t>õppimis</w:t>
      </w:r>
      <w:r w:rsidRPr="00F55D54">
        <w:rPr>
          <w:rFonts w:ascii="Times New Roman" w:hAnsi="Times New Roman" w:cs="Times New Roman"/>
          <w:sz w:val="24"/>
          <w:szCs w:val="24"/>
        </w:rPr>
        <w:t xml:space="preserve">kohustuslikule isikule kindlaks munitsipaalkooli, kus ta võib igal juhul põhihariduse omandamise ja </w:t>
      </w:r>
      <w:r w:rsidR="004A0B9A" w:rsidRPr="00F55D54">
        <w:rPr>
          <w:rFonts w:ascii="Times New Roman" w:hAnsi="Times New Roman" w:cs="Times New Roman"/>
          <w:sz w:val="24"/>
          <w:szCs w:val="24"/>
        </w:rPr>
        <w:t>õppimis</w:t>
      </w:r>
      <w:r w:rsidRPr="00F55D54">
        <w:rPr>
          <w:rFonts w:ascii="Times New Roman" w:hAnsi="Times New Roman" w:cs="Times New Roman"/>
          <w:sz w:val="24"/>
          <w:szCs w:val="24"/>
        </w:rPr>
        <w:t xml:space="preserve">kohustuse täitmise eesmärgil õppida. Sellise kooli määramise eesmärk on anda igale </w:t>
      </w:r>
      <w:r w:rsidR="004A0B9A" w:rsidRPr="00F55D54">
        <w:rPr>
          <w:rFonts w:ascii="Times New Roman" w:hAnsi="Times New Roman" w:cs="Times New Roman"/>
          <w:sz w:val="24"/>
          <w:szCs w:val="24"/>
        </w:rPr>
        <w:t>õppimis</w:t>
      </w:r>
      <w:r w:rsidRPr="00F55D54">
        <w:rPr>
          <w:rFonts w:ascii="Times New Roman" w:hAnsi="Times New Roman" w:cs="Times New Roman"/>
          <w:sz w:val="24"/>
          <w:szCs w:val="24"/>
        </w:rPr>
        <w:t xml:space="preserve">kohustuslikule isikule kindlustunne, et talle on põhihariduse omandamiseks tagatud õppekoht kindlas koolis. Põhikooli- ja gümnaasiumiseaduse § </w:t>
      </w:r>
      <w:r w:rsidR="00BE7A5B" w:rsidRPr="00F55D54">
        <w:rPr>
          <w:rFonts w:ascii="Times New Roman" w:hAnsi="Times New Roman" w:cs="Times New Roman"/>
          <w:sz w:val="24"/>
          <w:szCs w:val="24"/>
        </w:rPr>
        <w:t>7</w:t>
      </w:r>
      <w:r w:rsidRPr="00F55D54">
        <w:rPr>
          <w:rFonts w:ascii="Times New Roman" w:hAnsi="Times New Roman" w:cs="Times New Roman"/>
          <w:sz w:val="24"/>
          <w:szCs w:val="24"/>
        </w:rPr>
        <w:t xml:space="preserve"> lõike </w:t>
      </w:r>
      <w:r w:rsidR="00BE7A5B" w:rsidRPr="00F55D54">
        <w:rPr>
          <w:rFonts w:ascii="Times New Roman" w:hAnsi="Times New Roman" w:cs="Times New Roman"/>
          <w:sz w:val="24"/>
          <w:szCs w:val="24"/>
        </w:rPr>
        <w:t>2</w:t>
      </w:r>
      <w:r w:rsidR="00BE7A5B" w:rsidRPr="00F55D54">
        <w:rPr>
          <w:rFonts w:ascii="Times New Roman" w:hAnsi="Times New Roman" w:cs="Times New Roman"/>
          <w:sz w:val="24"/>
          <w:szCs w:val="24"/>
          <w:vertAlign w:val="superscript"/>
        </w:rPr>
        <w:t>1</w:t>
      </w:r>
      <w:r w:rsidRPr="00F55D54">
        <w:rPr>
          <w:rFonts w:ascii="Times New Roman" w:hAnsi="Times New Roman" w:cs="Times New Roman"/>
          <w:sz w:val="24"/>
          <w:szCs w:val="24"/>
        </w:rPr>
        <w:t xml:space="preserve"> kolmanda lause järgi arvestab valla- või linnavalitsus elukohajärgse kooli määramisel oluliste asjaoludena esmajärjekorras õpilase elukoha lähedust koolile, sama pere teiste laste õppimist samas koolis ja võimaluse korral vanemate soove. Kuna põhikooli- ja gümnaasiumiseaduse § </w:t>
      </w:r>
      <w:r w:rsidR="00BE7A5B" w:rsidRPr="00F55D54">
        <w:rPr>
          <w:rFonts w:ascii="Times New Roman" w:hAnsi="Times New Roman" w:cs="Times New Roman"/>
          <w:sz w:val="24"/>
          <w:szCs w:val="24"/>
        </w:rPr>
        <w:t>7</w:t>
      </w:r>
      <w:r w:rsidRPr="00F55D54">
        <w:rPr>
          <w:rFonts w:ascii="Times New Roman" w:hAnsi="Times New Roman" w:cs="Times New Roman"/>
          <w:sz w:val="24"/>
          <w:szCs w:val="24"/>
        </w:rPr>
        <w:t xml:space="preserve"> lõike </w:t>
      </w:r>
      <w:r w:rsidR="00BE7A5B" w:rsidRPr="00F55D54">
        <w:rPr>
          <w:rFonts w:ascii="Times New Roman" w:hAnsi="Times New Roman" w:cs="Times New Roman"/>
          <w:sz w:val="24"/>
          <w:szCs w:val="24"/>
        </w:rPr>
        <w:t>2</w:t>
      </w:r>
      <w:r w:rsidR="00BE7A5B" w:rsidRPr="00F55D54">
        <w:rPr>
          <w:rFonts w:ascii="Times New Roman" w:hAnsi="Times New Roman" w:cs="Times New Roman"/>
          <w:sz w:val="24"/>
          <w:szCs w:val="24"/>
          <w:vertAlign w:val="superscript"/>
        </w:rPr>
        <w:t>1</w:t>
      </w:r>
      <w:r w:rsidRPr="00F55D54">
        <w:rPr>
          <w:rFonts w:ascii="Times New Roman" w:hAnsi="Times New Roman" w:cs="Times New Roman"/>
          <w:sz w:val="24"/>
          <w:szCs w:val="24"/>
        </w:rPr>
        <w:t xml:space="preserve"> kolmandas lauses nimetatud asjaolud on iga lapse puhul erinevad, tuleb elukohajärgne kool määrata igale lapsele eraldi. Seejuures tuleb asjaomase otsuse langetamisel põhikooli- ja gümnaasiumiseaduse § </w:t>
      </w:r>
      <w:r w:rsidR="00BE7A5B" w:rsidRPr="00F55D54">
        <w:rPr>
          <w:rFonts w:ascii="Times New Roman" w:hAnsi="Times New Roman" w:cs="Times New Roman"/>
          <w:sz w:val="24"/>
          <w:szCs w:val="24"/>
        </w:rPr>
        <w:t>7</w:t>
      </w:r>
      <w:r w:rsidRPr="00F55D54">
        <w:rPr>
          <w:rFonts w:ascii="Times New Roman" w:hAnsi="Times New Roman" w:cs="Times New Roman"/>
          <w:sz w:val="24"/>
          <w:szCs w:val="24"/>
        </w:rPr>
        <w:t xml:space="preserve"> lõike </w:t>
      </w:r>
      <w:r w:rsidR="00BE7A5B" w:rsidRPr="00F55D54">
        <w:rPr>
          <w:rFonts w:ascii="Times New Roman" w:hAnsi="Times New Roman" w:cs="Times New Roman"/>
          <w:sz w:val="24"/>
          <w:szCs w:val="24"/>
        </w:rPr>
        <w:t>2</w:t>
      </w:r>
      <w:r w:rsidR="00BE7A5B" w:rsidRPr="00F55D54">
        <w:rPr>
          <w:rFonts w:ascii="Times New Roman" w:hAnsi="Times New Roman" w:cs="Times New Roman"/>
          <w:sz w:val="24"/>
          <w:szCs w:val="24"/>
          <w:vertAlign w:val="superscript"/>
        </w:rPr>
        <w:t>1</w:t>
      </w:r>
      <w:r w:rsidRPr="00F55D54">
        <w:rPr>
          <w:rFonts w:ascii="Times New Roman" w:hAnsi="Times New Roman" w:cs="Times New Roman"/>
          <w:sz w:val="24"/>
          <w:szCs w:val="24"/>
        </w:rPr>
        <w:t xml:space="preserve"> kolmandas lauses nimetatud olulisi asjaolusid vaadata nende kogumis, eelistamata ühtegi neist. Viimasest ei saa aga teha järeldust, et valla- või linnavalitsusel tuleb vanema sooviga arvestada igal juhul, st lapsele peaks määrama vaid kooli, mis vastab vanema soovile. Nimelt tuleb kõnealuse sätte sõnastusest selgelt välja, et vanema sooviga saab arvestada vaid võimalusel. See on muu hulgas selgitatav tõsiasjaga, et kooli võimalus lapsi vastu võtta on piiratud: kui soovijaid on rohkem, kui koolis on kohti, ei saa osa laste puhul paratamatult vanema sooviga arvestada. Nagu öeldud, tuleb valla- või linnavalitsusel elukohajärgne kool määrata igale lapsele eraldi. Kuna asjaomase otsuse näol on haldusmenetluse seaduse § 51 lõike 1 tähenduses tegemist haldusaktiga, tuleb see otsus langetada haldusmenetluse tulemusel. Vastav menetluskord, mis tagaks seaduses sätestatud elukohajärgse kooli määramise mõtte ja eesmärgi realiseerumise ning arvestaks seadusandja loodud raamidega, tuleb nähtuvalt põhikooli- ja gümnaasiumiseaduse § </w:t>
      </w:r>
      <w:r w:rsidR="00BE7A5B" w:rsidRPr="00F55D54">
        <w:rPr>
          <w:rFonts w:ascii="Times New Roman" w:hAnsi="Times New Roman" w:cs="Times New Roman"/>
          <w:sz w:val="24"/>
          <w:szCs w:val="24"/>
        </w:rPr>
        <w:t>7</w:t>
      </w:r>
      <w:r w:rsidRPr="00F55D54">
        <w:rPr>
          <w:rFonts w:ascii="Times New Roman" w:hAnsi="Times New Roman" w:cs="Times New Roman"/>
          <w:sz w:val="24"/>
          <w:szCs w:val="24"/>
        </w:rPr>
        <w:t xml:space="preserve"> lõike </w:t>
      </w:r>
      <w:r w:rsidR="00BE7A5B" w:rsidRPr="00F55D54">
        <w:rPr>
          <w:rFonts w:ascii="Times New Roman" w:hAnsi="Times New Roman" w:cs="Times New Roman"/>
          <w:sz w:val="24"/>
          <w:szCs w:val="24"/>
        </w:rPr>
        <w:t>2</w:t>
      </w:r>
      <w:r w:rsidR="00BE7A5B" w:rsidRPr="00F55D54">
        <w:rPr>
          <w:rFonts w:ascii="Times New Roman" w:hAnsi="Times New Roman" w:cs="Times New Roman"/>
          <w:sz w:val="24"/>
          <w:szCs w:val="24"/>
          <w:vertAlign w:val="superscript"/>
        </w:rPr>
        <w:t>1</w:t>
      </w:r>
      <w:r w:rsidRPr="00F55D54">
        <w:rPr>
          <w:rFonts w:ascii="Times New Roman" w:hAnsi="Times New Roman" w:cs="Times New Roman"/>
          <w:sz w:val="24"/>
          <w:szCs w:val="24"/>
        </w:rPr>
        <w:t xml:space="preserve"> teisest lausest kehtestada valla- või linnavalitsusel. Seega on  soovitud põhikooli- ja gümnaasiumiseaduse § </w:t>
      </w:r>
      <w:r w:rsidR="00BE7A5B" w:rsidRPr="00F55D54">
        <w:rPr>
          <w:rFonts w:ascii="Times New Roman" w:hAnsi="Times New Roman" w:cs="Times New Roman"/>
          <w:sz w:val="24"/>
          <w:szCs w:val="24"/>
        </w:rPr>
        <w:t>7</w:t>
      </w:r>
      <w:r w:rsidRPr="00F55D54">
        <w:rPr>
          <w:rFonts w:ascii="Times New Roman" w:hAnsi="Times New Roman" w:cs="Times New Roman"/>
          <w:sz w:val="24"/>
          <w:szCs w:val="24"/>
        </w:rPr>
        <w:t xml:space="preserve"> lõike </w:t>
      </w:r>
      <w:r w:rsidR="00BE7A5B" w:rsidRPr="00F55D54">
        <w:rPr>
          <w:rFonts w:ascii="Times New Roman" w:hAnsi="Times New Roman" w:cs="Times New Roman"/>
          <w:sz w:val="24"/>
          <w:szCs w:val="24"/>
        </w:rPr>
        <w:t>2</w:t>
      </w:r>
      <w:r w:rsidR="00BE7A5B" w:rsidRPr="00F55D54">
        <w:rPr>
          <w:rFonts w:ascii="Times New Roman" w:hAnsi="Times New Roman" w:cs="Times New Roman"/>
          <w:sz w:val="24"/>
          <w:szCs w:val="24"/>
          <w:vertAlign w:val="superscript"/>
        </w:rPr>
        <w:t>1</w:t>
      </w:r>
      <w:r w:rsidRPr="00F55D54">
        <w:rPr>
          <w:rFonts w:ascii="Times New Roman" w:hAnsi="Times New Roman" w:cs="Times New Roman"/>
          <w:sz w:val="24"/>
          <w:szCs w:val="24"/>
        </w:rPr>
        <w:t xml:space="preserve"> teise ja kolmanda lausega tagada igale </w:t>
      </w:r>
      <w:r w:rsidR="004A0B9A" w:rsidRPr="00F55D54">
        <w:rPr>
          <w:rFonts w:ascii="Times New Roman" w:hAnsi="Times New Roman" w:cs="Times New Roman"/>
          <w:sz w:val="24"/>
          <w:szCs w:val="24"/>
        </w:rPr>
        <w:t>õppimis</w:t>
      </w:r>
      <w:r w:rsidRPr="00F55D54">
        <w:rPr>
          <w:rFonts w:ascii="Times New Roman" w:hAnsi="Times New Roman" w:cs="Times New Roman"/>
          <w:sz w:val="24"/>
          <w:szCs w:val="24"/>
        </w:rPr>
        <w:t>kohustuslikule isikule võimalus omandada põhiharidust elukohajärgses koolis,</w:t>
      </w:r>
    </w:p>
    <w:p w14:paraId="4AB09C86" w14:textId="55153509" w:rsidR="00422F7C" w:rsidRPr="00F55D54" w:rsidRDefault="00422F7C" w:rsidP="00F55D54">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 xml:space="preserve"> - mis määratakse igale valla- või linna haldusterritooriumil elavale </w:t>
      </w:r>
      <w:r w:rsidR="004A0B9A" w:rsidRPr="00F55D54">
        <w:rPr>
          <w:rFonts w:ascii="Times New Roman" w:hAnsi="Times New Roman" w:cs="Times New Roman"/>
          <w:sz w:val="24"/>
          <w:szCs w:val="24"/>
        </w:rPr>
        <w:t>õppimis</w:t>
      </w:r>
      <w:r w:rsidRPr="00F55D54">
        <w:rPr>
          <w:rFonts w:ascii="Times New Roman" w:hAnsi="Times New Roman" w:cs="Times New Roman"/>
          <w:sz w:val="24"/>
          <w:szCs w:val="24"/>
        </w:rPr>
        <w:t xml:space="preserve">kohustuslikule isikule, </w:t>
      </w:r>
    </w:p>
    <w:p w14:paraId="7471A049" w14:textId="77777777" w:rsidR="00422F7C" w:rsidRPr="00F55D54" w:rsidRDefault="00422F7C" w:rsidP="00F55D54">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 xml:space="preserve">- mille määramisel arvestab valla- või linnavalitsus oluliste asjaoludena esmajärjekorras isiku elukoha lähedust koolile, sama pere teiste laste õppimist samas koolis ja võimalusel vanema soovi; </w:t>
      </w:r>
    </w:p>
    <w:p w14:paraId="461F0808" w14:textId="77777777" w:rsidR="00422F7C" w:rsidRPr="00F55D54" w:rsidRDefault="00422F7C" w:rsidP="00F55D54">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 mille määramine toimub valla- või linnavalitsuse kehtestatud menetluskorra alusel.</w:t>
      </w:r>
    </w:p>
    <w:p w14:paraId="2F83E9F5" w14:textId="77777777" w:rsidR="00422F7C" w:rsidRPr="00F55D54" w:rsidRDefault="00422F7C" w:rsidP="00F55D54">
      <w:pPr>
        <w:spacing w:after="0" w:line="240" w:lineRule="auto"/>
        <w:jc w:val="both"/>
        <w:rPr>
          <w:rFonts w:ascii="Times New Roman" w:hAnsi="Times New Roman" w:cs="Times New Roman"/>
          <w:sz w:val="24"/>
          <w:szCs w:val="24"/>
        </w:rPr>
      </w:pPr>
    </w:p>
    <w:p w14:paraId="72B327AE" w14:textId="77777777" w:rsidR="00422F7C" w:rsidRPr="00F55D54" w:rsidRDefault="00422F7C" w:rsidP="00F55D54">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 xml:space="preserve">Kui lapsele on elukohajärgne kool määratud, tekib tal nähtuvalt põhikooli- ja gümnaasiumiseaduse § 27 lõike 1 lausest 1 õigus sellesse kooli õppima asuda. Õpilase kindlasse kooli vastuvõtt toimub nähtuvalt põhikooli- ja gümnaasiumiseaduse § 27 lõigete 4 ja 5 haridus- ja teadusministri kehtestatud õpilase kooli vastuvõtmise üldiste tingimuste ja korra ning </w:t>
      </w:r>
      <w:r w:rsidRPr="00F55D54">
        <w:rPr>
          <w:rFonts w:ascii="Times New Roman" w:hAnsi="Times New Roman" w:cs="Times New Roman"/>
          <w:sz w:val="24"/>
          <w:szCs w:val="24"/>
        </w:rPr>
        <w:lastRenderedPageBreak/>
        <w:t>haridus- ja teadusministri määrusega volitatud ulatuses kooli pidaja või kooli pidaja volitusel direktori kehtestatud kooli vastuvõtu tingimuste ja korra alusel. Haridus- ja teadusminister on oma 19. augusti 2010. a määrusega nr 43 „Õpilase kooli vastuvõtmise üldised tingimused ja kord ning koolist väljaarvamise kord“ kõnealuse õigusakti kehtestanud. Kõnealune õigusakt reguleerib peaasjalikult kooli vastuvõtmise menetlust, eelkõige millised dokumendid tuleb koolile esitada selleks, et laps saaks sellesse kooli õppima asuda. Tulenevalt põhikooli- ja gümnaasiumiseaduse § 27 lõike 1 esimesest lausest tekib lapsel õigus asuda õppima elukohajärgsesse kooli. Seetõttu ei saa temalt nõuda ühegi muu lisatingimuse täitmist peale vajalike dokumentide esitamise. Sellest tuleneb omakorda, et kool ei saa õppekohti täita kooli vastuvõtu tingimustest lähtuvalt enne, kui on selgunud, kes nendest lastest, kelle jaoks see kool on määratud elukohajärgseks kooliks, soovivad sinna õppima tulla. Määrusega reguleerimata osas võib kõnelause määruse § 2 lõike 1 järgi kooli pidaja või pidaja volitusel kooli direktor kehtestada kooli vastuvõtu tingimused ja korra, arvestades põhikooli- ja gümnaasiumiseaduse §-s 27 sätestatut. Kõike eespool toodut arvesse võttes saab kooli pidaja või tema volitusel kooli direktor kehtestada konkreetse kooli vastuvõtutingimused vaid nende laste suhtes, kellele see kool ei ole elukohajärgne kool.</w:t>
      </w:r>
    </w:p>
    <w:p w14:paraId="5E062995" w14:textId="77777777" w:rsidR="00422F7C" w:rsidRPr="00F55D54" w:rsidRDefault="00422F7C" w:rsidP="00F55D54">
      <w:pPr>
        <w:spacing w:after="0" w:line="240" w:lineRule="auto"/>
        <w:rPr>
          <w:rFonts w:ascii="Times New Roman" w:hAnsi="Times New Roman" w:cs="Times New Roman"/>
          <w:sz w:val="24"/>
          <w:szCs w:val="24"/>
        </w:rPr>
      </w:pPr>
    </w:p>
    <w:p w14:paraId="2D761E35" w14:textId="6B141B1A" w:rsidR="00422F7C" w:rsidRPr="00F55D54" w:rsidRDefault="00422F7C" w:rsidP="00F55D54">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 xml:space="preserve">Põhikooli- ja gümnaasiumiseaduse § </w:t>
      </w:r>
      <w:r w:rsidR="00BE7A5B" w:rsidRPr="00F55D54">
        <w:rPr>
          <w:rFonts w:ascii="Times New Roman" w:hAnsi="Times New Roman" w:cs="Times New Roman"/>
          <w:sz w:val="24"/>
          <w:szCs w:val="24"/>
        </w:rPr>
        <w:t>7</w:t>
      </w:r>
      <w:r w:rsidRPr="00F55D54">
        <w:rPr>
          <w:rFonts w:ascii="Times New Roman" w:hAnsi="Times New Roman" w:cs="Times New Roman"/>
          <w:sz w:val="24"/>
          <w:szCs w:val="24"/>
        </w:rPr>
        <w:t xml:space="preserve"> lõike </w:t>
      </w:r>
      <w:r w:rsidR="00BE7A5B" w:rsidRPr="00F55D54">
        <w:rPr>
          <w:rFonts w:ascii="Times New Roman" w:hAnsi="Times New Roman" w:cs="Times New Roman"/>
          <w:sz w:val="24"/>
          <w:szCs w:val="24"/>
        </w:rPr>
        <w:t>2</w:t>
      </w:r>
      <w:r w:rsidR="00BE7A5B" w:rsidRPr="00F55D54">
        <w:rPr>
          <w:rFonts w:ascii="Times New Roman" w:hAnsi="Times New Roman" w:cs="Times New Roman"/>
          <w:sz w:val="24"/>
          <w:szCs w:val="24"/>
          <w:vertAlign w:val="superscript"/>
        </w:rPr>
        <w:t>1</w:t>
      </w:r>
      <w:r w:rsidRPr="00F55D54">
        <w:rPr>
          <w:rFonts w:ascii="Times New Roman" w:hAnsi="Times New Roman" w:cs="Times New Roman"/>
          <w:sz w:val="24"/>
          <w:szCs w:val="24"/>
        </w:rPr>
        <w:t xml:space="preserve"> kolmandas lauses toodud oluliste asjaolude loetelu, millega valla- või linnavalitsus peab arvestama, ei ole ammendav loetelu (arvestades, et põhikooli- ja gümnaasiumiseaduse § </w:t>
      </w:r>
      <w:r w:rsidR="00BE7A5B" w:rsidRPr="00F55D54">
        <w:rPr>
          <w:rFonts w:ascii="Times New Roman" w:hAnsi="Times New Roman" w:cs="Times New Roman"/>
          <w:sz w:val="24"/>
          <w:szCs w:val="24"/>
        </w:rPr>
        <w:t>7</w:t>
      </w:r>
      <w:r w:rsidRPr="00F55D54">
        <w:rPr>
          <w:rFonts w:ascii="Times New Roman" w:hAnsi="Times New Roman" w:cs="Times New Roman"/>
          <w:sz w:val="24"/>
          <w:szCs w:val="24"/>
        </w:rPr>
        <w:t xml:space="preserve"> lõike </w:t>
      </w:r>
      <w:r w:rsidR="00BE7A5B" w:rsidRPr="00F55D54">
        <w:rPr>
          <w:rFonts w:ascii="Times New Roman" w:hAnsi="Times New Roman" w:cs="Times New Roman"/>
          <w:sz w:val="24"/>
          <w:szCs w:val="24"/>
        </w:rPr>
        <w:t>2</w:t>
      </w:r>
      <w:r w:rsidR="00BE7A5B" w:rsidRPr="00F55D54">
        <w:rPr>
          <w:rFonts w:ascii="Times New Roman" w:hAnsi="Times New Roman" w:cs="Times New Roman"/>
          <w:sz w:val="24"/>
          <w:szCs w:val="24"/>
          <w:vertAlign w:val="superscript"/>
        </w:rPr>
        <w:t>1</w:t>
      </w:r>
      <w:r w:rsidRPr="00F55D54">
        <w:rPr>
          <w:rFonts w:ascii="Times New Roman" w:hAnsi="Times New Roman" w:cs="Times New Roman"/>
          <w:sz w:val="24"/>
          <w:szCs w:val="24"/>
        </w:rPr>
        <w:t xml:space="preserve"> kolmanda lause sõnastustes on kasutatud terminit „esmajärjekorras“ ning asjaolu, et põhikooli- ja gümnaasiumiseaduse § </w:t>
      </w:r>
      <w:r w:rsidR="00BE7A5B" w:rsidRPr="00F55D54">
        <w:rPr>
          <w:rFonts w:ascii="Times New Roman" w:hAnsi="Times New Roman" w:cs="Times New Roman"/>
          <w:sz w:val="24"/>
          <w:szCs w:val="24"/>
        </w:rPr>
        <w:t>7</w:t>
      </w:r>
      <w:r w:rsidRPr="00F55D54">
        <w:rPr>
          <w:rFonts w:ascii="Times New Roman" w:hAnsi="Times New Roman" w:cs="Times New Roman"/>
          <w:sz w:val="24"/>
          <w:szCs w:val="24"/>
        </w:rPr>
        <w:t xml:space="preserve"> lõike </w:t>
      </w:r>
      <w:r w:rsidR="00BE7A5B" w:rsidRPr="00F55D54">
        <w:rPr>
          <w:rFonts w:ascii="Times New Roman" w:hAnsi="Times New Roman" w:cs="Times New Roman"/>
          <w:sz w:val="24"/>
          <w:szCs w:val="24"/>
        </w:rPr>
        <w:t>2</w:t>
      </w:r>
      <w:r w:rsidR="00BE7A5B" w:rsidRPr="00F55D54">
        <w:rPr>
          <w:rFonts w:ascii="Times New Roman" w:hAnsi="Times New Roman" w:cs="Times New Roman"/>
          <w:sz w:val="24"/>
          <w:szCs w:val="24"/>
          <w:vertAlign w:val="superscript"/>
        </w:rPr>
        <w:t>1</w:t>
      </w:r>
      <w:r w:rsidRPr="00F55D54">
        <w:rPr>
          <w:rFonts w:ascii="Times New Roman" w:hAnsi="Times New Roman" w:cs="Times New Roman"/>
          <w:sz w:val="24"/>
          <w:szCs w:val="24"/>
        </w:rPr>
        <w:t xml:space="preserve"> teise lausega on volitanud valla- või linnavalitsust kehtestama elukohajärgse munitsipaalkooli määramise tingimused). Seega võib valla- või linnavalitsus elukohajärgse kooli määramise tingimuste ja korra kehtestamisel otsustada, et elukohajärgse kooli väljaselgitamisel tuleb peale seaduses nimetatud kolme asjaolu kaaluda muid asjaolusid, kuid seda alles pärast kohustuslike asjaoludega arvestamist. Nii võib lisakriteeriumi olemasolu osutuda vajalikuks juhtudel, kui seadusest tulenevatele esmajärjekorras kohalduvatele kriteeriumitele vastavaid lapsi on rohkem, kui koolis kohti. Kõnealuse volitusnormi eesmärgiks on anda lapsevanemale kindlus, et ta teab, kus tema kooliminevale lapsele on koht esimeses klassis tagatud. Seejuures on selgelt eristanud lapsele elukohajärgse kooli määramist ning õpilase konkreetsesse kooli vastuvõtmist. On ette nähtud, et kõigepealt tuleb lapsele määrata kindlaks elukohajärgne kool ning alles seejärel otsustatakse lapse kooli vastuvõtmise üle. Seega tuleb põhikooli- ja gümnaasiumiseaduse § </w:t>
      </w:r>
      <w:r w:rsidR="00BE7A5B" w:rsidRPr="00F55D54">
        <w:rPr>
          <w:rFonts w:ascii="Times New Roman" w:hAnsi="Times New Roman" w:cs="Times New Roman"/>
          <w:sz w:val="24"/>
          <w:szCs w:val="24"/>
        </w:rPr>
        <w:t>7</w:t>
      </w:r>
      <w:r w:rsidRPr="00F55D54">
        <w:rPr>
          <w:rFonts w:ascii="Times New Roman" w:hAnsi="Times New Roman" w:cs="Times New Roman"/>
          <w:sz w:val="24"/>
          <w:szCs w:val="24"/>
        </w:rPr>
        <w:t xml:space="preserve"> lõike </w:t>
      </w:r>
      <w:r w:rsidR="00BE7A5B" w:rsidRPr="00F55D54">
        <w:rPr>
          <w:rFonts w:ascii="Times New Roman" w:hAnsi="Times New Roman" w:cs="Times New Roman"/>
          <w:sz w:val="24"/>
          <w:szCs w:val="24"/>
        </w:rPr>
        <w:t>2</w:t>
      </w:r>
      <w:r w:rsidR="00BE7A5B" w:rsidRPr="00F55D54">
        <w:rPr>
          <w:rFonts w:ascii="Times New Roman" w:hAnsi="Times New Roman" w:cs="Times New Roman"/>
          <w:sz w:val="24"/>
          <w:szCs w:val="24"/>
          <w:vertAlign w:val="superscript"/>
        </w:rPr>
        <w:t>1</w:t>
      </w:r>
      <w:r w:rsidRPr="00F55D54">
        <w:rPr>
          <w:rFonts w:ascii="Times New Roman" w:hAnsi="Times New Roman" w:cs="Times New Roman"/>
          <w:sz w:val="24"/>
          <w:szCs w:val="24"/>
        </w:rPr>
        <w:t xml:space="preserve"> teise lause volitusnormi alusel õigusakti andmisel sellest seadusandja antud suunisest ka lähtuda. Peale selle tuleb kõnealuste volitusnormide täitmisel arvestada, et elukohajärgse kooli määramine ja kooli vastuvõtmine on reguleerinud haldusmenetlustena. Põhikooli- ja gümnaasiumiseaduse § </w:t>
      </w:r>
      <w:r w:rsidR="00BE7A5B" w:rsidRPr="00F55D54">
        <w:rPr>
          <w:rFonts w:ascii="Times New Roman" w:hAnsi="Times New Roman" w:cs="Times New Roman"/>
          <w:sz w:val="24"/>
          <w:szCs w:val="24"/>
        </w:rPr>
        <w:t>7</w:t>
      </w:r>
      <w:r w:rsidRPr="00F55D54">
        <w:rPr>
          <w:rFonts w:ascii="Times New Roman" w:hAnsi="Times New Roman" w:cs="Times New Roman"/>
          <w:sz w:val="24"/>
          <w:szCs w:val="24"/>
        </w:rPr>
        <w:t xml:space="preserve"> lõike </w:t>
      </w:r>
      <w:r w:rsidR="00BE7A5B" w:rsidRPr="00F55D54">
        <w:rPr>
          <w:rFonts w:ascii="Times New Roman" w:hAnsi="Times New Roman" w:cs="Times New Roman"/>
          <w:sz w:val="24"/>
          <w:szCs w:val="24"/>
        </w:rPr>
        <w:t>2</w:t>
      </w:r>
      <w:r w:rsidR="00BE7A5B" w:rsidRPr="00F55D54">
        <w:rPr>
          <w:rFonts w:ascii="Times New Roman" w:hAnsi="Times New Roman" w:cs="Times New Roman"/>
          <w:sz w:val="24"/>
          <w:szCs w:val="24"/>
          <w:vertAlign w:val="superscript"/>
        </w:rPr>
        <w:t>1</w:t>
      </w:r>
      <w:r w:rsidRPr="00F55D54">
        <w:rPr>
          <w:rFonts w:ascii="Times New Roman" w:hAnsi="Times New Roman" w:cs="Times New Roman"/>
          <w:sz w:val="24"/>
          <w:szCs w:val="24"/>
        </w:rPr>
        <w:t xml:space="preserve"> teises lauses sätestatud volitusnormi puhul tähendab see, et valla- või linnavalitsus peab elukohajärgse kooli määramise tingimuste ja korra kehtestamisel arvestama, et selle õigusakti pinnalt oleks võimalik seadusele vastavat haldusmenetlust läbi viia. Lisaks tuleb nende volitusnormide alusel õigusaktide andjatel silmas pidada sedagi, et seaduses on olulises osas otsustanud, millistest kriteeriumidest lähtuvalt tuleb igale lapsele elukohajärgne kool ja elukohajärgsesse kooli vastuvõtmine otsustada. See tähendab muu hulgas, et elukohajärgse kooli määramise puhul ei saa põhikooli- ja gümnaasiumiseaduse § </w:t>
      </w:r>
      <w:r w:rsidR="00BE7A5B" w:rsidRPr="00F55D54">
        <w:rPr>
          <w:rFonts w:ascii="Times New Roman" w:hAnsi="Times New Roman" w:cs="Times New Roman"/>
          <w:sz w:val="24"/>
          <w:szCs w:val="24"/>
        </w:rPr>
        <w:t>7</w:t>
      </w:r>
      <w:r w:rsidRPr="00F55D54">
        <w:rPr>
          <w:rFonts w:ascii="Times New Roman" w:hAnsi="Times New Roman" w:cs="Times New Roman"/>
          <w:sz w:val="24"/>
          <w:szCs w:val="24"/>
        </w:rPr>
        <w:t xml:space="preserve"> lõike </w:t>
      </w:r>
      <w:r w:rsidR="00BE7A5B" w:rsidRPr="00F55D54">
        <w:rPr>
          <w:rFonts w:ascii="Times New Roman" w:hAnsi="Times New Roman" w:cs="Times New Roman"/>
          <w:sz w:val="24"/>
          <w:szCs w:val="24"/>
        </w:rPr>
        <w:t>2</w:t>
      </w:r>
      <w:r w:rsidR="00BE7A5B" w:rsidRPr="00F55D54">
        <w:rPr>
          <w:rFonts w:ascii="Times New Roman" w:hAnsi="Times New Roman" w:cs="Times New Roman"/>
          <w:sz w:val="24"/>
          <w:szCs w:val="24"/>
          <w:vertAlign w:val="superscript"/>
        </w:rPr>
        <w:t>1</w:t>
      </w:r>
      <w:r w:rsidRPr="00F55D54">
        <w:rPr>
          <w:rFonts w:ascii="Times New Roman" w:hAnsi="Times New Roman" w:cs="Times New Roman"/>
          <w:sz w:val="24"/>
          <w:szCs w:val="24"/>
        </w:rPr>
        <w:t xml:space="preserve"> kolmandas lauses loetletud asjaolusid otsuse tegemisel kõrvale jätta ning lähtuda nende asemel muudest kriteeriumidest, näiteks kooli vastuvõtu tingimustest ja korrast.</w:t>
      </w:r>
    </w:p>
    <w:p w14:paraId="2771B25E" w14:textId="77777777" w:rsidR="00422F7C" w:rsidRPr="00F55D54" w:rsidRDefault="00422F7C" w:rsidP="00F55D54">
      <w:pPr>
        <w:spacing w:after="0" w:line="240" w:lineRule="auto"/>
        <w:rPr>
          <w:rFonts w:ascii="Times New Roman" w:hAnsi="Times New Roman" w:cs="Times New Roman"/>
          <w:sz w:val="24"/>
          <w:szCs w:val="24"/>
        </w:rPr>
      </w:pPr>
    </w:p>
    <w:p w14:paraId="4FD49531" w14:textId="77777777" w:rsidR="00422F7C" w:rsidRPr="00F55D54" w:rsidRDefault="00422F7C" w:rsidP="00F55D54">
      <w:pPr>
        <w:spacing w:after="0" w:line="240" w:lineRule="auto"/>
        <w:rPr>
          <w:rFonts w:ascii="Times New Roman" w:hAnsi="Times New Roman" w:cs="Times New Roman"/>
          <w:sz w:val="24"/>
          <w:szCs w:val="24"/>
        </w:rPr>
      </w:pPr>
      <w:r w:rsidRPr="00F55D54">
        <w:rPr>
          <w:rFonts w:ascii="Times New Roman" w:hAnsi="Times New Roman" w:cs="Times New Roman"/>
          <w:sz w:val="24"/>
          <w:szCs w:val="24"/>
        </w:rPr>
        <w:t xml:space="preserve">Õppimiskohustuse tagamine pärast põhihariduse omandamist erineb olulisel määral eelnevast ning sellest tulenevalt on ka paragrahvi pealkirja lisatud viide riigi kohustustele seonduvalt õppimiskohustuse tagamisega. </w:t>
      </w:r>
    </w:p>
    <w:p w14:paraId="296C58DC" w14:textId="77777777" w:rsidR="00422F7C" w:rsidRPr="00F55D54" w:rsidRDefault="00422F7C" w:rsidP="00F55D54">
      <w:pPr>
        <w:spacing w:after="0" w:line="240" w:lineRule="auto"/>
        <w:rPr>
          <w:rFonts w:ascii="Times New Roman" w:hAnsi="Times New Roman" w:cs="Times New Roman"/>
          <w:sz w:val="24"/>
          <w:szCs w:val="24"/>
        </w:rPr>
      </w:pPr>
    </w:p>
    <w:p w14:paraId="00BD8F38" w14:textId="57D34C9B" w:rsidR="00422F7C" w:rsidRPr="00F55D54" w:rsidRDefault="00BE7A5B" w:rsidP="00F55D54">
      <w:pPr>
        <w:spacing w:after="0" w:line="240" w:lineRule="auto"/>
        <w:jc w:val="both"/>
        <w:rPr>
          <w:rFonts w:ascii="Times New Roman" w:eastAsia="Times New Roman" w:hAnsi="Times New Roman" w:cs="Times New Roman"/>
          <w:color w:val="202020"/>
          <w:kern w:val="0"/>
          <w:sz w:val="24"/>
          <w:szCs w:val="24"/>
          <w:lang w:eastAsia="et-EE"/>
          <w14:ligatures w14:val="none"/>
        </w:rPr>
      </w:pPr>
      <w:r w:rsidRPr="00F55D54">
        <w:rPr>
          <w:rFonts w:ascii="Times New Roman" w:eastAsia="Times New Roman" w:hAnsi="Times New Roman" w:cs="Times New Roman"/>
          <w:color w:val="202020"/>
          <w:kern w:val="0"/>
          <w:sz w:val="24"/>
          <w:szCs w:val="24"/>
          <w:lang w:eastAsia="et-EE"/>
          <w14:ligatures w14:val="none"/>
        </w:rPr>
        <w:lastRenderedPageBreak/>
        <w:t>Lõikes 2</w:t>
      </w:r>
      <w:r w:rsidRPr="00F55D54">
        <w:rPr>
          <w:rFonts w:ascii="Times New Roman" w:eastAsia="Times New Roman" w:hAnsi="Times New Roman" w:cs="Times New Roman"/>
          <w:color w:val="202020"/>
          <w:kern w:val="0"/>
          <w:sz w:val="24"/>
          <w:szCs w:val="24"/>
          <w:vertAlign w:val="superscript"/>
          <w:lang w:eastAsia="et-EE"/>
          <w14:ligatures w14:val="none"/>
        </w:rPr>
        <w:t>2</w:t>
      </w:r>
      <w:r w:rsidRPr="00F55D54">
        <w:rPr>
          <w:rFonts w:ascii="Times New Roman" w:eastAsia="Times New Roman" w:hAnsi="Times New Roman" w:cs="Times New Roman"/>
          <w:color w:val="202020"/>
          <w:kern w:val="0"/>
          <w:sz w:val="24"/>
          <w:szCs w:val="24"/>
          <w:lang w:eastAsia="et-EE"/>
          <w14:ligatures w14:val="none"/>
        </w:rPr>
        <w:t xml:space="preserve"> sätestatu näol ei ole tegemist uue regulatsiooniga ning seda ei ole eelnõuga otstarbekas ka muuta. </w:t>
      </w:r>
    </w:p>
    <w:p w14:paraId="3B463A07" w14:textId="77777777" w:rsidR="00A4253B" w:rsidRPr="00F55D54" w:rsidRDefault="00A4253B" w:rsidP="00F55D54">
      <w:pPr>
        <w:spacing w:after="0" w:line="240" w:lineRule="auto"/>
        <w:jc w:val="both"/>
        <w:rPr>
          <w:rFonts w:ascii="Times New Roman" w:eastAsia="Times New Roman" w:hAnsi="Times New Roman" w:cs="Times New Roman"/>
          <w:color w:val="202020"/>
          <w:kern w:val="0"/>
          <w:sz w:val="24"/>
          <w:szCs w:val="24"/>
          <w:lang w:eastAsia="et-EE"/>
          <w14:ligatures w14:val="none"/>
        </w:rPr>
      </w:pPr>
    </w:p>
    <w:p w14:paraId="5FCDFBBB" w14:textId="77777777" w:rsidR="00A4253B" w:rsidRPr="00F55D54" w:rsidRDefault="00A4253B" w:rsidP="00F55D54">
      <w:pPr>
        <w:spacing w:after="0" w:line="240" w:lineRule="auto"/>
        <w:jc w:val="both"/>
        <w:rPr>
          <w:rFonts w:ascii="Times New Roman" w:eastAsia="Times New Roman" w:hAnsi="Times New Roman" w:cs="Times New Roman"/>
          <w:color w:val="202020"/>
          <w:kern w:val="0"/>
          <w:sz w:val="24"/>
          <w:szCs w:val="24"/>
          <w:lang w:eastAsia="et-EE"/>
          <w14:ligatures w14:val="none"/>
        </w:rPr>
      </w:pPr>
      <w:r w:rsidRPr="00F55D54">
        <w:rPr>
          <w:rFonts w:ascii="Times New Roman" w:eastAsia="Times New Roman" w:hAnsi="Times New Roman" w:cs="Times New Roman"/>
          <w:color w:val="202020"/>
          <w:kern w:val="0"/>
          <w:sz w:val="24"/>
          <w:szCs w:val="24"/>
          <w:lang w:eastAsia="et-EE"/>
          <w14:ligatures w14:val="none"/>
        </w:rPr>
        <w:t xml:space="preserve">Punktiga 4 muudetakse seaduse § 7 lõike 4 sõnastust. Sõna „koolikohustuslikust“ asendatakse sõnaga „õppimiskohustuslikust“. </w:t>
      </w:r>
    </w:p>
    <w:p w14:paraId="7C3F1F07" w14:textId="77777777" w:rsidR="00A4253B" w:rsidRPr="00F55D54" w:rsidRDefault="00A4253B" w:rsidP="00F55D54">
      <w:pPr>
        <w:spacing w:after="0" w:line="240" w:lineRule="auto"/>
        <w:jc w:val="both"/>
        <w:rPr>
          <w:rFonts w:ascii="Times New Roman" w:eastAsia="Times New Roman" w:hAnsi="Times New Roman" w:cs="Times New Roman"/>
          <w:color w:val="202020"/>
          <w:kern w:val="0"/>
          <w:sz w:val="24"/>
          <w:szCs w:val="24"/>
          <w:lang w:eastAsia="et-EE"/>
          <w14:ligatures w14:val="none"/>
        </w:rPr>
      </w:pPr>
    </w:p>
    <w:p w14:paraId="2792412A" w14:textId="2F42C111" w:rsidR="00A4253B" w:rsidRPr="00F55D54" w:rsidRDefault="00A4253B" w:rsidP="00F55D54">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color w:val="202020"/>
          <w:kern w:val="0"/>
          <w:sz w:val="24"/>
          <w:szCs w:val="24"/>
          <w:lang w:eastAsia="et-EE"/>
          <w14:ligatures w14:val="none"/>
        </w:rPr>
        <w:t>Punktiga 5 muudetakse seaduse § 7 lõikes 5 asendatakse tekst „17-aastasele“ tekstiga „18-aastasele“. Muudatus on seotud</w:t>
      </w:r>
      <w:r w:rsidR="00141E5D" w:rsidRPr="00F55D54">
        <w:rPr>
          <w:rFonts w:ascii="Times New Roman" w:eastAsia="Times New Roman" w:hAnsi="Times New Roman" w:cs="Times New Roman"/>
          <w:color w:val="202020"/>
          <w:kern w:val="0"/>
          <w:sz w:val="24"/>
          <w:szCs w:val="24"/>
          <w:lang w:eastAsia="et-EE"/>
          <w14:ligatures w14:val="none"/>
        </w:rPr>
        <w:t xml:space="preserve"> </w:t>
      </w:r>
      <w:r w:rsidR="004A0B9A" w:rsidRPr="00F55D54">
        <w:rPr>
          <w:rFonts w:ascii="Times New Roman" w:eastAsia="Times New Roman" w:hAnsi="Times New Roman" w:cs="Times New Roman"/>
          <w:kern w:val="0"/>
          <w:sz w:val="24"/>
          <w:szCs w:val="24"/>
          <w:lang w:eastAsia="et-EE"/>
          <w14:ligatures w14:val="none"/>
        </w:rPr>
        <w:t>Eesti Vabariigi haridusseaduse</w:t>
      </w:r>
      <w:r w:rsidRPr="00F55D54">
        <w:rPr>
          <w:rFonts w:ascii="Times New Roman" w:eastAsia="Times New Roman" w:hAnsi="Times New Roman" w:cs="Times New Roman"/>
          <w:color w:val="202020"/>
          <w:kern w:val="0"/>
          <w:sz w:val="24"/>
          <w:szCs w:val="24"/>
          <w:lang w:eastAsia="et-EE"/>
          <w14:ligatures w14:val="none"/>
        </w:rPr>
        <w:t xml:space="preserve"> muudatusega, mille kohaselt tõstetakse õppimiskohustuse iga</w:t>
      </w:r>
      <w:r w:rsidR="00141E5D" w:rsidRPr="00F55D54">
        <w:rPr>
          <w:rFonts w:ascii="Times New Roman" w:eastAsia="Times New Roman" w:hAnsi="Times New Roman" w:cs="Times New Roman"/>
          <w:color w:val="202020"/>
          <w:kern w:val="0"/>
          <w:sz w:val="24"/>
          <w:szCs w:val="24"/>
          <w:lang w:eastAsia="et-EE"/>
          <w14:ligatures w14:val="none"/>
        </w:rPr>
        <w:t xml:space="preserve"> ning selle täitmise kriteeriumeid (üksnes põhihariduse omandamine ei ole enam piisav ja õpinguid tuleb jätkata ka peale põhiharidust)</w:t>
      </w:r>
      <w:r w:rsidRPr="00F55D54">
        <w:rPr>
          <w:rFonts w:ascii="Times New Roman" w:eastAsia="Times New Roman" w:hAnsi="Times New Roman" w:cs="Times New Roman"/>
          <w:color w:val="202020"/>
          <w:kern w:val="0"/>
          <w:sz w:val="24"/>
          <w:szCs w:val="24"/>
          <w:lang w:eastAsia="et-EE"/>
          <w14:ligatures w14:val="none"/>
        </w:rPr>
        <w:t xml:space="preserve">. </w:t>
      </w:r>
    </w:p>
    <w:p w14:paraId="73A92827" w14:textId="77777777" w:rsidR="00E34592" w:rsidRPr="00F55D54" w:rsidRDefault="00E34592" w:rsidP="00F55D54">
      <w:pPr>
        <w:spacing w:after="0" w:line="240" w:lineRule="auto"/>
        <w:jc w:val="both"/>
        <w:rPr>
          <w:rFonts w:ascii="Times New Roman" w:eastAsia="Times New Roman" w:hAnsi="Times New Roman" w:cs="Times New Roman"/>
          <w:color w:val="202020"/>
          <w:kern w:val="0"/>
          <w:sz w:val="24"/>
          <w:szCs w:val="24"/>
          <w:lang w:eastAsia="et-EE"/>
          <w14:ligatures w14:val="none"/>
        </w:rPr>
      </w:pPr>
    </w:p>
    <w:p w14:paraId="228628F8" w14:textId="54B7D29E" w:rsidR="00E34592" w:rsidRPr="00F55D54" w:rsidRDefault="00E34592" w:rsidP="00F55D54">
      <w:pPr>
        <w:spacing w:after="0" w:line="240" w:lineRule="auto"/>
        <w:jc w:val="both"/>
        <w:rPr>
          <w:rFonts w:ascii="Times New Roman" w:eastAsia="Times New Roman" w:hAnsi="Times New Roman" w:cs="Times New Roman"/>
          <w:color w:val="202020"/>
          <w:kern w:val="0"/>
          <w:sz w:val="24"/>
          <w:szCs w:val="24"/>
          <w:lang w:eastAsia="et-EE"/>
          <w14:ligatures w14:val="none"/>
        </w:rPr>
      </w:pPr>
      <w:r w:rsidRPr="00F55D54">
        <w:rPr>
          <w:rFonts w:ascii="Times New Roman" w:eastAsia="Times New Roman" w:hAnsi="Times New Roman" w:cs="Times New Roman"/>
          <w:color w:val="202020"/>
          <w:kern w:val="0"/>
          <w:sz w:val="24"/>
          <w:szCs w:val="24"/>
          <w:lang w:eastAsia="et-EE"/>
          <w14:ligatures w14:val="none"/>
        </w:rPr>
        <w:t xml:space="preserve">Punktiga 6 muudetakse </w:t>
      </w:r>
      <w:r w:rsidRPr="00F55D54">
        <w:rPr>
          <w:rFonts w:ascii="Times New Roman" w:hAnsi="Times New Roman" w:cs="Times New Roman"/>
          <w:color w:val="202020"/>
          <w:sz w:val="24"/>
          <w:szCs w:val="24"/>
          <w:shd w:val="clear" w:color="auto" w:fill="FFFFFF"/>
        </w:rPr>
        <w:t>paragrahvi 7</w:t>
      </w:r>
      <w:r w:rsidRPr="00F55D54">
        <w:rPr>
          <w:rFonts w:ascii="Times New Roman" w:hAnsi="Times New Roman" w:cs="Times New Roman"/>
          <w:color w:val="202020"/>
          <w:sz w:val="24"/>
          <w:szCs w:val="24"/>
          <w:shd w:val="clear" w:color="auto" w:fill="FFFFFF"/>
          <w:vertAlign w:val="superscript"/>
        </w:rPr>
        <w:t>1</w:t>
      </w:r>
      <w:r w:rsidRPr="00F55D54">
        <w:rPr>
          <w:rFonts w:ascii="Times New Roman" w:hAnsi="Times New Roman" w:cs="Times New Roman"/>
          <w:color w:val="202020"/>
          <w:sz w:val="24"/>
          <w:szCs w:val="24"/>
          <w:shd w:val="clear" w:color="auto" w:fill="FFFFFF"/>
        </w:rPr>
        <w:t xml:space="preserve"> lõike 2 esimest lauset, mis sõnastatakse järgmiselt -  </w:t>
      </w:r>
    </w:p>
    <w:p w14:paraId="6751E641" w14:textId="3D66212C" w:rsidR="00102018" w:rsidRPr="00102018" w:rsidRDefault="00102018" w:rsidP="00102018">
      <w:pPr>
        <w:spacing w:after="0" w:line="240" w:lineRule="auto"/>
        <w:rPr>
          <w:rFonts w:ascii="Times New Roman" w:hAnsi="Times New Roman" w:cs="Times New Roman"/>
          <w:i/>
          <w:iCs/>
          <w:color w:val="202020"/>
          <w:sz w:val="24"/>
          <w:szCs w:val="24"/>
          <w:shd w:val="clear" w:color="auto" w:fill="FFFFFF"/>
        </w:rPr>
      </w:pPr>
      <w:r w:rsidRPr="00102018">
        <w:rPr>
          <w:rFonts w:ascii="Times New Roman" w:hAnsi="Times New Roman" w:cs="Times New Roman"/>
          <w:i/>
          <w:iCs/>
          <w:color w:val="202020"/>
          <w:sz w:val="24"/>
          <w:szCs w:val="24"/>
          <w:shd w:val="clear" w:color="auto" w:fill="FFFFFF"/>
        </w:rPr>
        <w:t>Õppimiskohustuse täitmise, kvaliteetse ja valikurohke ning gümnaasiumi riiklikule õppekavale vastava üldkeskhariduse omandamise võimaluse tagavad riik ja kohalik omavalitsus, pidades igas maakonnas õpilaste arvust lähtuvalt vajalikul arvul gümnaasiume.</w:t>
      </w:r>
    </w:p>
    <w:p w14:paraId="0FDE675F" w14:textId="623A0801" w:rsidR="00E34592" w:rsidRPr="00F55D54" w:rsidRDefault="00E34592" w:rsidP="00F55D54">
      <w:pPr>
        <w:spacing w:after="0" w:line="240" w:lineRule="auto"/>
        <w:jc w:val="both"/>
        <w:rPr>
          <w:rFonts w:ascii="Times New Roman" w:hAnsi="Times New Roman" w:cs="Times New Roman"/>
          <w:color w:val="202020"/>
          <w:sz w:val="24"/>
          <w:szCs w:val="24"/>
          <w:shd w:val="clear" w:color="auto" w:fill="FFFFFF"/>
        </w:rPr>
      </w:pPr>
      <w:r w:rsidRPr="00F55D54">
        <w:rPr>
          <w:rFonts w:ascii="Times New Roman" w:hAnsi="Times New Roman" w:cs="Times New Roman"/>
          <w:color w:val="202020"/>
          <w:sz w:val="24"/>
          <w:szCs w:val="24"/>
          <w:shd w:val="clear" w:color="auto" w:fill="FFFFFF"/>
        </w:rPr>
        <w:t xml:space="preserve">Ehk, et olemasolevat regulatsiooni on täiendatud sõnadega „õppimiskohustuse täitmise“ regulatsiooni alguses, kuna eelnõu vastuvõtmisel on ka õppimiskohustus ning keskhariduse kättesaadavus omavahel seotud. </w:t>
      </w:r>
      <w:r w:rsidR="00B75C42" w:rsidRPr="00F55D54">
        <w:rPr>
          <w:rFonts w:ascii="Times New Roman" w:hAnsi="Times New Roman" w:cs="Times New Roman"/>
          <w:color w:val="202020"/>
          <w:sz w:val="24"/>
          <w:szCs w:val="24"/>
          <w:shd w:val="clear" w:color="auto" w:fill="FFFFFF"/>
        </w:rPr>
        <w:t>Riigi ja kohalike omavalitsuste roll üldkeskhariduse omandamiseks võimaluste tagamisel on seotud ka õppimiskohustuse täitmisega.</w:t>
      </w:r>
      <w:r w:rsidR="00383643" w:rsidRPr="00F55D54">
        <w:rPr>
          <w:rFonts w:ascii="Times New Roman" w:hAnsi="Times New Roman" w:cs="Times New Roman"/>
          <w:color w:val="202020"/>
          <w:sz w:val="24"/>
          <w:szCs w:val="24"/>
          <w:shd w:val="clear" w:color="auto" w:fill="FFFFFF"/>
        </w:rPr>
        <w:t xml:space="preserve"> </w:t>
      </w:r>
      <w:r w:rsidR="00B75C42" w:rsidRPr="00F55D54">
        <w:rPr>
          <w:rFonts w:ascii="Times New Roman" w:hAnsi="Times New Roman" w:cs="Times New Roman"/>
          <w:color w:val="202020"/>
          <w:sz w:val="24"/>
          <w:szCs w:val="24"/>
          <w:shd w:val="clear" w:color="auto" w:fill="FFFFFF"/>
        </w:rPr>
        <w:t xml:space="preserve"> </w:t>
      </w:r>
    </w:p>
    <w:p w14:paraId="6230609B" w14:textId="77777777" w:rsidR="00E34592" w:rsidRPr="00F55D54" w:rsidRDefault="00E34592" w:rsidP="00F55D54">
      <w:pPr>
        <w:spacing w:after="0" w:line="240" w:lineRule="auto"/>
        <w:jc w:val="both"/>
        <w:rPr>
          <w:rFonts w:ascii="Times New Roman" w:hAnsi="Times New Roman" w:cs="Times New Roman"/>
          <w:color w:val="202020"/>
          <w:sz w:val="24"/>
          <w:szCs w:val="24"/>
          <w:shd w:val="clear" w:color="auto" w:fill="FFFFFF"/>
        </w:rPr>
      </w:pPr>
    </w:p>
    <w:p w14:paraId="435CCC51" w14:textId="1D0DCE60" w:rsidR="00E34592" w:rsidRPr="00F55D54" w:rsidRDefault="00270A53" w:rsidP="00F55D54">
      <w:pPr>
        <w:spacing w:after="0" w:line="240" w:lineRule="auto"/>
        <w:jc w:val="both"/>
        <w:rPr>
          <w:rStyle w:val="eop"/>
          <w:rFonts w:ascii="Times New Roman" w:eastAsiaTheme="majorEastAsia" w:hAnsi="Times New Roman" w:cs="Times New Roman"/>
          <w:sz w:val="24"/>
          <w:szCs w:val="24"/>
        </w:rPr>
      </w:pPr>
      <w:r w:rsidRPr="00F55D54">
        <w:rPr>
          <w:rFonts w:ascii="Times New Roman" w:hAnsi="Times New Roman" w:cs="Times New Roman"/>
          <w:color w:val="202020"/>
          <w:sz w:val="24"/>
          <w:szCs w:val="24"/>
          <w:shd w:val="clear" w:color="auto" w:fill="FFFFFF"/>
        </w:rPr>
        <w:t xml:space="preserve">Punktiga 7 täiendatakse </w:t>
      </w:r>
      <w:r w:rsidR="00E34592" w:rsidRPr="00F55D54">
        <w:rPr>
          <w:rFonts w:ascii="Times New Roman" w:hAnsi="Times New Roman" w:cs="Times New Roman"/>
          <w:color w:val="202020"/>
          <w:sz w:val="24"/>
          <w:szCs w:val="24"/>
          <w:shd w:val="clear" w:color="auto" w:fill="FFFFFF"/>
        </w:rPr>
        <w:t>paragrahvi 7</w:t>
      </w:r>
      <w:r w:rsidR="00E34592" w:rsidRPr="00F55D54">
        <w:rPr>
          <w:rFonts w:ascii="Times New Roman" w:hAnsi="Times New Roman" w:cs="Times New Roman"/>
          <w:color w:val="202020"/>
          <w:sz w:val="24"/>
          <w:szCs w:val="24"/>
          <w:shd w:val="clear" w:color="auto" w:fill="FFFFFF"/>
          <w:vertAlign w:val="superscript"/>
        </w:rPr>
        <w:t>1</w:t>
      </w:r>
      <w:r w:rsidR="00E34592" w:rsidRPr="00F55D54">
        <w:rPr>
          <w:rFonts w:ascii="Times New Roman" w:hAnsi="Times New Roman" w:cs="Times New Roman"/>
          <w:color w:val="202020"/>
          <w:sz w:val="24"/>
          <w:szCs w:val="24"/>
          <w:shd w:val="clear" w:color="auto" w:fill="FFFFFF"/>
        </w:rPr>
        <w:t xml:space="preserve"> lõikega 2</w:t>
      </w:r>
      <w:r w:rsidR="00E34592" w:rsidRPr="00F55D54">
        <w:rPr>
          <w:rFonts w:ascii="Times New Roman" w:hAnsi="Times New Roman" w:cs="Times New Roman"/>
          <w:color w:val="202020"/>
          <w:sz w:val="24"/>
          <w:szCs w:val="24"/>
          <w:shd w:val="clear" w:color="auto" w:fill="FFFFFF"/>
          <w:vertAlign w:val="superscript"/>
        </w:rPr>
        <w:t>1</w:t>
      </w:r>
      <w:r w:rsidR="00E34592" w:rsidRPr="00F55D54">
        <w:rPr>
          <w:rFonts w:ascii="Times New Roman" w:hAnsi="Times New Roman" w:cs="Times New Roman"/>
          <w:color w:val="202020"/>
          <w:sz w:val="24"/>
          <w:szCs w:val="24"/>
          <w:shd w:val="clear" w:color="auto" w:fill="FFFFFF"/>
        </w:rPr>
        <w:t xml:space="preserve"> järgm</w:t>
      </w:r>
      <w:r w:rsidRPr="00F55D54">
        <w:rPr>
          <w:rFonts w:ascii="Times New Roman" w:hAnsi="Times New Roman" w:cs="Times New Roman"/>
          <w:color w:val="202020"/>
          <w:sz w:val="24"/>
          <w:szCs w:val="24"/>
          <w:shd w:val="clear" w:color="auto" w:fill="FFFFFF"/>
        </w:rPr>
        <w:t xml:space="preserve">ises sõnastuses - </w:t>
      </w:r>
      <w:r w:rsidR="00E34592" w:rsidRPr="00F55D54">
        <w:rPr>
          <w:rFonts w:ascii="Times New Roman" w:hAnsi="Times New Roman" w:cs="Times New Roman"/>
          <w:i/>
          <w:iCs/>
          <w:color w:val="202020"/>
          <w:sz w:val="24"/>
          <w:szCs w:val="24"/>
          <w:shd w:val="clear" w:color="auto" w:fill="FFFFFF"/>
        </w:rPr>
        <w:t xml:space="preserve">Õppimiskohustuse </w:t>
      </w:r>
      <w:r w:rsidR="00E34592" w:rsidRPr="00F55D54">
        <w:rPr>
          <w:rFonts w:ascii="Times New Roman" w:hAnsi="Times New Roman" w:cs="Times New Roman"/>
          <w:i/>
          <w:sz w:val="24"/>
          <w:szCs w:val="24"/>
          <w:shd w:val="clear" w:color="auto" w:fill="FFFFFF"/>
        </w:rPr>
        <w:t xml:space="preserve">täitmiseks tagab riik võimaluse ettevalmistavaks õppeks vastavalt kutseõppeasutuse seaduse </w:t>
      </w:r>
      <w:r w:rsidR="00E34592" w:rsidRPr="00F55D54">
        <w:rPr>
          <w:rFonts w:ascii="Times New Roman" w:hAnsi="Times New Roman" w:cs="Times New Roman"/>
          <w:i/>
          <w:iCs/>
          <w:sz w:val="24"/>
          <w:szCs w:val="24"/>
          <w:shd w:val="clear" w:color="auto" w:fill="FFFFFF"/>
        </w:rPr>
        <w:t>§</w:t>
      </w:r>
      <w:r w:rsidR="000C732D" w:rsidRPr="00F55D54">
        <w:rPr>
          <w:rFonts w:ascii="Times New Roman" w:hAnsi="Times New Roman" w:cs="Times New Roman"/>
          <w:i/>
          <w:iCs/>
          <w:sz w:val="24"/>
          <w:szCs w:val="24"/>
          <w:shd w:val="clear" w:color="auto" w:fill="FFFFFF"/>
        </w:rPr>
        <w:t>-</w:t>
      </w:r>
      <w:r w:rsidR="000C732D" w:rsidRPr="00F55D54">
        <w:rPr>
          <w:rFonts w:ascii="Times New Roman" w:hAnsi="Times New Roman" w:cs="Times New Roman"/>
          <w:i/>
          <w:sz w:val="24"/>
          <w:szCs w:val="24"/>
          <w:shd w:val="clear" w:color="auto" w:fill="FFFFFF"/>
        </w:rPr>
        <w:t>des</w:t>
      </w:r>
      <w:r w:rsidR="00E34592" w:rsidRPr="00F55D54">
        <w:rPr>
          <w:rFonts w:ascii="Times New Roman" w:hAnsi="Times New Roman" w:cs="Times New Roman"/>
          <w:i/>
          <w:iCs/>
          <w:sz w:val="24"/>
          <w:szCs w:val="24"/>
          <w:shd w:val="clear" w:color="auto" w:fill="FFFFFF"/>
        </w:rPr>
        <w:t xml:space="preserve"> </w:t>
      </w:r>
      <w:r w:rsidR="004A0B9A" w:rsidRPr="00F55D54">
        <w:rPr>
          <w:rFonts w:ascii="Times New Roman" w:hAnsi="Times New Roman" w:cs="Times New Roman"/>
          <w:i/>
          <w:iCs/>
          <w:sz w:val="24"/>
          <w:szCs w:val="24"/>
          <w:shd w:val="clear" w:color="auto" w:fill="FFFFFF"/>
        </w:rPr>
        <w:t>23</w:t>
      </w:r>
      <w:r w:rsidR="004A0B9A" w:rsidRPr="00F55D54">
        <w:rPr>
          <w:rFonts w:ascii="Times New Roman" w:hAnsi="Times New Roman" w:cs="Times New Roman"/>
          <w:i/>
          <w:iCs/>
          <w:sz w:val="24"/>
          <w:szCs w:val="24"/>
          <w:shd w:val="clear" w:color="auto" w:fill="FFFFFF"/>
          <w:vertAlign w:val="superscript"/>
        </w:rPr>
        <w:t>1</w:t>
      </w:r>
      <w:r w:rsidR="00BE031D" w:rsidRPr="00F55D54">
        <w:rPr>
          <w:rFonts w:ascii="Times New Roman" w:hAnsi="Times New Roman" w:cs="Times New Roman"/>
          <w:i/>
          <w:sz w:val="24"/>
          <w:szCs w:val="24"/>
          <w:shd w:val="clear" w:color="auto" w:fill="FFFFFF"/>
        </w:rPr>
        <w:t>- 23</w:t>
      </w:r>
      <w:r w:rsidR="00BE031D" w:rsidRPr="00F55D54">
        <w:rPr>
          <w:rFonts w:ascii="Times New Roman" w:hAnsi="Times New Roman" w:cs="Times New Roman"/>
          <w:i/>
          <w:sz w:val="24"/>
          <w:szCs w:val="24"/>
          <w:shd w:val="clear" w:color="auto" w:fill="FFFFFF"/>
          <w:vertAlign w:val="superscript"/>
        </w:rPr>
        <w:t>3</w:t>
      </w:r>
      <w:r w:rsidR="00E34592" w:rsidRPr="00F55D54">
        <w:rPr>
          <w:rFonts w:ascii="Times New Roman" w:hAnsi="Times New Roman" w:cs="Times New Roman"/>
          <w:i/>
          <w:iCs/>
          <w:sz w:val="24"/>
          <w:szCs w:val="24"/>
          <w:shd w:val="clear" w:color="auto" w:fill="FFFFFF"/>
        </w:rPr>
        <w:t xml:space="preserve"> </w:t>
      </w:r>
      <w:r w:rsidR="00E34592" w:rsidRPr="00F55D54">
        <w:rPr>
          <w:rFonts w:ascii="Times New Roman" w:hAnsi="Times New Roman" w:cs="Times New Roman"/>
          <w:i/>
          <w:sz w:val="24"/>
          <w:szCs w:val="24"/>
          <w:shd w:val="clear" w:color="auto" w:fill="FFFFFF"/>
        </w:rPr>
        <w:t>sätestatule</w:t>
      </w:r>
      <w:r w:rsidR="00E34592" w:rsidRPr="00F55D54">
        <w:rPr>
          <w:rFonts w:ascii="Times New Roman" w:hAnsi="Times New Roman" w:cs="Times New Roman"/>
          <w:i/>
          <w:iCs/>
          <w:color w:val="202020"/>
          <w:sz w:val="24"/>
          <w:szCs w:val="24"/>
          <w:shd w:val="clear" w:color="auto" w:fill="FFFFFF"/>
        </w:rPr>
        <w:t>.</w:t>
      </w:r>
      <w:r w:rsidR="00E34592" w:rsidRPr="00F55D54">
        <w:rPr>
          <w:rFonts w:ascii="Times New Roman" w:hAnsi="Times New Roman" w:cs="Times New Roman"/>
          <w:color w:val="202020"/>
          <w:sz w:val="24"/>
          <w:szCs w:val="24"/>
          <w:shd w:val="clear" w:color="auto" w:fill="FFFFFF"/>
        </w:rPr>
        <w:t xml:space="preserve"> </w:t>
      </w:r>
      <w:r w:rsidRPr="00F55D54">
        <w:rPr>
          <w:rFonts w:ascii="Times New Roman" w:hAnsi="Times New Roman" w:cs="Times New Roman"/>
          <w:color w:val="202020"/>
          <w:sz w:val="24"/>
          <w:szCs w:val="24"/>
          <w:shd w:val="clear" w:color="auto" w:fill="FFFFFF"/>
        </w:rPr>
        <w:t>Lõikes 2</w:t>
      </w:r>
      <w:r w:rsidRPr="00F55D54">
        <w:rPr>
          <w:rFonts w:ascii="Times New Roman" w:hAnsi="Times New Roman" w:cs="Times New Roman"/>
          <w:color w:val="202020"/>
          <w:sz w:val="24"/>
          <w:szCs w:val="24"/>
          <w:shd w:val="clear" w:color="auto" w:fill="FFFFFF"/>
          <w:vertAlign w:val="superscript"/>
        </w:rPr>
        <w:t>1</w:t>
      </w:r>
      <w:r w:rsidRPr="00F55D54">
        <w:rPr>
          <w:rFonts w:ascii="Times New Roman" w:hAnsi="Times New Roman" w:cs="Times New Roman"/>
          <w:color w:val="202020"/>
          <w:sz w:val="24"/>
          <w:szCs w:val="24"/>
          <w:shd w:val="clear" w:color="auto" w:fill="FFFFFF"/>
        </w:rPr>
        <w:t xml:space="preserve"> on täiendatud riigi rolli ning on rõhutatud, et riik tagab </w:t>
      </w:r>
      <w:r w:rsidR="00981861" w:rsidRPr="00F55D54">
        <w:rPr>
          <w:rFonts w:ascii="Times New Roman" w:hAnsi="Times New Roman" w:cs="Times New Roman"/>
          <w:color w:val="202020"/>
          <w:sz w:val="24"/>
          <w:szCs w:val="24"/>
          <w:shd w:val="clear" w:color="auto" w:fill="FFFFFF"/>
        </w:rPr>
        <w:t xml:space="preserve">peaasjalikult </w:t>
      </w:r>
      <w:r w:rsidRPr="00F55D54">
        <w:rPr>
          <w:rFonts w:ascii="Times New Roman" w:hAnsi="Times New Roman" w:cs="Times New Roman"/>
          <w:color w:val="202020"/>
          <w:sz w:val="24"/>
          <w:szCs w:val="24"/>
          <w:shd w:val="clear" w:color="auto" w:fill="FFFFFF"/>
        </w:rPr>
        <w:t xml:space="preserve">riigikoolide </w:t>
      </w:r>
      <w:r w:rsidR="00981861" w:rsidRPr="00F55D54">
        <w:rPr>
          <w:rFonts w:ascii="Times New Roman" w:hAnsi="Times New Roman" w:cs="Times New Roman"/>
          <w:color w:val="202020"/>
          <w:sz w:val="24"/>
          <w:szCs w:val="24"/>
          <w:shd w:val="clear" w:color="auto" w:fill="FFFFFF"/>
        </w:rPr>
        <w:t xml:space="preserve">võrgu toel </w:t>
      </w:r>
      <w:r w:rsidRPr="00F55D54">
        <w:rPr>
          <w:rFonts w:ascii="Times New Roman" w:hAnsi="Times New Roman" w:cs="Times New Roman"/>
          <w:color w:val="202020"/>
          <w:sz w:val="24"/>
          <w:szCs w:val="24"/>
          <w:shd w:val="clear" w:color="auto" w:fill="FFFFFF"/>
        </w:rPr>
        <w:t>vastavalt vajadusele ettevalmistava õppe kättesaadavuse.</w:t>
      </w:r>
      <w:r w:rsidR="00981861" w:rsidRPr="00F55D54">
        <w:rPr>
          <w:rFonts w:ascii="Times New Roman" w:hAnsi="Times New Roman" w:cs="Times New Roman"/>
          <w:color w:val="202020"/>
          <w:sz w:val="24"/>
          <w:szCs w:val="24"/>
          <w:shd w:val="clear" w:color="auto" w:fill="FFFFFF"/>
        </w:rPr>
        <w:t xml:space="preserve"> </w:t>
      </w:r>
      <w:r w:rsidRPr="00F55D54">
        <w:rPr>
          <w:rFonts w:ascii="Times New Roman" w:hAnsi="Times New Roman" w:cs="Times New Roman"/>
          <w:color w:val="202020"/>
          <w:sz w:val="24"/>
          <w:szCs w:val="24"/>
          <w:shd w:val="clear" w:color="auto" w:fill="FFFFFF"/>
        </w:rPr>
        <w:t xml:space="preserve">Ettevalmistav õpe on kutseõppeasutuse seaduse alusel põhihariduse omandatud õpilastele pakutav õpe, mille </w:t>
      </w:r>
      <w:r w:rsidRPr="00F55D54">
        <w:rPr>
          <w:rStyle w:val="normaltextrun"/>
          <w:rFonts w:ascii="Times New Roman" w:eastAsiaTheme="majorEastAsia" w:hAnsi="Times New Roman" w:cs="Times New Roman"/>
          <w:sz w:val="24"/>
          <w:szCs w:val="24"/>
        </w:rPr>
        <w:t>ülesanne on toetada õpilast edasi õppimiseks valikuvõimaluste mõistmisel ning tagada õpilase valmisolek õpingute ja tööeluga seonduvate karjääriotsuste tegemiseks.</w:t>
      </w:r>
      <w:r w:rsidRPr="00F55D54">
        <w:rPr>
          <w:rStyle w:val="eop"/>
          <w:rFonts w:ascii="Times New Roman" w:eastAsiaTheme="majorEastAsia" w:hAnsi="Times New Roman" w:cs="Times New Roman"/>
          <w:sz w:val="24"/>
          <w:szCs w:val="24"/>
        </w:rPr>
        <w:t> </w:t>
      </w:r>
    </w:p>
    <w:p w14:paraId="12ADB267" w14:textId="77777777" w:rsidR="00141000" w:rsidRPr="00F55D54" w:rsidRDefault="00141000" w:rsidP="00F55D54">
      <w:pPr>
        <w:spacing w:after="0" w:line="240" w:lineRule="auto"/>
        <w:jc w:val="both"/>
        <w:rPr>
          <w:rStyle w:val="eop"/>
          <w:rFonts w:ascii="Times New Roman" w:eastAsiaTheme="majorEastAsia" w:hAnsi="Times New Roman" w:cs="Times New Roman"/>
          <w:sz w:val="24"/>
          <w:szCs w:val="24"/>
        </w:rPr>
      </w:pPr>
    </w:p>
    <w:p w14:paraId="55584935" w14:textId="17195E3C" w:rsidR="00141000" w:rsidRPr="00F55D54" w:rsidRDefault="00141000" w:rsidP="00F55D54">
      <w:pPr>
        <w:spacing w:after="0" w:line="240" w:lineRule="auto"/>
        <w:jc w:val="both"/>
        <w:rPr>
          <w:rFonts w:ascii="Times New Roman" w:hAnsi="Times New Roman" w:cs="Times New Roman"/>
          <w:color w:val="202020"/>
          <w:sz w:val="24"/>
          <w:szCs w:val="24"/>
          <w:shd w:val="clear" w:color="auto" w:fill="FFFFFF"/>
        </w:rPr>
      </w:pPr>
      <w:r w:rsidRPr="00F55D54">
        <w:rPr>
          <w:rStyle w:val="eop"/>
          <w:rFonts w:ascii="Times New Roman" w:eastAsiaTheme="majorEastAsia" w:hAnsi="Times New Roman" w:cs="Times New Roman"/>
          <w:sz w:val="24"/>
          <w:szCs w:val="24"/>
        </w:rPr>
        <w:t xml:space="preserve">Punktiga 8 tunnistatakse kehtetuks põhikooli- ja gümnaasiumiseaduse teine peatükk, mis kannab nimetust „Koolikohustuse täitmise tagamine“. Põhjuseks asjaolu, et kuna õppimiskohustust laiendatakse ka põhihariduse omandamise järgsele õppele, siis puudutab see lisaks üldhariduskoolis õppimisele ka </w:t>
      </w:r>
      <w:r w:rsidR="00E614A5" w:rsidRPr="00F55D54">
        <w:rPr>
          <w:rStyle w:val="eop"/>
          <w:rFonts w:ascii="Times New Roman" w:eastAsiaTheme="majorEastAsia" w:hAnsi="Times New Roman" w:cs="Times New Roman"/>
          <w:sz w:val="24"/>
          <w:szCs w:val="24"/>
        </w:rPr>
        <w:t xml:space="preserve">kuni 18-aastaste isikute </w:t>
      </w:r>
      <w:r w:rsidRPr="00F55D54">
        <w:rPr>
          <w:rStyle w:val="eop"/>
          <w:rFonts w:ascii="Times New Roman" w:eastAsiaTheme="majorEastAsia" w:hAnsi="Times New Roman" w:cs="Times New Roman"/>
          <w:sz w:val="24"/>
          <w:szCs w:val="24"/>
        </w:rPr>
        <w:t>kutseõppeasutuses õppimist. Mis omakorda tähendab seda, et õppimiskohustuse regulatsioon puudutab edaspidi nii põhikooli- ja gümnaasiumiseaduse kui ka kutseõppeasutuse seaduse alusel tegutsevaid õppeasutusi ning neis õppivaid õpilasi. Seetõttu on otstarbekas õppimiskohustuse regulatsioon näha ette Eesti Vabariigi haridusseaduses</w:t>
      </w:r>
      <w:r w:rsidR="00E614A5" w:rsidRPr="00F55D54">
        <w:rPr>
          <w:rStyle w:val="eop"/>
          <w:rFonts w:ascii="Times New Roman" w:eastAsiaTheme="majorEastAsia" w:hAnsi="Times New Roman" w:cs="Times New Roman"/>
          <w:sz w:val="24"/>
          <w:szCs w:val="24"/>
        </w:rPr>
        <w:t xml:space="preserve">, et regulatsiooni mitte erinevates seadustes dubleerida. Enne 2010. a 1. septembrit (kui jõustus kehtiv põhikooli- ja gümnaasiumiseadus) nägigi Eesti Vabariigi haridusseadus ette regulatsiooni koolikohustuse täitmisega seonduva kohta. </w:t>
      </w:r>
    </w:p>
    <w:p w14:paraId="1D2E5C83" w14:textId="77777777" w:rsidR="00E34592" w:rsidRPr="00F55D54" w:rsidRDefault="00E34592" w:rsidP="00F55D54">
      <w:pPr>
        <w:spacing w:after="0" w:line="240" w:lineRule="auto"/>
        <w:jc w:val="both"/>
        <w:rPr>
          <w:rFonts w:ascii="Times New Roman" w:eastAsia="Times New Roman" w:hAnsi="Times New Roman" w:cs="Times New Roman"/>
          <w:color w:val="202020"/>
          <w:kern w:val="0"/>
          <w:sz w:val="24"/>
          <w:szCs w:val="24"/>
          <w:lang w:eastAsia="et-EE"/>
          <w14:ligatures w14:val="none"/>
        </w:rPr>
      </w:pPr>
    </w:p>
    <w:p w14:paraId="058F2311" w14:textId="7E1CD8E2" w:rsidR="005605EA" w:rsidRPr="00F55D54" w:rsidRDefault="00A4253B" w:rsidP="00F55D54">
      <w:pPr>
        <w:spacing w:after="0" w:line="240" w:lineRule="auto"/>
        <w:jc w:val="both"/>
        <w:rPr>
          <w:rFonts w:ascii="Times New Roman" w:eastAsia="Times New Roman" w:hAnsi="Times New Roman" w:cs="Times New Roman"/>
          <w:color w:val="4472C4" w:themeColor="accent1"/>
          <w:kern w:val="0"/>
          <w:sz w:val="24"/>
          <w:szCs w:val="24"/>
          <w:lang w:eastAsia="et-EE"/>
          <w14:ligatures w14:val="none"/>
        </w:rPr>
      </w:pPr>
      <w:r w:rsidRPr="00F55D54">
        <w:rPr>
          <w:rFonts w:ascii="Times New Roman" w:eastAsia="Times New Roman" w:hAnsi="Times New Roman" w:cs="Times New Roman"/>
          <w:color w:val="202020"/>
          <w:kern w:val="0"/>
          <w:sz w:val="24"/>
          <w:szCs w:val="24"/>
          <w:lang w:eastAsia="et-EE"/>
          <w14:ligatures w14:val="none"/>
        </w:rPr>
        <w:t>Punktiga 9 muudetakse paragrahvi 17 lõike 4 sõnastust.</w:t>
      </w:r>
      <w:r w:rsidRPr="00F55D54">
        <w:rPr>
          <w:rFonts w:ascii="Times New Roman" w:eastAsia="Times New Roman" w:hAnsi="Times New Roman" w:cs="Times New Roman"/>
          <w:kern w:val="0"/>
          <w:sz w:val="24"/>
          <w:szCs w:val="24"/>
          <w:lang w:eastAsia="et-EE"/>
          <w14:ligatures w14:val="none"/>
        </w:rPr>
        <w:t xml:space="preserve"> </w:t>
      </w:r>
      <w:r w:rsidR="00B82E18" w:rsidRPr="00F55D54">
        <w:rPr>
          <w:rFonts w:ascii="Times New Roman" w:eastAsia="Times New Roman" w:hAnsi="Times New Roman" w:cs="Times New Roman"/>
          <w:kern w:val="0"/>
          <w:sz w:val="24"/>
          <w:szCs w:val="24"/>
          <w:lang w:eastAsia="et-EE"/>
          <w14:ligatures w14:val="none"/>
        </w:rPr>
        <w:t xml:space="preserve">Sätestatakse, et – </w:t>
      </w:r>
      <w:commentRangeStart w:id="33"/>
      <w:r w:rsidR="00B82E18" w:rsidRPr="00F55D54">
        <w:rPr>
          <w:rFonts w:ascii="Times New Roman" w:eastAsia="Times New Roman" w:hAnsi="Times New Roman" w:cs="Times New Roman"/>
          <w:i/>
          <w:iCs/>
          <w:kern w:val="0"/>
          <w:sz w:val="24"/>
          <w:szCs w:val="24"/>
          <w:lang w:eastAsia="et-EE"/>
          <w14:ligatures w14:val="none"/>
        </w:rPr>
        <w:t>Kool arvestab õpilase või piiratud teovõimega õpilase puhul vanema taotluse alusel õpilase õp</w:t>
      </w:r>
      <w:r w:rsidR="00B57C79" w:rsidRPr="00F55D54">
        <w:rPr>
          <w:rFonts w:ascii="Times New Roman" w:eastAsia="Times New Roman" w:hAnsi="Times New Roman" w:cs="Times New Roman"/>
          <w:i/>
          <w:iCs/>
          <w:kern w:val="0"/>
          <w:sz w:val="24"/>
          <w:szCs w:val="24"/>
          <w:lang w:eastAsia="et-EE"/>
          <w14:ligatures w14:val="none"/>
        </w:rPr>
        <w:t>pimist</w:t>
      </w:r>
      <w:r w:rsidR="00B82E18" w:rsidRPr="00F55D54">
        <w:rPr>
          <w:rFonts w:ascii="Times New Roman" w:eastAsia="Times New Roman" w:hAnsi="Times New Roman" w:cs="Times New Roman"/>
          <w:i/>
          <w:iCs/>
          <w:kern w:val="0"/>
          <w:sz w:val="24"/>
          <w:szCs w:val="24"/>
          <w:lang w:eastAsia="et-EE"/>
          <w14:ligatures w14:val="none"/>
        </w:rPr>
        <w:t xml:space="preserve"> mitteformaalõppes või mõnes teises haridusasutuses, õpetatava osana, tingimusel, et see võimaldab õpilasel saavutada kooli või individuaalse õppekavaga määratletud õpitulemusi.</w:t>
      </w:r>
      <w:r w:rsidR="00B82E18" w:rsidRPr="00F55D54">
        <w:rPr>
          <w:rFonts w:ascii="Times New Roman" w:eastAsia="Times New Roman" w:hAnsi="Times New Roman" w:cs="Times New Roman"/>
          <w:kern w:val="0"/>
          <w:sz w:val="24"/>
          <w:szCs w:val="24"/>
          <w:lang w:eastAsia="et-EE"/>
          <w14:ligatures w14:val="none"/>
        </w:rPr>
        <w:t xml:space="preserve"> </w:t>
      </w:r>
      <w:commentRangeEnd w:id="33"/>
      <w:r w:rsidR="00AD57AE">
        <w:rPr>
          <w:rStyle w:val="Kommentaariviide"/>
          <w:rFonts w:ascii="Calibri" w:eastAsia="Calibri" w:hAnsi="Calibri" w:cs="Calibri"/>
          <w:kern w:val="0"/>
          <w:lang w:eastAsia="et-EE"/>
          <w14:ligatures w14:val="none"/>
        </w:rPr>
        <w:commentReference w:id="33"/>
      </w:r>
      <w:r w:rsidR="00B82E18" w:rsidRPr="00F55D54">
        <w:rPr>
          <w:rFonts w:ascii="Times New Roman" w:eastAsia="Times New Roman" w:hAnsi="Times New Roman" w:cs="Times New Roman"/>
          <w:kern w:val="0"/>
          <w:sz w:val="24"/>
          <w:szCs w:val="24"/>
          <w:lang w:eastAsia="et-EE"/>
          <w14:ligatures w14:val="none"/>
        </w:rPr>
        <w:t xml:space="preserve">Põhikooli- ja gümnaasiumiseaduses regulatsiooni muutmise eesmärk on pakkuda kõigile õpilastele soovi korral võimalust asendada kooli või individuaalse õppekava õpitulemused mitteformaalõppes või teistes haridusasutustes (sealhulgas üldharidus-, kutse- või täiendusõppeasutuses) omandatud õpitulemustega, et tagada igale õpilasele võrdsed võimalused väljaspool kooli omandatu arvestamiseks õppekava läbimisel ning lihtsustada seega õpilaste liikumist erinevate haridusasutuste ja -liikide vahel. Lõikes 4 asendatakse sõnastus „võib arvestada“ sõnaga „arvestab“. Kuna antud õpitulemusi arvestatakse õpilase kooli või </w:t>
      </w:r>
      <w:r w:rsidR="00B82E18" w:rsidRPr="00F55D54">
        <w:rPr>
          <w:rFonts w:ascii="Times New Roman" w:eastAsia="Times New Roman" w:hAnsi="Times New Roman" w:cs="Times New Roman"/>
          <w:kern w:val="0"/>
          <w:sz w:val="24"/>
          <w:szCs w:val="24"/>
          <w:lang w:eastAsia="et-EE"/>
          <w14:ligatures w14:val="none"/>
        </w:rPr>
        <w:lastRenderedPageBreak/>
        <w:t xml:space="preserve">individuaalse õppekava osana, kaotatakse sõnastusest „õppekava välist õppimist või tegevust“ ning asendatakse õppimisega mitteformaalõppes või mõnes teises haridusasutuses </w:t>
      </w:r>
      <w:r w:rsidR="005605EA" w:rsidRPr="00F55D54">
        <w:rPr>
          <w:rFonts w:ascii="Times New Roman" w:eastAsia="Times New Roman" w:hAnsi="Times New Roman" w:cs="Times New Roman"/>
          <w:kern w:val="0"/>
          <w:sz w:val="24"/>
          <w:szCs w:val="24"/>
          <w:lang w:eastAsia="et-EE"/>
          <w14:ligatures w14:val="none"/>
        </w:rPr>
        <w:t xml:space="preserve">Eesti Vabariigi haridusseaduse järgi. </w:t>
      </w:r>
      <w:r w:rsidR="00B57C79" w:rsidRPr="00F55D54">
        <w:rPr>
          <w:rFonts w:ascii="Times New Roman" w:eastAsia="Times New Roman" w:hAnsi="Times New Roman" w:cs="Times New Roman"/>
          <w:kern w:val="0"/>
          <w:sz w:val="24"/>
          <w:szCs w:val="24"/>
          <w:lang w:eastAsia="et-EE"/>
          <w14:ligatures w14:val="none"/>
        </w:rPr>
        <w:t xml:space="preserve">Muutub ka otsustustasand – kui eelnevalt oli vaja kokkulepet vanema ja direktori (või tema volitatud isiku) vahel, siis õpitulemuste arvestamise otsustus peaks jääma õpetaja autonoomia tasandile. </w:t>
      </w:r>
      <w:r w:rsidR="005605EA" w:rsidRPr="00F55D54">
        <w:rPr>
          <w:rFonts w:ascii="Times New Roman" w:eastAsia="Times New Roman" w:hAnsi="Times New Roman" w:cs="Times New Roman"/>
          <w:kern w:val="0"/>
          <w:sz w:val="24"/>
          <w:szCs w:val="24"/>
          <w:lang w:eastAsia="et-EE"/>
          <w14:ligatures w14:val="none"/>
        </w:rPr>
        <w:t>Eelnevalt kehtinud sõnastuse alusel on koolidel olnud võimalik pakkuda õpilastele väljaspool kooli omandatud õpitulemuste arvestamist kooli õppekava osana, kuid selle võimaluse rakendamine on olnud kooliti väga erinev, tingituna muuhulgas mitteformaalhariduse lõimimise selge definitsiooni puudumisest riigi tasandil</w:t>
      </w:r>
      <w:r w:rsidR="004002DE" w:rsidRPr="00F55D54">
        <w:rPr>
          <w:rStyle w:val="Allmrkuseviide"/>
          <w:rFonts w:ascii="Times New Roman" w:eastAsia="Times New Roman" w:hAnsi="Times New Roman" w:cs="Times New Roman"/>
          <w:kern w:val="0"/>
          <w:sz w:val="24"/>
          <w:szCs w:val="24"/>
          <w:lang w:eastAsia="et-EE"/>
          <w14:ligatures w14:val="none"/>
        </w:rPr>
        <w:footnoteReference w:id="23"/>
      </w:r>
      <w:r w:rsidR="005605EA" w:rsidRPr="00F55D54">
        <w:rPr>
          <w:rFonts w:ascii="Times New Roman" w:eastAsia="Times New Roman" w:hAnsi="Times New Roman" w:cs="Times New Roman"/>
          <w:kern w:val="0"/>
          <w:sz w:val="24"/>
          <w:szCs w:val="24"/>
          <w:lang w:eastAsia="et-EE"/>
          <w14:ligatures w14:val="none"/>
        </w:rPr>
        <w:t xml:space="preserve">. Nii on õpilased olnud ebavõrdses olukorras vastavalt sellele, kas kool rakendas võimalust või mitte. </w:t>
      </w:r>
    </w:p>
    <w:p w14:paraId="273A795B" w14:textId="77777777" w:rsidR="00A4253B" w:rsidRPr="00F55D54" w:rsidRDefault="00A4253B" w:rsidP="00F55D54">
      <w:pPr>
        <w:spacing w:after="0" w:line="240" w:lineRule="auto"/>
        <w:jc w:val="both"/>
        <w:rPr>
          <w:rFonts w:ascii="Times New Roman" w:eastAsia="Times New Roman" w:hAnsi="Times New Roman" w:cs="Times New Roman"/>
          <w:color w:val="202020"/>
          <w:kern w:val="0"/>
          <w:sz w:val="24"/>
          <w:szCs w:val="24"/>
          <w:lang w:eastAsia="et-EE"/>
          <w14:ligatures w14:val="none"/>
        </w:rPr>
      </w:pPr>
    </w:p>
    <w:p w14:paraId="666E54D0" w14:textId="789869F7" w:rsidR="00FA7A1E" w:rsidRPr="00F55D54" w:rsidRDefault="00A4253B" w:rsidP="00F55D54">
      <w:pPr>
        <w:spacing w:after="0" w:line="240" w:lineRule="auto"/>
        <w:jc w:val="both"/>
        <w:rPr>
          <w:rFonts w:ascii="Times New Roman" w:eastAsia="Times New Roman" w:hAnsi="Times New Roman" w:cs="Times New Roman"/>
          <w:color w:val="4472C4" w:themeColor="accent1"/>
          <w:sz w:val="24"/>
          <w:szCs w:val="24"/>
          <w:lang w:eastAsia="et-EE"/>
        </w:rPr>
      </w:pPr>
      <w:r w:rsidRPr="00F55D54">
        <w:rPr>
          <w:rFonts w:ascii="Times New Roman" w:eastAsia="Times New Roman" w:hAnsi="Times New Roman" w:cs="Times New Roman"/>
          <w:color w:val="202020"/>
          <w:kern w:val="0"/>
          <w:sz w:val="24"/>
          <w:szCs w:val="24"/>
          <w:lang w:eastAsia="et-EE"/>
          <w14:ligatures w14:val="none"/>
        </w:rPr>
        <w:t>Punktiga 10 täiendatakse paragrahvi 17 lõi</w:t>
      </w:r>
      <w:r w:rsidR="00E145C9" w:rsidRPr="00F55D54">
        <w:rPr>
          <w:rFonts w:ascii="Times New Roman" w:eastAsia="Times New Roman" w:hAnsi="Times New Roman" w:cs="Times New Roman"/>
          <w:color w:val="202020"/>
          <w:kern w:val="0"/>
          <w:sz w:val="24"/>
          <w:szCs w:val="24"/>
          <w:lang w:eastAsia="et-EE"/>
          <w14:ligatures w14:val="none"/>
        </w:rPr>
        <w:t>kega</w:t>
      </w:r>
      <w:r w:rsidRPr="00F55D54">
        <w:rPr>
          <w:rFonts w:ascii="Times New Roman" w:eastAsia="Times New Roman" w:hAnsi="Times New Roman" w:cs="Times New Roman"/>
          <w:color w:val="202020"/>
          <w:kern w:val="0"/>
          <w:sz w:val="24"/>
          <w:szCs w:val="24"/>
          <w:lang w:eastAsia="et-EE"/>
          <w14:ligatures w14:val="none"/>
        </w:rPr>
        <w:t xml:space="preserve"> 5 </w:t>
      </w:r>
      <w:r w:rsidR="00E145C9" w:rsidRPr="00F55D54">
        <w:rPr>
          <w:rFonts w:ascii="Times New Roman" w:eastAsia="Times New Roman" w:hAnsi="Times New Roman" w:cs="Times New Roman"/>
          <w:color w:val="202020"/>
          <w:kern w:val="0"/>
          <w:sz w:val="24"/>
          <w:szCs w:val="24"/>
          <w:lang w:eastAsia="et-EE"/>
          <w14:ligatures w14:val="none"/>
        </w:rPr>
        <w:t>järgmiselt</w:t>
      </w:r>
      <w:r w:rsidR="00FA7A1E" w:rsidRPr="00F55D54">
        <w:rPr>
          <w:rFonts w:ascii="Times New Roman" w:eastAsia="Times New Roman" w:hAnsi="Times New Roman" w:cs="Times New Roman"/>
          <w:color w:val="202020"/>
          <w:kern w:val="0"/>
          <w:sz w:val="24"/>
          <w:szCs w:val="24"/>
          <w:lang w:eastAsia="et-EE"/>
          <w14:ligatures w14:val="none"/>
        </w:rPr>
        <w:t xml:space="preserve"> </w:t>
      </w:r>
      <w:r w:rsidR="00FA7A1E" w:rsidRPr="00F55D54">
        <w:rPr>
          <w:rFonts w:ascii="Times New Roman" w:eastAsia="Times New Roman" w:hAnsi="Times New Roman" w:cs="Times New Roman"/>
          <w:color w:val="4472C4" w:themeColor="accent1"/>
          <w:kern w:val="0"/>
          <w:sz w:val="24"/>
          <w:szCs w:val="24"/>
          <w:lang w:eastAsia="et-EE"/>
          <w14:ligatures w14:val="none"/>
        </w:rPr>
        <w:t xml:space="preserve">– </w:t>
      </w:r>
      <w:r w:rsidR="00FA7A1E" w:rsidRPr="00F55D54">
        <w:rPr>
          <w:rFonts w:ascii="Times New Roman" w:eastAsia="Times New Roman" w:hAnsi="Times New Roman" w:cs="Times New Roman"/>
          <w:i/>
          <w:iCs/>
          <w:kern w:val="0"/>
          <w:sz w:val="24"/>
          <w:szCs w:val="24"/>
          <w:lang w:eastAsia="et-EE"/>
          <w14:ligatures w14:val="none"/>
        </w:rPr>
        <w:t xml:space="preserve">Õpilase mitteformaalõppes või mõnes teises haridusasutuses läbitud õpingute arvestamise alused kirjeldatakse vastavalt riiklikes õppekavades sätestatule kooli õppekava üldosas. </w:t>
      </w:r>
      <w:commentRangeStart w:id="34"/>
      <w:r w:rsidR="00FA7A1E" w:rsidRPr="00F55D54">
        <w:rPr>
          <w:rFonts w:ascii="Times New Roman" w:eastAsia="Times New Roman" w:hAnsi="Times New Roman" w:cs="Times New Roman"/>
          <w:kern w:val="0"/>
          <w:sz w:val="24"/>
          <w:szCs w:val="24"/>
          <w:lang w:eastAsia="et-EE"/>
          <w14:ligatures w14:val="none"/>
        </w:rPr>
        <w:t xml:space="preserve">Tehtud muudatusest tulenevalt peavad koolid kirjeldama õppekavas õpilase mitteformaalõppes ja teistes haridusasutustes omandatud õpitulemuste arvestamise alused, sealhulgas õpitulemuste hindamise korralduse. </w:t>
      </w:r>
      <w:commentRangeEnd w:id="34"/>
      <w:r w:rsidR="00403D02">
        <w:rPr>
          <w:rStyle w:val="Kommentaariviide"/>
          <w:rFonts w:ascii="Calibri" w:eastAsia="Calibri" w:hAnsi="Calibri" w:cs="Calibri"/>
          <w:kern w:val="0"/>
          <w:lang w:eastAsia="et-EE"/>
          <w14:ligatures w14:val="none"/>
        </w:rPr>
        <w:commentReference w:id="34"/>
      </w:r>
      <w:r w:rsidR="000F76A5" w:rsidRPr="00F55D54">
        <w:rPr>
          <w:rFonts w:ascii="Times New Roman" w:eastAsia="Times New Roman" w:hAnsi="Times New Roman" w:cs="Times New Roman"/>
          <w:kern w:val="0"/>
          <w:sz w:val="24"/>
          <w:szCs w:val="24"/>
          <w:lang w:eastAsia="et-EE"/>
          <w14:ligatures w14:val="none"/>
        </w:rPr>
        <w:t xml:space="preserve">Täna selgeid aluseid põhikooli- ega gümnaasiumi riiklikes õppekavades pole, mis ühtlasi tingib ka ebavõrdse rakendamise. Analoogselt kutse- ja kõrgharidusstandardites reguleeritud varasema õpi- ja töökogemusega, saavad ka üldharidusstandardid antud seaduse muudatuse alusel täpsustatud </w:t>
      </w:r>
      <w:commentRangeStart w:id="35"/>
      <w:r w:rsidR="000F76A5" w:rsidRPr="00F55D54">
        <w:rPr>
          <w:rFonts w:ascii="Times New Roman" w:eastAsia="Times New Roman" w:hAnsi="Times New Roman" w:cs="Times New Roman"/>
          <w:kern w:val="0"/>
          <w:sz w:val="24"/>
          <w:szCs w:val="24"/>
          <w:lang w:eastAsia="et-EE"/>
          <w14:ligatures w14:val="none"/>
        </w:rPr>
        <w:t>täienduse</w:t>
      </w:r>
      <w:commentRangeEnd w:id="35"/>
      <w:r w:rsidR="00985BF8">
        <w:rPr>
          <w:rStyle w:val="Kommentaariviide"/>
          <w:rFonts w:ascii="Calibri" w:eastAsia="Calibri" w:hAnsi="Calibri" w:cs="Calibri"/>
          <w:kern w:val="0"/>
          <w:lang w:eastAsia="et-EE"/>
          <w14:ligatures w14:val="none"/>
        </w:rPr>
        <w:commentReference w:id="35"/>
      </w:r>
      <w:r w:rsidR="000F76A5" w:rsidRPr="00F55D54">
        <w:rPr>
          <w:rFonts w:ascii="Times New Roman" w:eastAsia="Times New Roman" w:hAnsi="Times New Roman" w:cs="Times New Roman"/>
          <w:kern w:val="0"/>
          <w:sz w:val="24"/>
          <w:szCs w:val="24"/>
          <w:lang w:eastAsia="et-EE"/>
          <w14:ligatures w14:val="none"/>
        </w:rPr>
        <w:t xml:space="preserve">. </w:t>
      </w:r>
    </w:p>
    <w:p w14:paraId="6AFC17CC" w14:textId="77777777" w:rsidR="000D6B99" w:rsidRPr="00F55D54" w:rsidRDefault="000D6B99" w:rsidP="00F55D54">
      <w:pPr>
        <w:spacing w:after="0" w:line="240" w:lineRule="auto"/>
        <w:jc w:val="both"/>
        <w:rPr>
          <w:rFonts w:ascii="Times New Roman" w:eastAsia="Times New Roman" w:hAnsi="Times New Roman" w:cs="Times New Roman"/>
          <w:color w:val="4472C4" w:themeColor="accent1"/>
          <w:kern w:val="0"/>
          <w:sz w:val="24"/>
          <w:szCs w:val="24"/>
          <w:lang w:eastAsia="et-EE"/>
          <w14:ligatures w14:val="none"/>
        </w:rPr>
      </w:pPr>
    </w:p>
    <w:p w14:paraId="34266E67" w14:textId="0A7B9ABF" w:rsidR="000D6B99" w:rsidRPr="00F55D54" w:rsidRDefault="000D6B99" w:rsidP="00F55D54">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 xml:space="preserve">Põhikooli- ja gümnaasiumiseaduse § 17 tehtud muudatuste ja täienduste tõttu defineeritakse Eesti Vabariigi haridusseaduses ära nii formaalõpe, mitteformaalõpe, kui ka informaalõpe. </w:t>
      </w:r>
      <w:bookmarkStart w:id="36" w:name="_Hlk157870041"/>
      <w:r w:rsidRPr="00F55D54">
        <w:rPr>
          <w:rFonts w:ascii="Times New Roman" w:eastAsia="Times New Roman" w:hAnsi="Times New Roman" w:cs="Times New Roman"/>
          <w:kern w:val="0"/>
          <w:sz w:val="24"/>
          <w:szCs w:val="24"/>
          <w:lang w:eastAsia="et-EE"/>
          <w14:ligatures w14:val="none"/>
        </w:rPr>
        <w:t xml:space="preserve">Mõistete defineerimise vajadus on tõstatatud temaatilistes teadusartiklites ja uuringutes. Definitsioonid korrastavad antud mõistete kasutamist haridusasutustes ning loovad ühtsed alused erinevatele formaalõppe asutustele õpilase mitteformaalõppes või informaalõppes omandatud õpitulemuste arvestamiseks. </w:t>
      </w:r>
      <w:bookmarkEnd w:id="36"/>
    </w:p>
    <w:p w14:paraId="070E8A0B" w14:textId="77777777" w:rsidR="00A4253B" w:rsidRPr="00F55D54" w:rsidRDefault="00A4253B" w:rsidP="00F55D54">
      <w:pPr>
        <w:spacing w:after="0" w:line="240" w:lineRule="auto"/>
        <w:jc w:val="both"/>
        <w:rPr>
          <w:rFonts w:ascii="Times New Roman" w:eastAsia="Times New Roman" w:hAnsi="Times New Roman" w:cs="Times New Roman"/>
          <w:color w:val="202020"/>
          <w:kern w:val="0"/>
          <w:sz w:val="24"/>
          <w:szCs w:val="24"/>
          <w:lang w:eastAsia="et-EE"/>
          <w14:ligatures w14:val="none"/>
        </w:rPr>
      </w:pPr>
    </w:p>
    <w:p w14:paraId="314EBD0E" w14:textId="5D3E30A2" w:rsidR="00A4253B" w:rsidRPr="00F55D54" w:rsidRDefault="00A4253B" w:rsidP="00F55D54">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r w:rsidRPr="00F55D54">
        <w:rPr>
          <w:rFonts w:ascii="Times New Roman" w:eastAsia="Times New Roman" w:hAnsi="Times New Roman" w:cs="Times New Roman"/>
          <w:color w:val="202020"/>
          <w:kern w:val="0"/>
          <w:sz w:val="24"/>
          <w:szCs w:val="24"/>
          <w:lang w:eastAsia="et-EE"/>
          <w14:ligatures w14:val="none"/>
        </w:rPr>
        <w:t xml:space="preserve">Punktiga 11 asendatakse paragrahvi 22 lõikes 2 sõna „koolikohustuslikele“ sõnaga „õppimiskohustuslikele“. </w:t>
      </w:r>
    </w:p>
    <w:p w14:paraId="34B79076" w14:textId="77777777" w:rsidR="00A4253B" w:rsidRPr="00F55D54" w:rsidRDefault="00A4253B" w:rsidP="00F55D54">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p>
    <w:p w14:paraId="012DD88F" w14:textId="482332DC" w:rsidR="00A4253B" w:rsidRPr="00F55D54" w:rsidRDefault="00A4253B" w:rsidP="00F55D54">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r w:rsidRPr="00F55D54">
        <w:rPr>
          <w:rFonts w:ascii="Times New Roman" w:eastAsia="Times New Roman" w:hAnsi="Times New Roman" w:cs="Times New Roman"/>
          <w:color w:val="202020"/>
          <w:kern w:val="0"/>
          <w:sz w:val="24"/>
          <w:szCs w:val="24"/>
          <w:lang w:eastAsia="et-EE"/>
          <w14:ligatures w14:val="none"/>
        </w:rPr>
        <w:t xml:space="preserve">Punktiga 12 asendatakse paragrahvi 22 lõikes 4 tekst „17-aastased“ tekstiga „18-aastased“ ning sõna „koolikohustuslikud“ sõnaga „õppimiskohustuslikud“. </w:t>
      </w:r>
    </w:p>
    <w:p w14:paraId="56D9A9AF" w14:textId="77777777" w:rsidR="00A4253B" w:rsidRPr="00F55D54" w:rsidRDefault="00A4253B" w:rsidP="00F55D54">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p>
    <w:p w14:paraId="4C715F9C" w14:textId="77777777" w:rsidR="00A4253B" w:rsidRPr="00F55D54" w:rsidRDefault="00A4253B" w:rsidP="00F55D54">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r w:rsidRPr="00F55D54">
        <w:rPr>
          <w:rFonts w:ascii="Times New Roman" w:eastAsia="Times New Roman" w:hAnsi="Times New Roman" w:cs="Times New Roman"/>
          <w:color w:val="202020"/>
          <w:kern w:val="0"/>
          <w:sz w:val="24"/>
          <w:szCs w:val="24"/>
          <w:lang w:eastAsia="et-EE"/>
          <w14:ligatures w14:val="none"/>
        </w:rPr>
        <w:t xml:space="preserve">Punktiga 13 asendatakse paragrahvi 22 lõikes 8 sõna „koolikohustusliku“ sõnaga „õppimiskohustusliku“. </w:t>
      </w:r>
    </w:p>
    <w:p w14:paraId="73989EE7" w14:textId="77777777" w:rsidR="00A4253B" w:rsidRPr="00F55D54" w:rsidRDefault="00A4253B" w:rsidP="00F55D54">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p>
    <w:p w14:paraId="2797E409" w14:textId="124C512B" w:rsidR="00E11BE2" w:rsidRPr="00F55D54" w:rsidRDefault="00A4253B" w:rsidP="00F55D54">
      <w:pPr>
        <w:pStyle w:val="Normaallaadveeb"/>
        <w:spacing w:before="0" w:beforeAutospacing="0" w:after="0" w:afterAutospacing="0"/>
        <w:jc w:val="both"/>
        <w:rPr>
          <w:color w:val="000000"/>
        </w:rPr>
      </w:pPr>
      <w:r w:rsidRPr="00F55D54">
        <w:rPr>
          <w:color w:val="202020"/>
        </w:rPr>
        <w:t xml:space="preserve">Punktiga 14  jäetakse paragrahvi 24 lõikest 5 välja tekst „ning toimub õppekeskkonnas, milles osalevad nii õpilane kui ka õpetaja“. </w:t>
      </w:r>
      <w:r w:rsidR="00E11BE2" w:rsidRPr="00F55D54">
        <w:rPr>
          <w:color w:val="000000"/>
        </w:rPr>
        <w:t xml:space="preserve">Juhendatud õppe mõiste hõlmab endas kõiki lõikes 5 sõnastatud õppe läbiviimise võimalusi </w:t>
      </w:r>
      <w:r w:rsidR="00E11BE2" w:rsidRPr="00F55D54">
        <w:rPr>
          <w:color w:val="202020"/>
          <w:shd w:val="clear" w:color="auto" w:fill="FFFFFF"/>
        </w:rPr>
        <w:t>(loeng, individuaaltund, konsultatsioon, e-õpe ja õppekäik)</w:t>
      </w:r>
      <w:r w:rsidR="00E11BE2" w:rsidRPr="00F55D54">
        <w:rPr>
          <w:color w:val="000000"/>
        </w:rPr>
        <w:t>, seejuures ei ole seaduses toodud loetelu lõplik. Sellise ühese järelduse võimaldab teha seaduses toodud loetelu ees olev sõna „näiteks“. See, et seni on sõnastatud säte õpilase ja õpetaja samaaegse õppekeskkonnas osalemise kohta, on liigne täpsustus, mis piirab eeltoodud loetelu rakendamist ja ei ole nüüdisaegse õpikäsituse rakendamisega kooskõlas. Õpetaja ja õpilaste ühes ruumis viibimine ei ole eeltingimus juhendatud õppeks, mida eraldiseisvana välja tuua. Igasugune õpe peab olema juhendatud, mis tähendab, et õppija õpiülesanne on eesmärgistatud, õppimine toetatud ning tagasisidestatud.</w:t>
      </w:r>
    </w:p>
    <w:p w14:paraId="1A34E06F" w14:textId="77777777" w:rsidR="00E11BE2" w:rsidRPr="00F55D54" w:rsidRDefault="00E11BE2" w:rsidP="00F55D54">
      <w:pPr>
        <w:pStyle w:val="Normaallaadveeb"/>
        <w:spacing w:before="0" w:beforeAutospacing="0" w:after="0" w:afterAutospacing="0"/>
        <w:jc w:val="both"/>
        <w:rPr>
          <w:color w:val="000000"/>
        </w:rPr>
      </w:pPr>
    </w:p>
    <w:p w14:paraId="0913F13C" w14:textId="1956381A" w:rsidR="00E11BE2" w:rsidRPr="00F55D54" w:rsidRDefault="00E11BE2" w:rsidP="00F55D54">
      <w:pPr>
        <w:pStyle w:val="Normaallaadveeb"/>
        <w:spacing w:before="0" w:beforeAutospacing="0" w:after="0" w:afterAutospacing="0"/>
        <w:jc w:val="both"/>
        <w:rPr>
          <w:color w:val="000000"/>
        </w:rPr>
      </w:pPr>
      <w:r w:rsidRPr="00F55D54">
        <w:rPr>
          <w:color w:val="000000"/>
        </w:rPr>
        <w:lastRenderedPageBreak/>
        <w:t>Ka Covidi kriisi ajal tuli selgelt välja, et antud sätte olemasolu seaduses oli võimalik tõlgendada viisil justkui peaksid kõik tunnid toimuma videotundidena (olukorras kus viiruse suure leviku tõttu ei olnud õpilastel ja õpetajal võimalik ühes füüsilises ruumis viibida), sest vaid nii oli võimalik täita tingimust, et õpetaja ja õpilane viibivad samas õppekeskkonnas. Sätte eemaldamisega saab kool õigusliku aluse diferentseerida õppetööd näiteks iseseisva õppe rakendamisega, praktilise õppe jm vahel. Ühtlasi lisab ta paindlikkust õpetajale oma töö korraldamiseks.</w:t>
      </w:r>
    </w:p>
    <w:p w14:paraId="04486A7C" w14:textId="77777777" w:rsidR="00723420" w:rsidRPr="00F55D54" w:rsidRDefault="00723420" w:rsidP="00F55D54">
      <w:pPr>
        <w:pStyle w:val="Normaallaadveeb"/>
        <w:spacing w:before="0" w:beforeAutospacing="0" w:after="0" w:afterAutospacing="0"/>
        <w:jc w:val="both"/>
        <w:rPr>
          <w:color w:val="000000"/>
        </w:rPr>
      </w:pPr>
    </w:p>
    <w:p w14:paraId="743E4C5F" w14:textId="5A16DAC6" w:rsidR="00577502" w:rsidRDefault="00723420" w:rsidP="00F55D54">
      <w:pPr>
        <w:pStyle w:val="Normaallaadveeb"/>
        <w:spacing w:before="0" w:beforeAutospacing="0" w:after="0" w:afterAutospacing="0"/>
        <w:jc w:val="both"/>
        <w:rPr>
          <w:color w:val="000000"/>
        </w:rPr>
      </w:pPr>
      <w:r w:rsidRPr="00F55D54">
        <w:rPr>
          <w:color w:val="000000"/>
        </w:rPr>
        <w:t xml:space="preserve">Punktiga 15 muudetakse paragrahvi 25 lõike 3 kolmanda lause sõnastust. Nimetatud säte sõnastatakse järgmiselt - </w:t>
      </w:r>
      <w:bookmarkStart w:id="37" w:name="_Hlk158285474"/>
      <w:r w:rsidR="00102018" w:rsidRPr="00102018">
        <w:rPr>
          <w:i/>
          <w:iCs/>
          <w:color w:val="202020"/>
        </w:rPr>
        <w:t xml:space="preserve">Kursus vastab ühe õppeaine 35 õppetunnile, </w:t>
      </w:r>
      <w:r w:rsidR="00102018" w:rsidRPr="00102018">
        <w:rPr>
          <w:rStyle w:val="cf01"/>
          <w:rFonts w:ascii="Times New Roman" w:hAnsi="Times New Roman" w:cs="Times New Roman"/>
          <w:i/>
          <w:iCs/>
          <w:sz w:val="24"/>
          <w:szCs w:val="24"/>
        </w:rPr>
        <w:t>mis on arvestuslikult võrdne 1,5 arvestuspunktiga, mida kasutatakse õppemahu arvestamise alusena kutse- ja kõrgharidusõppes.</w:t>
      </w:r>
      <w:bookmarkEnd w:id="37"/>
      <w:r w:rsidR="00102018">
        <w:rPr>
          <w:color w:val="202020"/>
        </w:rPr>
        <w:t xml:space="preserve"> </w:t>
      </w:r>
      <w:r w:rsidRPr="00F55D54">
        <w:rPr>
          <w:color w:val="000000"/>
        </w:rPr>
        <w:t xml:space="preserve">Lõikes 3 sätestatud lisanduse eesmärgiks on luua gümnaasiumis täiendav alus õpilase õppekoormuse kirjeldamiseks </w:t>
      </w:r>
      <w:r w:rsidR="005C7B82" w:rsidRPr="00F55D54">
        <w:rPr>
          <w:color w:val="000000"/>
        </w:rPr>
        <w:t>arvestuspunktide</w:t>
      </w:r>
      <w:r w:rsidRPr="00F55D54">
        <w:rPr>
          <w:color w:val="000000"/>
        </w:rPr>
        <w:t xml:space="preserve"> süsteemis, mida kasutatakse nii kutse- kui ka kõrghariduses, et tagada eri haridusliikide vahel paindlikum koostöö ja lihtsustada õpilase õpitee individualiseerimist. Kehtivas regulatsioonis sätestatakse </w:t>
      </w:r>
      <w:r w:rsidR="005C7B82" w:rsidRPr="00F55D54">
        <w:rPr>
          <w:color w:val="000000"/>
        </w:rPr>
        <w:t xml:space="preserve">üksnes ühe kursuse maht, mis </w:t>
      </w:r>
      <w:r w:rsidRPr="00F55D54">
        <w:rPr>
          <w:color w:val="202020"/>
          <w:shd w:val="clear" w:color="auto" w:fill="FFFFFF"/>
        </w:rPr>
        <w:t>vastab 35 ühe õppeaine raames toimuvale õppetunnile.</w:t>
      </w:r>
      <w:r w:rsidRPr="00F55D54">
        <w:rPr>
          <w:color w:val="000000"/>
        </w:rPr>
        <w:t xml:space="preserve"> </w:t>
      </w:r>
      <w:r w:rsidR="005C7B82" w:rsidRPr="00F55D54">
        <w:rPr>
          <w:color w:val="000000"/>
        </w:rPr>
        <w:t xml:space="preserve">Arvestuspunktide rakendamine toetab haridusliikide ja tasemete ülest paindlikkust õppe korraldamisel. Seda nii kooli õppekavade loomisel kui individuaalsete õpiteede kavandamisel individuaalsete õppekavadega. Nii gümnaasiumidel kui kutseõppeasutustel tekib selge alus, kuidas arvestada õppe mahtu juhul, kui osa kooli- või individuaalsest õppekavast läbitakse teises õppeliigis (näiteks koostöös kutseõppeasutusega mõne õppesuuna võimaldamisega gümnaasiumis või vastupidi, valikmooduli võimaldamine gümnaasiumi õppekava baasil kutseõppijale)  või haridustasemel (nt kõrghariduse mõni sissejuhatav kursus). Eeskätt on soov toetada kutseõppeasutuste ja gümnaasiumide koostööd. </w:t>
      </w:r>
    </w:p>
    <w:p w14:paraId="3BC29637" w14:textId="77777777" w:rsidR="00102018" w:rsidRPr="00F55D54" w:rsidRDefault="00102018" w:rsidP="00F55D54">
      <w:pPr>
        <w:pStyle w:val="Normaallaadveeb"/>
        <w:spacing w:before="0" w:beforeAutospacing="0" w:after="0" w:afterAutospacing="0"/>
        <w:jc w:val="both"/>
        <w:rPr>
          <w:color w:val="000000"/>
        </w:rPr>
      </w:pPr>
    </w:p>
    <w:p w14:paraId="2A6E1D0D" w14:textId="00A7DBE7" w:rsidR="00577502" w:rsidRPr="00F55D54" w:rsidRDefault="00577502" w:rsidP="00F55D54">
      <w:pPr>
        <w:pStyle w:val="Normaallaadveeb"/>
        <w:spacing w:before="0" w:beforeAutospacing="0" w:after="0" w:afterAutospacing="0"/>
        <w:jc w:val="both"/>
        <w:rPr>
          <w:color w:val="000000"/>
        </w:rPr>
      </w:pPr>
      <w:r w:rsidRPr="00F55D54">
        <w:rPr>
          <w:color w:val="000000" w:themeColor="text1"/>
        </w:rPr>
        <w:t>Koolidel on olemasolevas õigusruumis võimalik kirjeldada õppekorraldust, sealhulgas õpilase õppekoormust oma kooli eripärast lähtuvalt. Samuti on antud võimalus õpilase tavapärase õppetöö väliselt omandatud teadmisi ja oskusi arvestada õppekoormuse osana, kui seeläbi on saavutatud kooli õppekavaga seatud õpitulemused. Võimalusi kasutatakse aga vähe, kuna puudub üheselt mõistetav alus õppemahu ümberarvestamiseks. Eelnõuga tehtava muudatuse läbi antakse koolidele arvestuslik õppija õppimise mahu ülekandmise alus ja luuakse senisest paindlikum ja üheselt mõistetavam võimalus liikumiseks erinevate haridusliikide vahel või erinevate haridusasutuste koostööks. Seejuures võimaldab nö Euroopa arvestuspunktide rakendamine õpilase õppekoormuse arvestamisel ka õpilasel endal orienteeruda huvi- ja vajaduspõhiselt erinevates haridusasutustes pakutavas, et oma edasise karjääri kujundamisel teha tõhusamaid valikuid.</w:t>
      </w:r>
    </w:p>
    <w:p w14:paraId="2E7AA4FC" w14:textId="2C6D9C77" w:rsidR="49198F91" w:rsidRPr="00F55D54" w:rsidRDefault="49198F91" w:rsidP="00F55D54">
      <w:pPr>
        <w:pStyle w:val="Normaallaadveeb"/>
        <w:spacing w:before="0" w:beforeAutospacing="0" w:after="0" w:afterAutospacing="0"/>
        <w:jc w:val="both"/>
        <w:rPr>
          <w:color w:val="000000" w:themeColor="text1"/>
        </w:rPr>
      </w:pPr>
    </w:p>
    <w:p w14:paraId="5C66D7FF" w14:textId="65799BD9" w:rsidR="00577502" w:rsidRPr="00F55D54" w:rsidRDefault="00577502" w:rsidP="00F55D54">
      <w:pPr>
        <w:pStyle w:val="Normaallaadveeb"/>
        <w:spacing w:before="0" w:beforeAutospacing="0" w:after="0" w:afterAutospacing="0"/>
        <w:jc w:val="both"/>
        <w:rPr>
          <w:color w:val="000000"/>
        </w:rPr>
      </w:pPr>
      <w:r w:rsidRPr="00F55D54">
        <w:rPr>
          <w:color w:val="000000"/>
        </w:rPr>
        <w:t xml:space="preserve">Euroopa ainepunktisüsteem on Euroopa kõrgharidusruumi vahend, mille eesmärk on muuta õpingud ja kursused läbipaistvamaks. See aitab üliõpilastel riikide vahel liikuda ja lasta oma akadeemilisi kvalifikatsioone ja õppeperioode teises riigis tunnustada. </w:t>
      </w:r>
      <w:proofErr w:type="spellStart"/>
      <w:r w:rsidRPr="00F55D54">
        <w:rPr>
          <w:color w:val="000000"/>
        </w:rPr>
        <w:t>ECTSi</w:t>
      </w:r>
      <w:proofErr w:type="spellEnd"/>
      <w:r w:rsidRPr="00F55D54">
        <w:rPr>
          <w:color w:val="000000"/>
        </w:rPr>
        <w:t xml:space="preserve"> ainepunktid väljendavad õppimist, mis põhineb kindlaksmääratud õpitulemustel ja sellega seotud õpikoormusel. Kogu aasta õpingud või töö võrdub 60 </w:t>
      </w:r>
      <w:proofErr w:type="spellStart"/>
      <w:r w:rsidRPr="00F55D54">
        <w:rPr>
          <w:color w:val="000000"/>
        </w:rPr>
        <w:t>ECTSi</w:t>
      </w:r>
      <w:proofErr w:type="spellEnd"/>
      <w:r w:rsidRPr="00F55D54">
        <w:rPr>
          <w:color w:val="000000"/>
        </w:rPr>
        <w:t xml:space="preserve"> ainepunktiga. Need standardõppeaasta ainepunktid jaotatakse tavaliselt mitmeks väiksemaks osaks. Tüüpiline „lühikese õppetsükli kvalifikatsioon“ sisaldab 90–120 </w:t>
      </w:r>
      <w:proofErr w:type="spellStart"/>
      <w:r w:rsidRPr="00F55D54">
        <w:rPr>
          <w:color w:val="000000"/>
        </w:rPr>
        <w:t>ECTSi</w:t>
      </w:r>
      <w:proofErr w:type="spellEnd"/>
      <w:r w:rsidRPr="00F55D54">
        <w:rPr>
          <w:color w:val="000000"/>
        </w:rPr>
        <w:t xml:space="preserve"> ainepunkti. Esimese õppetsükli (või bakalaureuseõppe) kraad koosneb 180 või 240 </w:t>
      </w:r>
      <w:proofErr w:type="spellStart"/>
      <w:r w:rsidRPr="00F55D54">
        <w:rPr>
          <w:color w:val="000000"/>
        </w:rPr>
        <w:t>ECTSi</w:t>
      </w:r>
      <w:proofErr w:type="spellEnd"/>
      <w:r w:rsidRPr="00F55D54">
        <w:rPr>
          <w:color w:val="000000"/>
        </w:rPr>
        <w:t xml:space="preserve"> ainepunktist. Teise õppetsükli (või magistriõppe) kraad võrdub tavaliselt aga 90 või 120 </w:t>
      </w:r>
      <w:proofErr w:type="spellStart"/>
      <w:r w:rsidRPr="00F55D54">
        <w:rPr>
          <w:color w:val="000000"/>
        </w:rPr>
        <w:t>ECTSi</w:t>
      </w:r>
      <w:proofErr w:type="spellEnd"/>
      <w:r w:rsidRPr="00F55D54">
        <w:rPr>
          <w:color w:val="000000"/>
        </w:rPr>
        <w:t xml:space="preserve"> ainepunktiga. Euroopa ainepunktisüsteemi rakendamine kolmandas õppetsüklis (ehk doktoriõppes) on riigiti erinev. </w:t>
      </w:r>
    </w:p>
    <w:p w14:paraId="778DAA90" w14:textId="37B20A41" w:rsidR="00577502" w:rsidRDefault="00577502" w:rsidP="00F55D54">
      <w:pPr>
        <w:pStyle w:val="Normaallaadveeb"/>
        <w:spacing w:before="0" w:beforeAutospacing="0" w:after="0" w:afterAutospacing="0"/>
        <w:jc w:val="both"/>
        <w:rPr>
          <w:color w:val="000000"/>
        </w:rPr>
      </w:pPr>
      <w:r w:rsidRPr="00F55D54">
        <w:rPr>
          <w:color w:val="000000"/>
        </w:rPr>
        <w:t xml:space="preserve">Kui õpilane läbib täielikult õppekava, mis vastab neljandale kvalifikatsioonitasemele, mille nominaalkestus on vähemalt kolm aastat ja õppemaht 180 Eesti kutsehariduse arvestuspunkti ning mis sisaldab võtmepädevuste õpet kutseharidusstandardis sätestatud mahus, omandab ta </w:t>
      </w:r>
      <w:r w:rsidRPr="00F55D54">
        <w:rPr>
          <w:color w:val="000000"/>
        </w:rPr>
        <w:lastRenderedPageBreak/>
        <w:t xml:space="preserve">koos kutse- ja erialase pädevusega keskhariduse ehk kutsekeskhariduse. Eesti kutsehariduse arvestuspunkt (edaspidi arvestuspunkt) on õppemahu arvestusühik, mis näitab õppekavas kirjeldatud õpiväljundite saavutamiseks kuluvat hinnangulist õpilase töö mahtu. Üks arvestuspunkt vastab 26 tunnile õpilase tööle teadmiste ja oskuste omandamisel. Arvestuspunkti rakendamisel arvestatakse ja kasutatakse Euroopa kutsehariduse arvestuspunkti süsteemi (inglise keeles </w:t>
      </w:r>
      <w:proofErr w:type="spellStart"/>
      <w:r w:rsidRPr="00F55D54">
        <w:rPr>
          <w:color w:val="000000"/>
        </w:rPr>
        <w:t>European</w:t>
      </w:r>
      <w:proofErr w:type="spellEnd"/>
      <w:r w:rsidRPr="00F55D54">
        <w:rPr>
          <w:color w:val="000000"/>
        </w:rPr>
        <w:t xml:space="preserve"> Credit System </w:t>
      </w:r>
      <w:proofErr w:type="spellStart"/>
      <w:r w:rsidRPr="00F55D54">
        <w:rPr>
          <w:color w:val="000000"/>
        </w:rPr>
        <w:t>for</w:t>
      </w:r>
      <w:proofErr w:type="spellEnd"/>
      <w:r w:rsidRPr="00F55D54">
        <w:rPr>
          <w:color w:val="000000"/>
        </w:rPr>
        <w:t xml:space="preserve"> </w:t>
      </w:r>
      <w:proofErr w:type="spellStart"/>
      <w:r w:rsidRPr="00F55D54">
        <w:rPr>
          <w:color w:val="000000"/>
        </w:rPr>
        <w:t>Vocational</w:t>
      </w:r>
      <w:proofErr w:type="spellEnd"/>
      <w:r w:rsidRPr="00F55D54">
        <w:rPr>
          <w:color w:val="000000"/>
        </w:rPr>
        <w:t xml:space="preserve"> Education and </w:t>
      </w:r>
      <w:proofErr w:type="spellStart"/>
      <w:r w:rsidRPr="00F55D54">
        <w:rPr>
          <w:color w:val="000000"/>
        </w:rPr>
        <w:t>Training</w:t>
      </w:r>
      <w:proofErr w:type="spellEnd"/>
      <w:r w:rsidRPr="00F55D54">
        <w:rPr>
          <w:color w:val="000000"/>
        </w:rPr>
        <w:t xml:space="preserve">, ECVET) rakendamise aluseid. </w:t>
      </w:r>
    </w:p>
    <w:p w14:paraId="262FFB0F" w14:textId="77777777" w:rsidR="008E5A0F" w:rsidRPr="00F55D54" w:rsidRDefault="008E5A0F" w:rsidP="00F55D54">
      <w:pPr>
        <w:pStyle w:val="Normaallaadveeb"/>
        <w:spacing w:before="0" w:beforeAutospacing="0" w:after="0" w:afterAutospacing="0"/>
        <w:jc w:val="both"/>
        <w:rPr>
          <w:color w:val="000000"/>
        </w:rPr>
      </w:pPr>
    </w:p>
    <w:p w14:paraId="10D5407D" w14:textId="19BF3D5A" w:rsidR="00577502" w:rsidRPr="00F55D54" w:rsidRDefault="00577502" w:rsidP="00F55D54">
      <w:pPr>
        <w:pStyle w:val="Normaallaadveeb"/>
        <w:spacing w:before="0" w:beforeAutospacing="0" w:after="0" w:afterAutospacing="0"/>
        <w:jc w:val="both"/>
        <w:rPr>
          <w:color w:val="000000"/>
        </w:rPr>
      </w:pPr>
      <w:r w:rsidRPr="00F55D54">
        <w:rPr>
          <w:color w:val="000000"/>
        </w:rPr>
        <w:t>Ainepunktide arvestusalused: 1 AP = 26 tundi õppija tööd (26 x 60 minutit = 1560 minutit)</w:t>
      </w:r>
      <w:r w:rsidR="008E5A0F">
        <w:rPr>
          <w:color w:val="000000"/>
        </w:rPr>
        <w:t>.</w:t>
      </w:r>
    </w:p>
    <w:p w14:paraId="7E25C95D" w14:textId="6017BDB8" w:rsidR="00577502" w:rsidRPr="00F55D54" w:rsidRDefault="00577502" w:rsidP="00F55D54">
      <w:pPr>
        <w:pStyle w:val="Normaallaadveeb"/>
        <w:spacing w:before="0" w:beforeAutospacing="0" w:after="0" w:afterAutospacing="0"/>
        <w:jc w:val="both"/>
        <w:rPr>
          <w:color w:val="000000"/>
        </w:rPr>
      </w:pPr>
      <w:r w:rsidRPr="00F55D54">
        <w:rPr>
          <w:color w:val="000000" w:themeColor="text1"/>
        </w:rPr>
        <w:t>Gümnaasiumis 1 kursus = 35 x 45 min = 1575 minutit õppetunde = u 1 AP õppetundidena, kuid puudub õppija iseseisva õppetegevuse arvestus. Lähtudes õpilase õppetegevuse mahust gümnaasiumi õpitulemuste saavutamisel, sh iseseisev õppimine, on võetud teisendamise arvestuslikuks aluseks, et 1 kursus võrdub 1,5 AP-d. Samas mahus õpilase õppekoormuse arvestus on aluseks võetud hetkel Tabasalu Riigigümnaasiumis.</w:t>
      </w:r>
    </w:p>
    <w:p w14:paraId="26D34F2C" w14:textId="04B5165F" w:rsidR="12F5E8A3" w:rsidRPr="00F55D54" w:rsidRDefault="12F5E8A3" w:rsidP="00F55D54">
      <w:pPr>
        <w:pStyle w:val="Normaallaadveeb"/>
        <w:spacing w:before="0" w:beforeAutospacing="0" w:after="0" w:afterAutospacing="0"/>
        <w:jc w:val="both"/>
        <w:rPr>
          <w:color w:val="000000" w:themeColor="text1"/>
        </w:rPr>
      </w:pPr>
    </w:p>
    <w:p w14:paraId="4C0F0E6E" w14:textId="678C4E4A" w:rsidR="12F5E8A3" w:rsidRPr="00F55D54" w:rsidRDefault="0B104C5C" w:rsidP="00F55D54">
      <w:pPr>
        <w:pStyle w:val="Normaallaadveeb"/>
        <w:spacing w:before="0" w:beforeAutospacing="0" w:after="0" w:afterAutospacing="0"/>
        <w:jc w:val="both"/>
        <w:rPr>
          <w:color w:val="000000" w:themeColor="text1"/>
        </w:rPr>
      </w:pPr>
      <w:r w:rsidRPr="00F55D54">
        <w:rPr>
          <w:color w:val="000000" w:themeColor="text1"/>
        </w:rPr>
        <w:t xml:space="preserve">Punktidega 16 ja 17 tehakse sõnastuslikud muudatused paragrahvi 27 lõike 1 esimeses ja teises lauses, kus asendatakse sõna "koolikohustus" sõnaga "õppimiskohustus" vastavas käändes. </w:t>
      </w:r>
    </w:p>
    <w:p w14:paraId="0F1D154E" w14:textId="77777777" w:rsidR="00D0300A" w:rsidRPr="00F55D54" w:rsidRDefault="00D0300A" w:rsidP="00F55D54">
      <w:pPr>
        <w:pStyle w:val="Normaallaadveeb"/>
        <w:spacing w:before="0" w:beforeAutospacing="0" w:after="0" w:afterAutospacing="0"/>
        <w:jc w:val="both"/>
        <w:rPr>
          <w:color w:val="000000"/>
        </w:rPr>
      </w:pPr>
    </w:p>
    <w:p w14:paraId="11F0FE2C" w14:textId="3BF226CB" w:rsidR="00D0300A" w:rsidRPr="00F55D54" w:rsidRDefault="00D0300A" w:rsidP="00F55D54">
      <w:pPr>
        <w:pStyle w:val="Normaallaadveeb"/>
        <w:spacing w:before="0" w:beforeAutospacing="0" w:after="0" w:afterAutospacing="0"/>
        <w:jc w:val="both"/>
      </w:pPr>
      <w:r w:rsidRPr="00F55D54">
        <w:t xml:space="preserve">Punktiga </w:t>
      </w:r>
      <w:r w:rsidR="12F5E8A3" w:rsidRPr="00F55D54">
        <w:t>18</w:t>
      </w:r>
      <w:r w:rsidRPr="00F55D54">
        <w:t xml:space="preserve"> täiendatakse paragrahvi 27 lõi</w:t>
      </w:r>
      <w:r w:rsidR="0033356B" w:rsidRPr="00F55D54">
        <w:t>kega 3</w:t>
      </w:r>
      <w:r w:rsidR="0033356B" w:rsidRPr="00F55D54">
        <w:rPr>
          <w:vertAlign w:val="superscript"/>
        </w:rPr>
        <w:t>1</w:t>
      </w:r>
      <w:r w:rsidR="0033356B" w:rsidRPr="00F55D54">
        <w:t xml:space="preserve"> järgmises sõnastuses</w:t>
      </w:r>
      <w:r w:rsidRPr="00F55D54">
        <w:t xml:space="preserve"> </w:t>
      </w:r>
      <w:r w:rsidR="0033356B" w:rsidRPr="00F55D54">
        <w:t>–</w:t>
      </w:r>
      <w:r w:rsidR="00102018">
        <w:rPr>
          <w:rFonts w:eastAsia="Calibri"/>
          <w:i/>
        </w:rPr>
        <w:t xml:space="preserve"> </w:t>
      </w:r>
      <w:r w:rsidR="00102018" w:rsidRPr="00102018">
        <w:rPr>
          <w:rFonts w:eastAsia="Calibri"/>
          <w:i/>
          <w:iCs/>
        </w:rPr>
        <w:t>Põhiharidusega õppimiskohustusliku isiku</w:t>
      </w:r>
      <w:r w:rsidR="00102018" w:rsidRPr="00102018" w:rsidDel="00233CEB">
        <w:rPr>
          <w:rFonts w:eastAsia="Calibri"/>
          <w:i/>
          <w:iCs/>
        </w:rPr>
        <w:t xml:space="preserve"> </w:t>
      </w:r>
      <w:r w:rsidR="00102018" w:rsidRPr="00102018">
        <w:rPr>
          <w:rFonts w:eastAsia="Calibri"/>
          <w:i/>
          <w:iCs/>
        </w:rPr>
        <w:t>vastuvõtu korraldab kool hariduse infosüsteemi elektroonilises keskkonnas. Vastuvõtt, sealhulgas jätkuvastuvõtt peab olema lõpetatud hiljemalt 31. augustiks. Pärast vastuvõttu vabaks jäänud koolituskohtade info avalikustab kool oma veebilehel</w:t>
      </w:r>
      <w:r w:rsidR="00102018" w:rsidRPr="00102018">
        <w:rPr>
          <w:i/>
          <w:iCs/>
          <w:color w:val="202020"/>
        </w:rPr>
        <w:t>.</w:t>
      </w:r>
      <w:r w:rsidR="00102018">
        <w:rPr>
          <w:color w:val="202020"/>
        </w:rPr>
        <w:t xml:space="preserve"> </w:t>
      </w:r>
      <w:r w:rsidRPr="00F55D54">
        <w:t>Seega</w:t>
      </w:r>
      <w:r w:rsidR="0033356B" w:rsidRPr="00F55D54">
        <w:t>,</w:t>
      </w:r>
      <w:r w:rsidRPr="00F55D54">
        <w:t xml:space="preserve"> sättega nähakse ette keeld, mitte alustada gümnaasiumi vastuvõtu tegevustega, sealhulgas isikute teadmiste ja oskuste hindamisega (vastuvõtukatsed) enne 20. maid. </w:t>
      </w:r>
      <w:r w:rsidR="0033356B" w:rsidRPr="00F55D54">
        <w:t xml:space="preserve">Lisaks sellele sätestatakse üheselt, et vastuvõtt korraldatakse hariduse infosüsteemi elektroonilise keskkonna kaudu. See on muudatuse jõustumisel kõikide koolide (sealhulgas erakoolid) kohustus. Vastuvõtutegevused (sealhulgas jätkuvastuvõtt, kui seda korraldatakse) peavad olema lõppenud 31. augustiks ehk enne järgmise õppeaasta algust, mil vastuvõtutoimingutes osalenud õpilased oma õpinguid uuel haridustasemel alustavad. Samuti on koolil kohustus vastuvõtu järgselt täitmata jäänud õppekohtade info avalikustada oma veebilehel. </w:t>
      </w:r>
    </w:p>
    <w:p w14:paraId="09BB492F" w14:textId="77777777" w:rsidR="00D0300A" w:rsidRPr="00F55D54" w:rsidRDefault="00D0300A" w:rsidP="00F55D54">
      <w:pPr>
        <w:pStyle w:val="Normaallaadveeb"/>
        <w:spacing w:before="0" w:beforeAutospacing="0" w:after="0" w:afterAutospacing="0"/>
        <w:jc w:val="both"/>
        <w:rPr>
          <w:color w:val="202020"/>
        </w:rPr>
      </w:pPr>
    </w:p>
    <w:p w14:paraId="429B058E" w14:textId="2C87052E" w:rsidR="00D0300A" w:rsidRPr="00F55D54" w:rsidRDefault="00D0300A" w:rsidP="00F55D54">
      <w:pPr>
        <w:pStyle w:val="Normaallaadveeb"/>
        <w:spacing w:before="0" w:beforeAutospacing="0" w:after="0" w:afterAutospacing="0"/>
        <w:jc w:val="both"/>
        <w:rPr>
          <w:color w:val="202020"/>
        </w:rPr>
      </w:pPr>
      <w:r w:rsidRPr="00F55D54">
        <w:rPr>
          <w:color w:val="202020"/>
        </w:rPr>
        <w:t xml:space="preserve">Punktiga 19 muudetakse paragrahvi 28 lõike 1 punkti 2 sõnastust. Paragrahvi 28 lõikes 1 nähakse ette koolist väljaarvamise alused. Esitatud loetelu õppimiskohustuslike isikute osas on ammendav ehk, et muudel alustel isikute koolist väljaarvamine ei ole lubatav. Punkt 2 on sõnastatud järgmiselt - </w:t>
      </w:r>
      <w:r w:rsidRPr="00F55D54">
        <w:rPr>
          <w:i/>
          <w:iCs/>
          <w:color w:val="202020"/>
          <w:shd w:val="clear" w:color="auto" w:fill="FFFFFF"/>
        </w:rPr>
        <w:t xml:space="preserve">kui õpilane on asunud haridust omandama teises üldhariduskoolis, kutseõppeasutuses või välisriigi õppeasutuses ja talle ei rakendata välisriigis õppimise ajal käesoleva paragrahvi lõiget 3. </w:t>
      </w:r>
      <w:r w:rsidRPr="00F55D54">
        <w:rPr>
          <w:color w:val="202020"/>
          <w:shd w:val="clear" w:color="auto" w:fill="FFFFFF"/>
        </w:rPr>
        <w:t xml:space="preserve">Teksti muus osas muudetud ei ole, kui, et teksti on lisatud sõna „kutseõppeasutuses“. Põhjus teksti muutmiseks seisneb selles, et õppimiskohustust saab edaspidi täita ka kutseõppeasutuses õppides ning seega võib nt </w:t>
      </w:r>
      <w:r w:rsidR="00D95009" w:rsidRPr="00F55D54">
        <w:rPr>
          <w:color w:val="202020"/>
          <w:shd w:val="clear" w:color="auto" w:fill="FFFFFF"/>
        </w:rPr>
        <w:t>varem</w:t>
      </w:r>
      <w:r w:rsidRPr="00F55D54">
        <w:rPr>
          <w:color w:val="202020"/>
          <w:shd w:val="clear" w:color="auto" w:fill="FFFFFF"/>
        </w:rPr>
        <w:t xml:space="preserve"> gümnaasiumis õppinud õpilane lahkuda koolist ning asuda õppima kutseõppeasutusse ning see on tema gümnaasiumist väljaarvamise aluseks. </w:t>
      </w:r>
    </w:p>
    <w:p w14:paraId="51D3E799" w14:textId="77777777" w:rsidR="009A0B9D" w:rsidRPr="00F55D54" w:rsidRDefault="009A0B9D" w:rsidP="00F55D54">
      <w:pPr>
        <w:pStyle w:val="Normaallaadveeb"/>
        <w:spacing w:before="0" w:beforeAutospacing="0" w:after="0" w:afterAutospacing="0"/>
        <w:jc w:val="both"/>
        <w:rPr>
          <w:color w:val="202020"/>
          <w:shd w:val="clear" w:color="auto" w:fill="FFFFFF"/>
        </w:rPr>
      </w:pPr>
    </w:p>
    <w:p w14:paraId="525D9637" w14:textId="645C7AA6" w:rsidR="009A0B9D" w:rsidRPr="00F55D54" w:rsidRDefault="009A0B9D" w:rsidP="00F55D54">
      <w:pPr>
        <w:pStyle w:val="Normaallaadveeb"/>
        <w:spacing w:before="0" w:beforeAutospacing="0" w:after="0" w:afterAutospacing="0"/>
        <w:jc w:val="both"/>
        <w:rPr>
          <w:color w:val="000000" w:themeColor="text1"/>
        </w:rPr>
      </w:pPr>
      <w:r w:rsidRPr="00F55D54">
        <w:rPr>
          <w:color w:val="202020"/>
          <w:shd w:val="clear" w:color="auto" w:fill="FFFFFF"/>
        </w:rPr>
        <w:t>Punktiga 20 on samuti muudetud seaduse paragrahvis 28 ette nähtud koolist väljaarvamise aluseid (täpsemalt lõi</w:t>
      </w:r>
      <w:r w:rsidR="00C6773A" w:rsidRPr="00F55D54">
        <w:rPr>
          <w:color w:val="202020"/>
          <w:shd w:val="clear" w:color="auto" w:fill="FFFFFF"/>
        </w:rPr>
        <w:t>gete</w:t>
      </w:r>
      <w:r w:rsidRPr="00F55D54">
        <w:rPr>
          <w:color w:val="202020"/>
          <w:shd w:val="clear" w:color="auto" w:fill="FFFFFF"/>
        </w:rPr>
        <w:t xml:space="preserve"> 4 ja 5 regulatsiooni) – õpilane arvatakse koolist välja </w:t>
      </w:r>
      <w:r w:rsidRPr="00F55D54">
        <w:rPr>
          <w:i/>
          <w:iCs/>
          <w:color w:val="202020"/>
        </w:rPr>
        <w:t>kui õpilane oma käitumisega ohustab teiste turvalisust koolis või rikub korduvalt kodukorda, välja arvatud õppimiskohustuslik õpilane</w:t>
      </w:r>
      <w:r w:rsidR="00353CBB" w:rsidRPr="00F55D54">
        <w:rPr>
          <w:color w:val="202020"/>
        </w:rPr>
        <w:t>. Regulatsiooni ainus muutus võrreldes kehtiva regulatsiooniga seisneb selles, et sõna „koolikohustuslik“ on asendatud sõnaga „õppimiskohustuslik“. Samasisuline muudatus on tehtud ka lõikes 5</w:t>
      </w:r>
      <w:r w:rsidR="00F131AF" w:rsidRPr="00F55D54">
        <w:rPr>
          <w:color w:val="202020"/>
        </w:rPr>
        <w:t xml:space="preserve"> ning lisaks on asendatud tekst „põhiharidust“ tekstiga „põhi- või keskharidust“. Eelnõus väljapakutud muudetud tekst sõnastatakse järgmiselt</w:t>
      </w:r>
      <w:r w:rsidR="00353CBB" w:rsidRPr="00F55D54">
        <w:rPr>
          <w:color w:val="202020"/>
        </w:rPr>
        <w:t xml:space="preserve"> - </w:t>
      </w:r>
      <w:r w:rsidR="00353CBB" w:rsidRPr="00F55D54">
        <w:rPr>
          <w:i/>
          <w:iCs/>
          <w:color w:val="202020"/>
        </w:rPr>
        <w:t xml:space="preserve">kui õpilane põhi- või keskharidust omandades puudub mõjuva põhjuseta õppetundidest ning </w:t>
      </w:r>
      <w:r w:rsidR="00353CBB" w:rsidRPr="00F55D54">
        <w:rPr>
          <w:i/>
          <w:iCs/>
          <w:color w:val="202020"/>
        </w:rPr>
        <w:lastRenderedPageBreak/>
        <w:t>teda ei ole seetõttu võimalik järgmisse klassi üle viia, välja arvatud õppimiskohustuslik õpilane</w:t>
      </w:r>
      <w:r w:rsidR="00353CBB" w:rsidRPr="00F55D54">
        <w:rPr>
          <w:color w:val="202020"/>
        </w:rPr>
        <w:t xml:space="preserve">. </w:t>
      </w:r>
      <w:r w:rsidR="008109ED" w:rsidRPr="00F55D54">
        <w:rPr>
          <w:color w:val="202020"/>
        </w:rPr>
        <w:t xml:space="preserve">Õppimiskohustusliku õpilase puhul on koolil vaja järgida paragrahvis 36 kirjeldatud meetmeid. </w:t>
      </w:r>
    </w:p>
    <w:p w14:paraId="774F8034" w14:textId="5D1A349B" w:rsidR="00A4253B" w:rsidRPr="00F55D54" w:rsidRDefault="00A4253B" w:rsidP="00F55D54">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p>
    <w:p w14:paraId="4FAC020A" w14:textId="1A8CF6D0" w:rsidR="00A4253B" w:rsidRPr="00F55D54" w:rsidRDefault="00C6773A" w:rsidP="00F55D54">
      <w:pPr>
        <w:spacing w:after="0" w:line="240" w:lineRule="auto"/>
        <w:jc w:val="both"/>
        <w:rPr>
          <w:rFonts w:ascii="Times New Roman" w:eastAsia="Times New Roman" w:hAnsi="Times New Roman" w:cs="Times New Roman"/>
          <w:color w:val="202020"/>
          <w:sz w:val="24"/>
          <w:szCs w:val="24"/>
          <w:lang w:eastAsia="et-EE"/>
        </w:rPr>
      </w:pPr>
      <w:r w:rsidRPr="00F55D54">
        <w:rPr>
          <w:rFonts w:ascii="Times New Roman" w:eastAsia="Times New Roman" w:hAnsi="Times New Roman" w:cs="Times New Roman"/>
          <w:color w:val="202020"/>
          <w:kern w:val="0"/>
          <w:sz w:val="24"/>
          <w:szCs w:val="24"/>
          <w:lang w:eastAsia="et-EE"/>
          <w14:ligatures w14:val="none"/>
        </w:rPr>
        <w:t xml:space="preserve">Punktiga 21 on samuti muudetud seaduse paragrahvis 28 ette nähtud koolist väljaarvamise aluseid (täpsemalt lõigete 7 ja 8 regulatsiooni) – õpilane arvatakse koolist välja </w:t>
      </w:r>
      <w:r w:rsidRPr="00F55D54">
        <w:rPr>
          <w:rFonts w:ascii="Times New Roman" w:eastAsia="Times New Roman" w:hAnsi="Times New Roman" w:cs="Times New Roman"/>
          <w:i/>
          <w:iCs/>
          <w:color w:val="202020"/>
          <w:kern w:val="0"/>
          <w:sz w:val="24"/>
          <w:szCs w:val="24"/>
          <w:lang w:eastAsia="et-EE"/>
          <w14:ligatures w14:val="none"/>
        </w:rPr>
        <w:t xml:space="preserve">kui õpilasele on gümnaasiumis õppides ühe õppeaasta jooksul pandud kolmes või enamas õppeaines üle poolte kursusehinnetena välja „nõrgad“ või „puudulikud“, välja arvatud õppimiskohustuslik õpilane. </w:t>
      </w:r>
      <w:r w:rsidRPr="00F55D54">
        <w:rPr>
          <w:rFonts w:ascii="Times New Roman" w:eastAsia="Times New Roman" w:hAnsi="Times New Roman" w:cs="Times New Roman"/>
          <w:color w:val="202020"/>
          <w:kern w:val="0"/>
          <w:sz w:val="24"/>
          <w:szCs w:val="24"/>
          <w:lang w:eastAsia="et-EE"/>
          <w14:ligatures w14:val="none"/>
        </w:rPr>
        <w:t xml:space="preserve">Kehtivale regulatsioonile on lisatud täiendus „välja arvatud õppimiskohustuslik õpilane“. Muutmise vajadus tuleneb sellest, et </w:t>
      </w:r>
      <w:r w:rsidR="00D95009" w:rsidRPr="00F55D54">
        <w:rPr>
          <w:rFonts w:ascii="Times New Roman" w:eastAsia="Times New Roman" w:hAnsi="Times New Roman" w:cs="Times New Roman"/>
          <w:color w:val="202020"/>
          <w:kern w:val="0"/>
          <w:sz w:val="24"/>
          <w:szCs w:val="24"/>
          <w:lang w:eastAsia="et-EE"/>
          <w14:ligatures w14:val="none"/>
        </w:rPr>
        <w:t>varem</w:t>
      </w:r>
      <w:r w:rsidRPr="00F55D54">
        <w:rPr>
          <w:rFonts w:ascii="Times New Roman" w:eastAsia="Times New Roman" w:hAnsi="Times New Roman" w:cs="Times New Roman"/>
          <w:color w:val="202020"/>
          <w:kern w:val="0"/>
          <w:sz w:val="24"/>
          <w:szCs w:val="24"/>
          <w:lang w:eastAsia="et-EE"/>
          <w14:ligatures w14:val="none"/>
        </w:rPr>
        <w:t xml:space="preserve"> ei olnud gümnaasiumis õppiva õpilase näol tegemist koolikohustusliku (õppimiskohustusliku) õpilasega ning seetõttu ei olnud lisatava täienduse järele vajadust. Pärast eelnõu vastuvõtmist selline vajadus tekib gümnaasiumis õppivate 16- ja 17-aastaste õpilaste jaoks. </w:t>
      </w:r>
      <w:r w:rsidR="00383A7E" w:rsidRPr="00F55D54">
        <w:rPr>
          <w:rFonts w:ascii="Times New Roman" w:eastAsia="Times New Roman" w:hAnsi="Times New Roman" w:cs="Times New Roman"/>
          <w:color w:val="202020"/>
          <w:kern w:val="0"/>
          <w:sz w:val="24"/>
          <w:szCs w:val="24"/>
          <w:lang w:eastAsia="et-EE"/>
          <w14:ligatures w14:val="none"/>
        </w:rPr>
        <w:t>Juhul, kui õppija on õppeedukuse tõttu väljalangemisohus, tuleb koolil rakendada paragrahvis 36 nimetatud meetmeid ning tagada vajaduspõhine tugi</w:t>
      </w:r>
      <w:r w:rsidR="005774A4" w:rsidRPr="00F55D54">
        <w:rPr>
          <w:rFonts w:ascii="Times New Roman" w:eastAsia="Times New Roman" w:hAnsi="Times New Roman" w:cs="Times New Roman"/>
          <w:color w:val="202020"/>
          <w:kern w:val="0"/>
          <w:sz w:val="24"/>
          <w:szCs w:val="24"/>
          <w:lang w:eastAsia="et-EE"/>
          <w14:ligatures w14:val="none"/>
        </w:rPr>
        <w:t xml:space="preserve"> õppes püsimiseks ja õppimiskohustuse täitmiseks</w:t>
      </w:r>
      <w:r w:rsidR="00383A7E" w:rsidRPr="00F55D54">
        <w:rPr>
          <w:rFonts w:ascii="Times New Roman" w:eastAsia="Times New Roman" w:hAnsi="Times New Roman" w:cs="Times New Roman"/>
          <w:color w:val="202020"/>
          <w:kern w:val="0"/>
          <w:sz w:val="24"/>
          <w:szCs w:val="24"/>
          <w:lang w:eastAsia="et-EE"/>
          <w14:ligatures w14:val="none"/>
        </w:rPr>
        <w:t xml:space="preserve">. </w:t>
      </w:r>
    </w:p>
    <w:p w14:paraId="2A589FA2" w14:textId="77777777" w:rsidR="006F44BF" w:rsidRPr="00F55D54" w:rsidRDefault="006F44BF" w:rsidP="00F55D54">
      <w:pPr>
        <w:spacing w:after="0" w:line="240" w:lineRule="auto"/>
        <w:jc w:val="both"/>
        <w:rPr>
          <w:rFonts w:ascii="Times New Roman" w:eastAsia="Times New Roman" w:hAnsi="Times New Roman" w:cs="Times New Roman"/>
          <w:color w:val="202020"/>
          <w:kern w:val="0"/>
          <w:sz w:val="24"/>
          <w:szCs w:val="24"/>
          <w:lang w:eastAsia="et-EE"/>
          <w14:ligatures w14:val="none"/>
        </w:rPr>
      </w:pPr>
    </w:p>
    <w:p w14:paraId="662C18CA" w14:textId="231A1303" w:rsidR="00933882" w:rsidRPr="00F55D54" w:rsidRDefault="00741447" w:rsidP="00F55D54">
      <w:pPr>
        <w:spacing w:after="0" w:line="240" w:lineRule="auto"/>
        <w:jc w:val="both"/>
        <w:rPr>
          <w:rFonts w:ascii="Times New Roman" w:hAnsi="Times New Roman" w:cs="Times New Roman"/>
          <w:sz w:val="24"/>
          <w:szCs w:val="24"/>
        </w:rPr>
      </w:pPr>
      <w:r w:rsidRPr="00F55D54">
        <w:rPr>
          <w:rFonts w:ascii="Times New Roman" w:eastAsia="Times New Roman" w:hAnsi="Times New Roman" w:cs="Times New Roman"/>
          <w:color w:val="202020"/>
          <w:kern w:val="0"/>
          <w:sz w:val="24"/>
          <w:szCs w:val="24"/>
          <w:lang w:eastAsia="et-EE"/>
          <w14:ligatures w14:val="none"/>
        </w:rPr>
        <w:t xml:space="preserve">Punkiga 22 muudetakse paragrahvi 28 lõike 2 regulatsiooni, mis sõnastatakse järgmiselt - </w:t>
      </w:r>
      <w:r w:rsidRPr="00F55D54">
        <w:rPr>
          <w:rFonts w:ascii="Times New Roman" w:hAnsi="Times New Roman" w:cs="Times New Roman"/>
          <w:i/>
          <w:iCs/>
          <w:sz w:val="24"/>
          <w:szCs w:val="24"/>
          <w:shd w:val="clear" w:color="auto" w:fill="FFFFFF"/>
        </w:rPr>
        <w:t>Gümnaasiumi kodukorras võib sätestada täiendavaid aluseid 18-aastaste ja vanemate õpilaste gümnaasiumist väljaarvamiseks.</w:t>
      </w:r>
      <w:r w:rsidRPr="00F55D54">
        <w:rPr>
          <w:rFonts w:ascii="Times New Roman" w:hAnsi="Times New Roman" w:cs="Times New Roman"/>
          <w:sz w:val="24"/>
          <w:szCs w:val="24"/>
          <w:shd w:val="clear" w:color="auto" w:fill="FFFFFF"/>
        </w:rPr>
        <w:t xml:space="preserve"> See tähendab, et olemasolevale regulatsioonile on lisatud tekst „18-aastaste ja vanemate õpilaste“ ehk, et gümnaasiumi</w:t>
      </w:r>
      <w:r w:rsidR="00110790" w:rsidRPr="00F55D54">
        <w:rPr>
          <w:rFonts w:ascii="Times New Roman" w:hAnsi="Times New Roman" w:cs="Times New Roman"/>
          <w:sz w:val="24"/>
          <w:szCs w:val="24"/>
          <w:shd w:val="clear" w:color="auto" w:fill="FFFFFF"/>
        </w:rPr>
        <w:t>d</w:t>
      </w:r>
      <w:r w:rsidRPr="00F55D54">
        <w:rPr>
          <w:rFonts w:ascii="Times New Roman" w:hAnsi="Times New Roman" w:cs="Times New Roman"/>
          <w:sz w:val="24"/>
          <w:szCs w:val="24"/>
          <w:shd w:val="clear" w:color="auto" w:fill="FFFFFF"/>
        </w:rPr>
        <w:t>ele jääb endiselt võimalus täiendavaid aluseid õpilaste koolist väljaarvamisele kehtestada</w:t>
      </w:r>
      <w:r w:rsidR="00F51445" w:rsidRPr="00F55D54">
        <w:rPr>
          <w:rFonts w:ascii="Times New Roman" w:hAnsi="Times New Roman" w:cs="Times New Roman"/>
          <w:sz w:val="24"/>
          <w:szCs w:val="24"/>
          <w:shd w:val="clear" w:color="auto" w:fill="FFFFFF"/>
        </w:rPr>
        <w:t xml:space="preserve">. </w:t>
      </w:r>
      <w:r w:rsidRPr="00F55D54">
        <w:rPr>
          <w:rFonts w:ascii="Times New Roman" w:hAnsi="Times New Roman" w:cs="Times New Roman"/>
          <w:sz w:val="24"/>
          <w:szCs w:val="24"/>
          <w:shd w:val="clear" w:color="auto" w:fill="FFFFFF"/>
        </w:rPr>
        <w:t xml:space="preserve">Küll aga ei saa need kooli poolt lisatavad alused puudutada õppimiskohustuslikke ehk kuni 18-aastaseid isikuid. </w:t>
      </w:r>
    </w:p>
    <w:p w14:paraId="3D1CFB5B" w14:textId="77777777" w:rsidR="003C426A" w:rsidRPr="00F55D54" w:rsidRDefault="003C426A" w:rsidP="00F55D54">
      <w:pPr>
        <w:spacing w:after="0" w:line="240" w:lineRule="auto"/>
        <w:jc w:val="both"/>
        <w:rPr>
          <w:rFonts w:ascii="Times New Roman" w:hAnsi="Times New Roman" w:cs="Times New Roman"/>
          <w:sz w:val="24"/>
          <w:szCs w:val="24"/>
          <w:shd w:val="clear" w:color="auto" w:fill="FFFFFF"/>
        </w:rPr>
      </w:pPr>
    </w:p>
    <w:p w14:paraId="05CE04AF" w14:textId="5B5913A5" w:rsidR="003C426A" w:rsidRPr="00F55D54" w:rsidRDefault="003C426A" w:rsidP="00F55D54">
      <w:pPr>
        <w:spacing w:after="0" w:line="240" w:lineRule="auto"/>
        <w:jc w:val="both"/>
        <w:rPr>
          <w:rFonts w:ascii="Times New Roman" w:hAnsi="Times New Roman" w:cs="Times New Roman"/>
          <w:color w:val="000000" w:themeColor="text1"/>
          <w:sz w:val="24"/>
          <w:szCs w:val="24"/>
        </w:rPr>
      </w:pPr>
      <w:r w:rsidRPr="00F55D54">
        <w:rPr>
          <w:rFonts w:ascii="Times New Roman" w:hAnsi="Times New Roman" w:cs="Times New Roman"/>
          <w:sz w:val="24"/>
          <w:szCs w:val="24"/>
          <w:shd w:val="clear" w:color="auto" w:fill="FFFFFF"/>
        </w:rPr>
        <w:t>Punktiga 23 tunnistatakse kehtetuks paragrahvi 30 lõike 3 punkt 3. Kehtiva seaduse § 30 lõike</w:t>
      </w:r>
      <w:r w:rsidR="00FF2C7A" w:rsidRPr="00F55D54">
        <w:rPr>
          <w:rFonts w:ascii="Times New Roman" w:hAnsi="Times New Roman" w:cs="Times New Roman"/>
          <w:sz w:val="24"/>
          <w:szCs w:val="24"/>
          <w:shd w:val="clear" w:color="auto" w:fill="FFFFFF"/>
        </w:rPr>
        <w:t>s</w:t>
      </w:r>
      <w:r w:rsidRPr="00F55D54">
        <w:rPr>
          <w:rFonts w:ascii="Times New Roman" w:hAnsi="Times New Roman" w:cs="Times New Roman"/>
          <w:sz w:val="24"/>
          <w:szCs w:val="24"/>
          <w:shd w:val="clear" w:color="auto" w:fill="FFFFFF"/>
        </w:rPr>
        <w:t xml:space="preserve"> 3 sätestatakse, et </w:t>
      </w:r>
      <w:r w:rsidRPr="00F55D54">
        <w:rPr>
          <w:rFonts w:ascii="Times New Roman" w:hAnsi="Times New Roman" w:cs="Times New Roman"/>
          <w:color w:val="202020"/>
          <w:sz w:val="24"/>
          <w:szCs w:val="24"/>
          <w:shd w:val="clear" w:color="auto" w:fill="FFFFFF"/>
        </w:rPr>
        <w:t>põhikooli lõpetamiseks põhikooli riikliku õppekava järgi sooritatakse ühtsed põhikooli lõpueksamid või põhikooli riiklikus õppekavas sätestatud juhtudel põhikooli koolieksam järgmistes ainetes:</w:t>
      </w:r>
      <w:r w:rsidRPr="00F55D54">
        <w:rPr>
          <w:rFonts w:ascii="Times New Roman" w:hAnsi="Times New Roman" w:cs="Times New Roman"/>
          <w:color w:val="202020"/>
          <w:sz w:val="24"/>
          <w:szCs w:val="24"/>
        </w:rPr>
        <w:t xml:space="preserve"> </w:t>
      </w:r>
      <w:r w:rsidRPr="00F55D54">
        <w:rPr>
          <w:rFonts w:ascii="Times New Roman" w:hAnsi="Times New Roman" w:cs="Times New Roman"/>
          <w:color w:val="202020"/>
          <w:sz w:val="24"/>
          <w:szCs w:val="24"/>
          <w:shd w:val="clear" w:color="auto" w:fill="FFFFFF"/>
        </w:rPr>
        <w:t>1) eesti keeles või põhikooli riiklikus õppekavas sätestatud juhul eesti keeles teise keelena; 2) matemaatikas;</w:t>
      </w:r>
      <w:r w:rsidRPr="00F55D54">
        <w:rPr>
          <w:rFonts w:ascii="Times New Roman" w:hAnsi="Times New Roman" w:cs="Times New Roman"/>
          <w:color w:val="202020"/>
          <w:sz w:val="24"/>
          <w:szCs w:val="24"/>
        </w:rPr>
        <w:t xml:space="preserve"> </w:t>
      </w:r>
      <w:r w:rsidRPr="00F55D54">
        <w:rPr>
          <w:rFonts w:ascii="Times New Roman" w:hAnsi="Times New Roman" w:cs="Times New Roman"/>
          <w:color w:val="202020"/>
          <w:sz w:val="24"/>
          <w:szCs w:val="24"/>
          <w:shd w:val="clear" w:color="auto" w:fill="FFFFFF"/>
        </w:rPr>
        <w:t>3) käesoleva paragrahvi lõike 4 alusel kehtestatud õppeainete hulgast õpilase valitud aines.</w:t>
      </w:r>
      <w:r w:rsidRPr="00F55D54">
        <w:rPr>
          <w:rFonts w:ascii="Times New Roman" w:hAnsi="Times New Roman" w:cs="Times New Roman"/>
          <w:color w:val="000000"/>
          <w:sz w:val="24"/>
          <w:szCs w:val="24"/>
        </w:rPr>
        <w:t xml:space="preserve"> Ehk, et paragrahvi 30 lõikes 3 nimetatakse ära põhikooli lõpetamiseks põhikooli riikliku õppekava järgi sooritatavad ühtsed põhikooli lõpueksamid (või põhikooli riiklikus õppekavas sätestatud juhtudel põhikooli koolieksam). Käesoleva eelnõuga tunnistatakse punkt 3 kehtetuks ehk, et õpilase valikul sooritatavat eksamit edaspidi ei sooritata.</w:t>
      </w:r>
      <w:r w:rsidR="009C137D" w:rsidRPr="00F55D54">
        <w:rPr>
          <w:rFonts w:ascii="Times New Roman" w:hAnsi="Times New Roman" w:cs="Times New Roman"/>
          <w:color w:val="000000"/>
          <w:sz w:val="24"/>
          <w:szCs w:val="24"/>
        </w:rPr>
        <w:t xml:space="preserve"> </w:t>
      </w:r>
    </w:p>
    <w:p w14:paraId="14F165C8" w14:textId="77777777" w:rsidR="003C426A" w:rsidRPr="00F55D54" w:rsidRDefault="003C426A" w:rsidP="00F55D54">
      <w:pPr>
        <w:spacing w:after="0" w:line="240" w:lineRule="auto"/>
        <w:jc w:val="both"/>
        <w:rPr>
          <w:rFonts w:ascii="Times New Roman" w:hAnsi="Times New Roman" w:cs="Times New Roman"/>
          <w:color w:val="000000"/>
          <w:sz w:val="24"/>
          <w:szCs w:val="24"/>
        </w:rPr>
      </w:pPr>
    </w:p>
    <w:p w14:paraId="5344F23F" w14:textId="7B6D6AFE" w:rsidR="003C426A" w:rsidRPr="00F55D54" w:rsidRDefault="003C426A" w:rsidP="00F55D54">
      <w:pPr>
        <w:spacing w:after="0" w:line="240" w:lineRule="auto"/>
        <w:jc w:val="both"/>
        <w:rPr>
          <w:rFonts w:ascii="Times New Roman" w:hAnsi="Times New Roman" w:cs="Times New Roman"/>
          <w:color w:val="000000" w:themeColor="text1"/>
          <w:sz w:val="24"/>
          <w:szCs w:val="24"/>
        </w:rPr>
      </w:pPr>
      <w:r w:rsidRPr="00F55D54">
        <w:rPr>
          <w:rFonts w:ascii="Times New Roman" w:eastAsia="Times New Roman" w:hAnsi="Times New Roman" w:cs="Times New Roman"/>
          <w:color w:val="202020"/>
          <w:kern w:val="0"/>
          <w:sz w:val="24"/>
          <w:szCs w:val="24"/>
          <w:lang w:eastAsia="et-EE"/>
          <w14:ligatures w14:val="none"/>
        </w:rPr>
        <w:t xml:space="preserve">Punktiga 24 muudetakse paragrahvi 30 lõike 4 sõnastust ning jäetakse olemasolevast tekstist välja sõna „õppeained“. Nimetatud lõikes nähakse ette volitusnorm järgmises sõnastuses (kehtiv tekst) - </w:t>
      </w:r>
      <w:r w:rsidRPr="00F55D54">
        <w:rPr>
          <w:rFonts w:ascii="Times New Roman" w:hAnsi="Times New Roman" w:cs="Times New Roman"/>
          <w:color w:val="202020"/>
          <w:sz w:val="24"/>
          <w:szCs w:val="24"/>
          <w:shd w:val="clear" w:color="auto" w:fill="FFFFFF"/>
        </w:rPr>
        <w:t>Ühtsete põhikooli lõpueksamite õppeained, vormid ja ajad kehtestab </w:t>
      </w:r>
      <w:r w:rsidRPr="00F55D54">
        <w:rPr>
          <w:rFonts w:ascii="Times New Roman" w:hAnsi="Times New Roman" w:cs="Times New Roman"/>
          <w:sz w:val="24"/>
          <w:szCs w:val="24"/>
        </w:rPr>
        <w:t>valdkonna eest vastutav minister</w:t>
      </w:r>
      <w:r w:rsidRPr="00F55D54">
        <w:rPr>
          <w:rFonts w:ascii="Times New Roman" w:hAnsi="Times New Roman" w:cs="Times New Roman"/>
          <w:color w:val="202020"/>
          <w:sz w:val="24"/>
          <w:szCs w:val="24"/>
          <w:shd w:val="clear" w:color="auto" w:fill="FFFFFF"/>
        </w:rPr>
        <w:t> hiljemalt põhikooli lõpueksamitele eelneva õppeaasta 25. maiks.</w:t>
      </w:r>
      <w:r w:rsidRPr="00F55D54">
        <w:rPr>
          <w:rFonts w:ascii="Times New Roman" w:hAnsi="Times New Roman" w:cs="Times New Roman"/>
          <w:color w:val="000000"/>
          <w:sz w:val="24"/>
          <w:szCs w:val="24"/>
        </w:rPr>
        <w:t xml:space="preserve"> õppeaasta 25. maiks. Eelnõu vastuvõtmisel nimetatakse lõikes 3 edaspidi ammendavalt ära, millistes õppeainetes ühtsed põhikooli lõpueksamid sooritatakse, mistõttu puudub seadusandjal vajadus anda haridus- ja teadusministrile volitust põhikooli lõpueksami õppeainete kehtestamiseks.</w:t>
      </w:r>
    </w:p>
    <w:p w14:paraId="42B0D0BE" w14:textId="77777777" w:rsidR="00AA6F9B" w:rsidRPr="00F55D54" w:rsidRDefault="00AA6F9B" w:rsidP="00F55D54">
      <w:pPr>
        <w:spacing w:after="0" w:line="240" w:lineRule="auto"/>
        <w:jc w:val="both"/>
        <w:rPr>
          <w:rFonts w:ascii="Times New Roman" w:hAnsi="Times New Roman" w:cs="Times New Roman"/>
          <w:color w:val="000000"/>
          <w:sz w:val="24"/>
          <w:szCs w:val="24"/>
        </w:rPr>
      </w:pPr>
    </w:p>
    <w:p w14:paraId="6A79AA8F" w14:textId="30485704" w:rsidR="00AA6F9B" w:rsidRPr="00F55D54" w:rsidRDefault="00AA6F9B" w:rsidP="00F55D54">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 xml:space="preserve">Punktiga </w:t>
      </w:r>
      <w:r w:rsidR="12F5E8A3" w:rsidRPr="00F55D54">
        <w:rPr>
          <w:rFonts w:ascii="Times New Roman" w:hAnsi="Times New Roman" w:cs="Times New Roman"/>
          <w:sz w:val="24"/>
          <w:szCs w:val="24"/>
        </w:rPr>
        <w:t>25</w:t>
      </w:r>
      <w:r w:rsidRPr="00F55D54">
        <w:rPr>
          <w:rFonts w:ascii="Times New Roman" w:hAnsi="Times New Roman" w:cs="Times New Roman"/>
          <w:sz w:val="24"/>
          <w:szCs w:val="24"/>
        </w:rPr>
        <w:t xml:space="preserve"> muudetakse paragrahvi 31 lõike 2 esimese lause sõnastust ning sõnastatakse see järgmiselt – </w:t>
      </w:r>
      <w:r w:rsidRPr="00F55D54">
        <w:rPr>
          <w:rFonts w:ascii="Times New Roman" w:hAnsi="Times New Roman" w:cs="Times New Roman"/>
          <w:i/>
          <w:iCs/>
          <w:sz w:val="24"/>
          <w:szCs w:val="24"/>
        </w:rPr>
        <w:t>Gümnaasiumi lõpueksamid on riigieksamid</w:t>
      </w:r>
      <w:r w:rsidRPr="00F55D54">
        <w:rPr>
          <w:rFonts w:ascii="Times New Roman" w:hAnsi="Times New Roman" w:cs="Times New Roman"/>
          <w:sz w:val="24"/>
          <w:szCs w:val="24"/>
        </w:rPr>
        <w:t xml:space="preserve">. Seega jäetakse seadusest välja tekstiosa – ja gümnaasiumi koolieksam. Teksti kohendamise põhjus peitub selles, et käesoleva eelnõuga muudetakse gümnaasiumi lõpetamise tingimusi ning gümnaasiumi koolieksam jäetakse nende tingimuste hulgast välja. Seega edaspidi peab õpilane gümnaasiumi lõpetamiseks saama vähemalt rahuldavad kooliastmehinded (valikkursuste puhul rahuldavad või arvestatud); sooritama eesti keele, matemaatika ja võõrkeele riigieksami; sooritama </w:t>
      </w:r>
      <w:r w:rsidRPr="00F55D54">
        <w:rPr>
          <w:rFonts w:ascii="Times New Roman" w:hAnsi="Times New Roman" w:cs="Times New Roman"/>
          <w:sz w:val="24"/>
          <w:szCs w:val="24"/>
        </w:rPr>
        <w:lastRenderedPageBreak/>
        <w:t xml:space="preserve">gümnaasiumi jooksul õpilasuurimuse või praktilise töö (välja arvatud kooli lõpetamisel eksternina). </w:t>
      </w:r>
    </w:p>
    <w:p w14:paraId="5D8C1A9C" w14:textId="77777777" w:rsidR="001F37AC" w:rsidRPr="00F55D54" w:rsidRDefault="001F37AC" w:rsidP="00F55D54">
      <w:pPr>
        <w:spacing w:after="0" w:line="240" w:lineRule="auto"/>
        <w:jc w:val="both"/>
        <w:rPr>
          <w:rFonts w:ascii="Times New Roman" w:hAnsi="Times New Roman" w:cs="Times New Roman"/>
          <w:color w:val="000000"/>
          <w:sz w:val="24"/>
          <w:szCs w:val="24"/>
        </w:rPr>
      </w:pPr>
    </w:p>
    <w:p w14:paraId="23006DC5" w14:textId="72E61ADD" w:rsidR="001F37AC" w:rsidRPr="00F55D54" w:rsidRDefault="001F37AC" w:rsidP="00F55D54">
      <w:pPr>
        <w:spacing w:after="0" w:line="240" w:lineRule="auto"/>
        <w:jc w:val="both"/>
        <w:rPr>
          <w:rFonts w:ascii="Times New Roman" w:hAnsi="Times New Roman" w:cs="Times New Roman"/>
          <w:color w:val="202020"/>
          <w:sz w:val="24"/>
          <w:szCs w:val="24"/>
        </w:rPr>
      </w:pPr>
      <w:r w:rsidRPr="00F55D54">
        <w:rPr>
          <w:rFonts w:ascii="Times New Roman" w:hAnsi="Times New Roman" w:cs="Times New Roman"/>
          <w:color w:val="000000"/>
          <w:sz w:val="24"/>
          <w:szCs w:val="24"/>
        </w:rPr>
        <w:t>Punktiga 26</w:t>
      </w:r>
      <w:r w:rsidR="00AA6F9B" w:rsidRPr="00F55D54">
        <w:rPr>
          <w:rFonts w:ascii="Times New Roman" w:hAnsi="Times New Roman" w:cs="Times New Roman"/>
          <w:color w:val="000000"/>
          <w:sz w:val="24"/>
          <w:szCs w:val="24"/>
        </w:rPr>
        <w:t xml:space="preserve"> </w:t>
      </w:r>
      <w:r w:rsidRPr="00F55D54">
        <w:rPr>
          <w:rFonts w:ascii="Times New Roman" w:hAnsi="Times New Roman" w:cs="Times New Roman"/>
          <w:color w:val="000000"/>
          <w:sz w:val="24"/>
          <w:szCs w:val="24"/>
        </w:rPr>
        <w:t xml:space="preserve">tunnistatakse paragrahvi 31 lõike 5 kolmas lause kehtetuks. </w:t>
      </w:r>
      <w:r w:rsidR="008B68AA" w:rsidRPr="00F55D54">
        <w:rPr>
          <w:rFonts w:ascii="Times New Roman" w:hAnsi="Times New Roman" w:cs="Times New Roman"/>
          <w:color w:val="000000"/>
          <w:sz w:val="24"/>
          <w:szCs w:val="24"/>
        </w:rPr>
        <w:t xml:space="preserve">2013. aastal, kui Riigikogu läbi hääletuse ebaõnnestunult toetas samaaegselt kahte muudatusettepanekut, tekkis selline ebaloogiline olukord põhikooli- ja gümnaasiumiseaduses, kus paragrahvi 31 lõike 5 teises lauses sätestatakse, et </w:t>
      </w:r>
      <w:r w:rsidR="008B68AA" w:rsidRPr="00F55D54">
        <w:rPr>
          <w:rFonts w:ascii="Times New Roman" w:hAnsi="Times New Roman" w:cs="Times New Roman"/>
          <w:color w:val="202020"/>
          <w:sz w:val="24"/>
          <w:szCs w:val="24"/>
          <w:shd w:val="clear" w:color="auto" w:fill="FFFFFF"/>
        </w:rPr>
        <w:t xml:space="preserve">riigieksam on sooritatud, kui saavutatud on vähemalt üks protsent maksimaalsest tulemusest ning kolmandas lauses sätestatakse, et riigieksam on sooritatud rahuldavalt, kui saavutatud on vähemalt 20 protsenti maksimaalsest tulemusest. Mis tõi kaasa olukorra, kus eksamil ka 1-19 protsenti maksimaalsest tulemusest saanud õpilased on eksami sooritanud, kuid justkui pole seda sooritanud rahuldavale tulemusele. Kuna lõpetamise tingimusena on arvestatud ühe protsendi maksimaalsest tulemusest saavutamist, siis on ilmselgelt ekslik paragrahvi 31 lõike 5 kolmas lause, mis tuleb seadusest välja jätta. </w:t>
      </w:r>
    </w:p>
    <w:p w14:paraId="1D7307D6" w14:textId="77777777" w:rsidR="00AA6F9B" w:rsidRPr="00F55D54" w:rsidRDefault="00AA6F9B" w:rsidP="00F55D54">
      <w:pPr>
        <w:spacing w:after="0" w:line="240" w:lineRule="auto"/>
        <w:jc w:val="both"/>
        <w:rPr>
          <w:rFonts w:ascii="Times New Roman" w:hAnsi="Times New Roman" w:cs="Times New Roman"/>
          <w:color w:val="202020"/>
          <w:sz w:val="24"/>
          <w:szCs w:val="24"/>
          <w:shd w:val="clear" w:color="auto" w:fill="FFFFFF"/>
        </w:rPr>
      </w:pPr>
    </w:p>
    <w:p w14:paraId="65097AE4" w14:textId="2324D675" w:rsidR="00AA6F9B" w:rsidRPr="00F55D54" w:rsidRDefault="00AA6F9B" w:rsidP="00F55D54">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shd w:val="clear" w:color="auto" w:fill="FFFFFF"/>
        </w:rPr>
        <w:t xml:space="preserve">Punktiga 27 muudetakse paragrahvi 31 lõike 6 sõnastust ning sõnastatakse see järgmiselt – </w:t>
      </w:r>
      <w:r w:rsidRPr="00F55D54">
        <w:rPr>
          <w:rFonts w:ascii="Times New Roman" w:hAnsi="Times New Roman" w:cs="Times New Roman"/>
          <w:i/>
          <w:iCs/>
          <w:sz w:val="24"/>
          <w:szCs w:val="24"/>
          <w:shd w:val="clear" w:color="auto" w:fill="FFFFFF"/>
        </w:rPr>
        <w:t>gümnaasiumi lõpetamiseks tuleb rahuldavalt sooritada õpilasuurimus või praktiline töö, välja arvatud kooli lõpetamisel eksternina.</w:t>
      </w:r>
      <w:r w:rsidRPr="00F55D54">
        <w:rPr>
          <w:rFonts w:ascii="Times New Roman" w:hAnsi="Times New Roman" w:cs="Times New Roman"/>
          <w:sz w:val="24"/>
          <w:szCs w:val="24"/>
          <w:shd w:val="clear" w:color="auto" w:fill="FFFFFF"/>
        </w:rPr>
        <w:t xml:space="preserve"> Muudatus on tehtud samal põhjusel nagu punktis 23 tehtud muudatus – gümnaasiumi lõpetamise tingimusi on käesoleva eelnõu muudetud ning seetõttu on ka paragrahvi 31 lõikest 6 jäetud välja viide gümnaasiumi koolieksamile, kui gümnaasiumi lõpetamise tingimusele. </w:t>
      </w:r>
    </w:p>
    <w:p w14:paraId="16F231D5" w14:textId="77777777" w:rsidR="00775C53" w:rsidRPr="00F55D54" w:rsidRDefault="00775C53" w:rsidP="00F55D54">
      <w:pPr>
        <w:spacing w:after="0" w:line="240" w:lineRule="auto"/>
        <w:jc w:val="both"/>
        <w:rPr>
          <w:rFonts w:ascii="Times New Roman" w:hAnsi="Times New Roman" w:cs="Times New Roman"/>
          <w:color w:val="4472C4" w:themeColor="accent1"/>
          <w:sz w:val="24"/>
          <w:szCs w:val="24"/>
          <w:shd w:val="clear" w:color="auto" w:fill="FFFFFF"/>
        </w:rPr>
      </w:pPr>
    </w:p>
    <w:p w14:paraId="74E0553A" w14:textId="2D798529" w:rsidR="00102018" w:rsidRDefault="00775C53" w:rsidP="00EC1965">
      <w:pPr>
        <w:shd w:val="clear" w:color="auto" w:fill="FFFFFF" w:themeFill="background1"/>
        <w:spacing w:after="0" w:line="240" w:lineRule="auto"/>
        <w:jc w:val="both"/>
        <w:rPr>
          <w:rFonts w:ascii="Times New Roman" w:eastAsia="Times New Roman" w:hAnsi="Times New Roman" w:cs="Times New Roman"/>
          <w:i/>
          <w:iCs/>
          <w:kern w:val="0"/>
          <w:sz w:val="24"/>
          <w:szCs w:val="24"/>
          <w:lang w:eastAsia="et-EE"/>
          <w14:ligatures w14:val="none"/>
        </w:rPr>
      </w:pPr>
      <w:r w:rsidRPr="00F55D54">
        <w:rPr>
          <w:rFonts w:ascii="Times New Roman" w:hAnsi="Times New Roman" w:cs="Times New Roman"/>
          <w:sz w:val="24"/>
          <w:szCs w:val="24"/>
          <w:shd w:val="clear" w:color="auto" w:fill="FFFFFF"/>
        </w:rPr>
        <w:t>Punktiga 28 täiendatakse põhikooli- ja gümnaasiumiseadust uue paragrahviga (paragrahv 32</w:t>
      </w:r>
      <w:r w:rsidRPr="00F55D54">
        <w:rPr>
          <w:rFonts w:ascii="Times New Roman" w:hAnsi="Times New Roman" w:cs="Times New Roman"/>
          <w:sz w:val="24"/>
          <w:szCs w:val="24"/>
          <w:shd w:val="clear" w:color="auto" w:fill="FFFFFF"/>
          <w:vertAlign w:val="superscript"/>
        </w:rPr>
        <w:t>1</w:t>
      </w:r>
      <w:r w:rsidRPr="00F55D54">
        <w:rPr>
          <w:rFonts w:ascii="Times New Roman" w:hAnsi="Times New Roman" w:cs="Times New Roman"/>
          <w:sz w:val="24"/>
          <w:szCs w:val="24"/>
          <w:shd w:val="clear" w:color="auto" w:fill="FFFFFF"/>
        </w:rPr>
        <w:t xml:space="preserve">), mis kannab nimetust – </w:t>
      </w:r>
      <w:r w:rsidR="00EC1965" w:rsidRPr="00EC1965">
        <w:rPr>
          <w:rFonts w:ascii="Times New Roman" w:hAnsi="Times New Roman" w:cs="Times New Roman"/>
          <w:sz w:val="24"/>
          <w:szCs w:val="24"/>
          <w:shd w:val="clear" w:color="auto" w:fill="FFFFFF"/>
        </w:rPr>
        <w:t>Juurdepääs e</w:t>
      </w:r>
      <w:r w:rsidRPr="00EC1965">
        <w:rPr>
          <w:rFonts w:ascii="Times New Roman" w:hAnsi="Times New Roman" w:cs="Times New Roman"/>
          <w:sz w:val="24"/>
          <w:szCs w:val="24"/>
          <w:shd w:val="clear" w:color="auto" w:fill="FFFFFF"/>
        </w:rPr>
        <w:t>ksamitöödega seo</w:t>
      </w:r>
      <w:r w:rsidR="00EC1965" w:rsidRPr="00EC1965">
        <w:rPr>
          <w:rFonts w:ascii="Times New Roman" w:hAnsi="Times New Roman" w:cs="Times New Roman"/>
          <w:sz w:val="24"/>
          <w:szCs w:val="24"/>
          <w:shd w:val="clear" w:color="auto" w:fill="FFFFFF"/>
        </w:rPr>
        <w:t>tud</w:t>
      </w:r>
      <w:r w:rsidRPr="00EC1965">
        <w:rPr>
          <w:rFonts w:ascii="Times New Roman" w:hAnsi="Times New Roman" w:cs="Times New Roman"/>
          <w:sz w:val="24"/>
          <w:szCs w:val="24"/>
          <w:shd w:val="clear" w:color="auto" w:fill="FFFFFF"/>
        </w:rPr>
        <w:t xml:space="preserve"> teabele.</w:t>
      </w:r>
      <w:r w:rsidRPr="00EC1965">
        <w:rPr>
          <w:rFonts w:ascii="Times New Roman" w:hAnsi="Times New Roman" w:cs="Times New Roman"/>
          <w:i/>
          <w:iCs/>
          <w:sz w:val="24"/>
          <w:szCs w:val="24"/>
          <w:shd w:val="clear" w:color="auto" w:fill="FFFFFF"/>
        </w:rPr>
        <w:t xml:space="preserve"> Nimetatud paragrahvi tekst on sõnastatud järgmiselt - </w:t>
      </w:r>
      <w:r w:rsidR="00102018" w:rsidRPr="00EC1965">
        <w:rPr>
          <w:rFonts w:ascii="Times New Roman" w:eastAsia="Times New Roman" w:hAnsi="Times New Roman" w:cs="Times New Roman"/>
          <w:i/>
          <w:iCs/>
          <w:kern w:val="0"/>
          <w:sz w:val="24"/>
          <w:szCs w:val="24"/>
          <w:lang w:eastAsia="et-EE"/>
          <w14:ligatures w14:val="none"/>
        </w:rPr>
        <w:t xml:space="preserve">Haridus- ja </w:t>
      </w:r>
      <w:proofErr w:type="spellStart"/>
      <w:r w:rsidR="00102018" w:rsidRPr="00EC1965">
        <w:rPr>
          <w:rFonts w:ascii="Times New Roman" w:eastAsia="Times New Roman" w:hAnsi="Times New Roman" w:cs="Times New Roman"/>
          <w:i/>
          <w:iCs/>
          <w:kern w:val="0"/>
          <w:sz w:val="24"/>
          <w:szCs w:val="24"/>
          <w:lang w:eastAsia="et-EE"/>
          <w14:ligatures w14:val="none"/>
        </w:rPr>
        <w:t>Noorteamet</w:t>
      </w:r>
      <w:proofErr w:type="spellEnd"/>
      <w:r w:rsidR="00102018" w:rsidRPr="00EC1965">
        <w:rPr>
          <w:rFonts w:ascii="Times New Roman" w:eastAsia="Times New Roman" w:hAnsi="Times New Roman" w:cs="Times New Roman"/>
          <w:i/>
          <w:iCs/>
          <w:kern w:val="0"/>
          <w:sz w:val="24"/>
          <w:szCs w:val="24"/>
          <w:lang w:eastAsia="et-EE"/>
          <w14:ligatures w14:val="none"/>
        </w:rPr>
        <w:t xml:space="preserve"> tunnistab ühtse põhikooli lõpueksami eksamitöö ja gümnaasiumi riigieksami eksamitöö (edaspidi eksamitöö) ja iga sooritatud eksamitöö hindamist puudutava teabe asutusesiseseks kasutamiseks mõeldud teabeks.</w:t>
      </w:r>
      <w:r w:rsidR="00EC1965">
        <w:rPr>
          <w:rFonts w:ascii="Times New Roman" w:eastAsia="Times New Roman" w:hAnsi="Times New Roman" w:cs="Times New Roman"/>
          <w:i/>
          <w:iCs/>
          <w:kern w:val="0"/>
          <w:sz w:val="24"/>
          <w:szCs w:val="24"/>
          <w:lang w:eastAsia="et-EE"/>
          <w14:ligatures w14:val="none"/>
        </w:rPr>
        <w:t xml:space="preserve"> </w:t>
      </w:r>
      <w:r w:rsidR="00102018" w:rsidRPr="00EC1965">
        <w:rPr>
          <w:rFonts w:ascii="Times New Roman" w:eastAsia="Times New Roman" w:hAnsi="Times New Roman" w:cs="Times New Roman"/>
          <w:i/>
          <w:iCs/>
          <w:kern w:val="0"/>
          <w:sz w:val="24"/>
          <w:szCs w:val="24"/>
          <w:lang w:eastAsia="et-EE"/>
          <w14:ligatures w14:val="none"/>
        </w:rPr>
        <w:t>Õpilasel on õigus tutvuda enda eksamitööga ja oma eksamitöö hindamist puudutava teabega pärast eksamitulemuse avaldamist.</w:t>
      </w:r>
      <w:r w:rsidR="00EC1965">
        <w:rPr>
          <w:rFonts w:ascii="Times New Roman" w:eastAsia="Times New Roman" w:hAnsi="Times New Roman" w:cs="Times New Roman"/>
          <w:i/>
          <w:iCs/>
          <w:kern w:val="0"/>
          <w:sz w:val="24"/>
          <w:szCs w:val="24"/>
          <w:lang w:eastAsia="et-EE"/>
          <w14:ligatures w14:val="none"/>
        </w:rPr>
        <w:t xml:space="preserve"> </w:t>
      </w:r>
      <w:r w:rsidR="00102018" w:rsidRPr="00EC1965">
        <w:rPr>
          <w:rFonts w:ascii="Times New Roman" w:eastAsia="Times New Roman" w:hAnsi="Times New Roman" w:cs="Times New Roman"/>
          <w:i/>
          <w:iCs/>
          <w:kern w:val="0"/>
          <w:sz w:val="24"/>
          <w:szCs w:val="24"/>
          <w:lang w:eastAsia="et-EE"/>
          <w14:ligatures w14:val="none"/>
        </w:rPr>
        <w:t>Pärast eksamitulemuse avaldamist tagatakse eksami sooritanud isiku ligipääs eksamitööle ja eksamitöö hindamist puudutavale teabele sellekohase taotluse esitamisel. Ligipääs teabele võimaldatakse testide andmekogu vastutava töötleja esindaja juuresolekul, kes annab avalikustatud teabe kohta selgitusi.</w:t>
      </w:r>
    </w:p>
    <w:p w14:paraId="3AF29C30" w14:textId="77777777" w:rsidR="00EC1965" w:rsidRPr="00EC1965" w:rsidRDefault="00EC1965" w:rsidP="00102018">
      <w:pPr>
        <w:shd w:val="clear" w:color="auto" w:fill="FFFFFF" w:themeFill="background1"/>
        <w:spacing w:after="0" w:line="240" w:lineRule="auto"/>
        <w:rPr>
          <w:rFonts w:ascii="Times New Roman" w:eastAsia="Times New Roman" w:hAnsi="Times New Roman" w:cs="Times New Roman"/>
          <w:i/>
          <w:iCs/>
          <w:kern w:val="0"/>
          <w:sz w:val="24"/>
          <w:szCs w:val="24"/>
          <w:lang w:eastAsia="et-EE"/>
          <w14:ligatures w14:val="none"/>
        </w:rPr>
      </w:pPr>
    </w:p>
    <w:p w14:paraId="15013958" w14:textId="53C719F4" w:rsidR="00775C53" w:rsidRPr="00F55D54" w:rsidRDefault="00775C53" w:rsidP="00F55D54">
      <w:pPr>
        <w:spacing w:after="0" w:line="240" w:lineRule="auto"/>
        <w:jc w:val="both"/>
        <w:rPr>
          <w:rFonts w:ascii="Times New Roman" w:eastAsia="Times New Roman" w:hAnsi="Times New Roman" w:cs="Times New Roman"/>
          <w:sz w:val="24"/>
          <w:szCs w:val="24"/>
          <w:lang w:eastAsia="et-EE"/>
        </w:rPr>
      </w:pPr>
      <w:r w:rsidRPr="00F55D54">
        <w:rPr>
          <w:rFonts w:ascii="Times New Roman" w:eastAsia="Times New Roman" w:hAnsi="Times New Roman" w:cs="Times New Roman"/>
          <w:kern w:val="0"/>
          <w:sz w:val="24"/>
          <w:szCs w:val="24"/>
          <w:lang w:eastAsia="et-EE"/>
          <w14:ligatures w14:val="none"/>
        </w:rPr>
        <w:t xml:space="preserve">Nimetatud regulatsioonist vajab selgitamist, et mida tähendab „iga sooritatud eksamitöö hindamist puudutav teave“. Selle all ei peeta silmas mitte hindamisjuhendeid, läbiviimisjuhendeid, vastavustabeleid jne, mis puudutavad kõiki eksamitöid üldisemalt ning mis peavad igal juhul olema avalikustatud. Antud juhul peetakse silmas </w:t>
      </w:r>
      <w:r w:rsidR="00021692" w:rsidRPr="00F55D54">
        <w:rPr>
          <w:rFonts w:ascii="Times New Roman" w:eastAsia="Times New Roman" w:hAnsi="Times New Roman" w:cs="Times New Roman"/>
          <w:kern w:val="0"/>
          <w:sz w:val="24"/>
          <w:szCs w:val="24"/>
          <w:lang w:eastAsia="et-EE"/>
          <w14:ligatures w14:val="none"/>
        </w:rPr>
        <w:t>eksamitööd, elektroonse eksami infosüsteemi materjale ning iga eksamitöö hindamisega seotud teavet. Eksami sooritajale luuakse võimalus tutvuda tema enda eksamitöö hindamise infoga</w:t>
      </w:r>
      <w:r w:rsidR="001B6819" w:rsidRPr="00F55D54">
        <w:rPr>
          <w:rFonts w:ascii="Times New Roman" w:eastAsia="Times New Roman" w:hAnsi="Times New Roman" w:cs="Times New Roman"/>
          <w:kern w:val="0"/>
          <w:sz w:val="24"/>
          <w:szCs w:val="24"/>
          <w:lang w:eastAsia="et-EE"/>
          <w14:ligatures w14:val="none"/>
        </w:rPr>
        <w:t xml:space="preserve"> ning seda peale tulemuste avaldamist</w:t>
      </w:r>
      <w:r w:rsidR="00021692" w:rsidRPr="00F55D54">
        <w:rPr>
          <w:rFonts w:ascii="Times New Roman" w:eastAsia="Times New Roman" w:hAnsi="Times New Roman" w:cs="Times New Roman"/>
          <w:kern w:val="0"/>
          <w:sz w:val="24"/>
          <w:szCs w:val="24"/>
          <w:lang w:eastAsia="et-EE"/>
          <w14:ligatures w14:val="none"/>
        </w:rPr>
        <w:t xml:space="preserve">. Eksamitööde tunnistamisega asutusesiseseks kasutamiseks </w:t>
      </w:r>
      <w:r w:rsidR="00B32BF8" w:rsidRPr="00F55D54">
        <w:rPr>
          <w:rFonts w:ascii="Times New Roman" w:eastAsia="Times New Roman" w:hAnsi="Times New Roman" w:cs="Times New Roman"/>
          <w:kern w:val="0"/>
          <w:sz w:val="24"/>
          <w:szCs w:val="24"/>
          <w:lang w:eastAsia="et-EE"/>
          <w14:ligatures w14:val="none"/>
        </w:rPr>
        <w:t>piirangu juures luuakse eksamiteks ettevalmistujatele harjutustestid, mis tagavad eksami situatsioonis tuttava soorituskeskkonna.</w:t>
      </w:r>
      <w:r w:rsidR="001B6819" w:rsidRPr="00F55D54">
        <w:rPr>
          <w:rFonts w:ascii="Times New Roman" w:eastAsia="Times New Roman" w:hAnsi="Times New Roman" w:cs="Times New Roman"/>
          <w:kern w:val="0"/>
          <w:sz w:val="24"/>
          <w:szCs w:val="24"/>
          <w:lang w:eastAsia="et-EE"/>
          <w14:ligatures w14:val="none"/>
        </w:rPr>
        <w:t xml:space="preserve"> Lõikes 3 kirjeldatakse protseduur, mis on tarvilik ligipääsu saamiseks oma eksamitööle. </w:t>
      </w:r>
    </w:p>
    <w:p w14:paraId="7C2696FA" w14:textId="34B9ECA6" w:rsidR="00775C53" w:rsidRPr="00F55D54" w:rsidRDefault="00775C53" w:rsidP="00F55D54">
      <w:pPr>
        <w:spacing w:after="0" w:line="240" w:lineRule="auto"/>
        <w:jc w:val="both"/>
        <w:rPr>
          <w:rFonts w:ascii="Times New Roman" w:hAnsi="Times New Roman" w:cs="Times New Roman"/>
          <w:color w:val="4472C4" w:themeColor="accent1"/>
          <w:sz w:val="24"/>
          <w:szCs w:val="24"/>
          <w:shd w:val="clear" w:color="auto" w:fill="FFFFFF"/>
        </w:rPr>
      </w:pPr>
    </w:p>
    <w:p w14:paraId="568E8339" w14:textId="21780F0F" w:rsidR="00676015" w:rsidRPr="00F55D54" w:rsidRDefault="00775C53" w:rsidP="00F55D54">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shd w:val="clear" w:color="auto" w:fill="FFFFFF"/>
        </w:rPr>
        <w:t xml:space="preserve">Punktiga 29 täiendatakse paragrahvi 34 lõike 3 sõnastust tekstiga „ainevaldkonnad,“, misjärel on tekst tervikuna sõnastatud järgmiselt - </w:t>
      </w:r>
      <w:r w:rsidRPr="00F55D54">
        <w:rPr>
          <w:rFonts w:ascii="Times New Roman" w:hAnsi="Times New Roman" w:cs="Times New Roman"/>
          <w:i/>
          <w:iCs/>
          <w:sz w:val="24"/>
          <w:szCs w:val="24"/>
          <w:shd w:val="clear" w:color="auto" w:fill="FFFFFF"/>
        </w:rPr>
        <w:t>Tasemetööde ainevaldkonnad või õppeained, vormid ja aja, tasemetööde ettevalmistamise, koostamise, läbiviimise ja hindamise tingimused ja korra ning tasemetööde, ühtsete põhikooli lõpueksamite ja riigieksamite tulemuste analüüsimise tingimused ja korra kehtestab </w:t>
      </w:r>
      <w:r w:rsidRPr="00F55D54">
        <w:rPr>
          <w:rFonts w:ascii="Times New Roman" w:hAnsi="Times New Roman" w:cs="Times New Roman"/>
          <w:i/>
          <w:iCs/>
          <w:sz w:val="24"/>
          <w:szCs w:val="24"/>
        </w:rPr>
        <w:t>valdkonna eest vastutav minister</w:t>
      </w:r>
      <w:r w:rsidRPr="00F55D54">
        <w:rPr>
          <w:rFonts w:ascii="Times New Roman" w:hAnsi="Times New Roman" w:cs="Times New Roman"/>
          <w:i/>
          <w:iCs/>
          <w:sz w:val="24"/>
          <w:szCs w:val="24"/>
          <w:shd w:val="clear" w:color="auto" w:fill="FFFFFF"/>
        </w:rPr>
        <w:t>.</w:t>
      </w:r>
      <w:r w:rsidR="00F00492" w:rsidRPr="00F55D54">
        <w:rPr>
          <w:rFonts w:ascii="Times New Roman" w:eastAsia="Times New Roman" w:hAnsi="Times New Roman" w:cs="Times New Roman"/>
          <w:kern w:val="0"/>
          <w:sz w:val="24"/>
          <w:szCs w:val="24"/>
          <w:lang w:eastAsia="et-EE"/>
          <w14:ligatures w14:val="none"/>
        </w:rPr>
        <w:t xml:space="preserve"> </w:t>
      </w:r>
      <w:r w:rsidR="00676015" w:rsidRPr="00F55D54">
        <w:rPr>
          <w:rFonts w:ascii="Times New Roman" w:eastAsia="Times New Roman" w:hAnsi="Times New Roman" w:cs="Times New Roman"/>
          <w:kern w:val="0"/>
          <w:sz w:val="24"/>
          <w:szCs w:val="24"/>
          <w:lang w:eastAsia="et-EE"/>
          <w14:ligatures w14:val="none"/>
        </w:rPr>
        <w:t xml:space="preserve">Lisandusega luuakse võimalus kujundada ja kasutusele võtta valdkondlikud tasemetööd kõikides kooliastmetes sarnaselt </w:t>
      </w:r>
      <w:r w:rsidR="00676015" w:rsidRPr="00F55D54">
        <w:rPr>
          <w:rFonts w:ascii="Times New Roman" w:eastAsia="Times New Roman" w:hAnsi="Times New Roman" w:cs="Times New Roman"/>
          <w:kern w:val="0"/>
          <w:sz w:val="24"/>
          <w:szCs w:val="24"/>
          <w:lang w:eastAsia="et-EE"/>
          <w14:ligatures w14:val="none"/>
        </w:rPr>
        <w:lastRenderedPageBreak/>
        <w:t>seniste ainepõhiste tasemetöödega. Muudatus on kooskõlas ajakohastatud riiklike õppekavadega, kus on samuti oluline rõhuasetus ainevaldkondlikul lähenemisel.</w:t>
      </w:r>
    </w:p>
    <w:p w14:paraId="761E27C5" w14:textId="77777777" w:rsidR="005A59F1" w:rsidRPr="00F55D54" w:rsidRDefault="005A59F1" w:rsidP="00F55D54">
      <w:pPr>
        <w:spacing w:after="0" w:line="240" w:lineRule="auto"/>
        <w:jc w:val="both"/>
        <w:rPr>
          <w:rStyle w:val="eop"/>
          <w:rFonts w:ascii="Times New Roman" w:hAnsi="Times New Roman" w:cs="Times New Roman"/>
          <w:sz w:val="24"/>
          <w:szCs w:val="24"/>
        </w:rPr>
      </w:pPr>
    </w:p>
    <w:p w14:paraId="6148791B" w14:textId="0A926734" w:rsidR="005A59F1" w:rsidRPr="00F55D54" w:rsidRDefault="005A59F1" w:rsidP="00F55D54">
      <w:pPr>
        <w:spacing w:after="0" w:line="240" w:lineRule="auto"/>
        <w:jc w:val="both"/>
        <w:rPr>
          <w:rFonts w:ascii="Times New Roman" w:eastAsia="Times New Roman" w:hAnsi="Times New Roman" w:cs="Times New Roman"/>
          <w:sz w:val="24"/>
          <w:szCs w:val="24"/>
          <w:lang w:eastAsia="et-EE"/>
        </w:rPr>
      </w:pPr>
      <w:r w:rsidRPr="00F55D54">
        <w:rPr>
          <w:rFonts w:ascii="Times New Roman" w:hAnsi="Times New Roman" w:cs="Times New Roman"/>
          <w:color w:val="202020"/>
          <w:sz w:val="24"/>
          <w:szCs w:val="24"/>
          <w:shd w:val="clear" w:color="auto" w:fill="FFFFFF"/>
        </w:rPr>
        <w:t>Punktiga 30 muudetakse paragrahvi 35 lõike 1 sõnastust. Olemasolevat teksti täiendatakse järgmise tekstiga „</w:t>
      </w:r>
      <w:r w:rsidRPr="00F55D54">
        <w:rPr>
          <w:rFonts w:ascii="Times New Roman" w:eastAsia="Times New Roman" w:hAnsi="Times New Roman" w:cs="Times New Roman"/>
          <w:kern w:val="0"/>
          <w:sz w:val="24"/>
          <w:szCs w:val="24"/>
          <w:lang w:eastAsia="et-EE"/>
          <w14:ligatures w14:val="none"/>
        </w:rPr>
        <w:t xml:space="preserve">võttes vastutuse oma pädevuste arendamise, õpitee kujundamise ja õpitulemuste saavutamise eest“, mille järel on vastava lõike terviktekst sõnastatud järgmiselt - </w:t>
      </w:r>
      <w:r w:rsidRPr="00F55D54">
        <w:rPr>
          <w:rFonts w:ascii="Times New Roman" w:eastAsia="Times New Roman" w:hAnsi="Times New Roman" w:cs="Times New Roman"/>
          <w:i/>
          <w:iCs/>
          <w:color w:val="202020"/>
          <w:kern w:val="0"/>
          <w:sz w:val="24"/>
          <w:szCs w:val="24"/>
          <w:lang w:eastAsia="et-EE"/>
          <w14:ligatures w14:val="none"/>
        </w:rPr>
        <w:t>Õpilasel on õigus ja kohustus täita õpiülesandeid ja osaleda temale kooli päevakavas või individuaalses õppekavas ettenähtud õppes</w:t>
      </w:r>
      <w:r w:rsidRPr="00F55D54">
        <w:rPr>
          <w:rFonts w:ascii="Times New Roman" w:eastAsia="Times New Roman" w:hAnsi="Times New Roman" w:cs="Times New Roman"/>
          <w:i/>
          <w:iCs/>
          <w:kern w:val="0"/>
          <w:sz w:val="24"/>
          <w:szCs w:val="24"/>
          <w:lang w:eastAsia="et-EE"/>
          <w14:ligatures w14:val="none"/>
        </w:rPr>
        <w:t xml:space="preserve"> võttes vastutuse oma pädevuste arendamise, õpitee kujundamise ja õpitulemuste saavutamise eest. </w:t>
      </w:r>
      <w:r w:rsidRPr="00F55D54">
        <w:rPr>
          <w:rFonts w:ascii="Times New Roman" w:eastAsia="Times New Roman" w:hAnsi="Times New Roman" w:cs="Times New Roman"/>
          <w:kern w:val="0"/>
          <w:sz w:val="24"/>
          <w:szCs w:val="24"/>
          <w:lang w:eastAsia="et-EE"/>
          <w14:ligatures w14:val="none"/>
        </w:rPr>
        <w:t xml:space="preserve">Lisandusega on soovitud </w:t>
      </w:r>
      <w:r w:rsidR="0094003B" w:rsidRPr="00F55D54">
        <w:rPr>
          <w:rFonts w:ascii="Times New Roman" w:eastAsia="Times New Roman" w:hAnsi="Times New Roman" w:cs="Times New Roman"/>
          <w:kern w:val="0"/>
          <w:sz w:val="24"/>
          <w:szCs w:val="24"/>
          <w:lang w:eastAsia="et-EE"/>
          <w14:ligatures w14:val="none"/>
        </w:rPr>
        <w:t xml:space="preserve">rõhutada ka </w:t>
      </w:r>
      <w:r w:rsidRPr="00F55D54">
        <w:rPr>
          <w:rFonts w:ascii="Times New Roman" w:eastAsia="Times New Roman" w:hAnsi="Times New Roman" w:cs="Times New Roman"/>
          <w:kern w:val="0"/>
          <w:sz w:val="24"/>
          <w:szCs w:val="24"/>
          <w:lang w:eastAsia="et-EE"/>
          <w14:ligatures w14:val="none"/>
        </w:rPr>
        <w:t>õpilase</w:t>
      </w:r>
      <w:r w:rsidR="0094003B" w:rsidRPr="00F55D54">
        <w:rPr>
          <w:rFonts w:ascii="Times New Roman" w:eastAsia="Times New Roman" w:hAnsi="Times New Roman" w:cs="Times New Roman"/>
          <w:kern w:val="0"/>
          <w:sz w:val="24"/>
          <w:szCs w:val="24"/>
          <w:lang w:eastAsia="et-EE"/>
          <w14:ligatures w14:val="none"/>
        </w:rPr>
        <w:t xml:space="preserve"> vastutust</w:t>
      </w:r>
      <w:r w:rsidRPr="00F55D54">
        <w:rPr>
          <w:rFonts w:ascii="Times New Roman" w:eastAsia="Times New Roman" w:hAnsi="Times New Roman" w:cs="Times New Roman"/>
          <w:kern w:val="0"/>
          <w:sz w:val="24"/>
          <w:szCs w:val="24"/>
          <w:lang w:eastAsia="et-EE"/>
          <w14:ligatures w14:val="none"/>
        </w:rPr>
        <w:t xml:space="preserve"> </w:t>
      </w:r>
      <w:r w:rsidR="0094003B" w:rsidRPr="00F55D54">
        <w:rPr>
          <w:rFonts w:ascii="Times New Roman" w:eastAsia="Times New Roman" w:hAnsi="Times New Roman" w:cs="Times New Roman"/>
          <w:kern w:val="0"/>
          <w:sz w:val="24"/>
          <w:szCs w:val="24"/>
          <w:lang w:eastAsia="et-EE"/>
          <w14:ligatures w14:val="none"/>
        </w:rPr>
        <w:t>õppimiskohustuse täitmisel</w:t>
      </w:r>
      <w:r w:rsidR="00FF2C7A" w:rsidRPr="00F55D54">
        <w:rPr>
          <w:rFonts w:ascii="Times New Roman" w:eastAsia="Times New Roman" w:hAnsi="Times New Roman" w:cs="Times New Roman"/>
          <w:kern w:val="0"/>
          <w:sz w:val="24"/>
          <w:szCs w:val="24"/>
          <w:lang w:eastAsia="et-EE"/>
          <w14:ligatures w14:val="none"/>
        </w:rPr>
        <w:t>.</w:t>
      </w:r>
      <w:r w:rsidR="0094003B" w:rsidRPr="00F55D54">
        <w:rPr>
          <w:rFonts w:ascii="Times New Roman" w:eastAsia="Times New Roman" w:hAnsi="Times New Roman" w:cs="Times New Roman"/>
          <w:kern w:val="0"/>
          <w:sz w:val="24"/>
          <w:szCs w:val="24"/>
          <w:lang w:eastAsia="et-EE"/>
          <w14:ligatures w14:val="none"/>
        </w:rPr>
        <w:t xml:space="preserve"> Võrreldes tänase sõnastusega </w:t>
      </w:r>
      <w:r w:rsidR="00036989" w:rsidRPr="00F55D54">
        <w:rPr>
          <w:rFonts w:ascii="Times New Roman" w:eastAsia="Times New Roman" w:hAnsi="Times New Roman" w:cs="Times New Roman"/>
          <w:kern w:val="0"/>
          <w:sz w:val="24"/>
          <w:szCs w:val="24"/>
          <w:lang w:eastAsia="et-EE"/>
          <w14:ligatures w14:val="none"/>
        </w:rPr>
        <w:t xml:space="preserve">lisandub kohustusele täita õpiülesandeid ja osaleda kooli päevakavas või individuaalses õppekavas ettenähtud õppes vastutus oma pädevuste arendamise ja õpitee </w:t>
      </w:r>
      <w:r w:rsidRPr="00F55D54">
        <w:rPr>
          <w:rFonts w:ascii="Times New Roman" w:eastAsia="Times New Roman" w:hAnsi="Times New Roman" w:cs="Times New Roman"/>
          <w:kern w:val="0"/>
          <w:sz w:val="24"/>
          <w:szCs w:val="24"/>
          <w:lang w:eastAsia="et-EE"/>
          <w14:ligatures w14:val="none"/>
        </w:rPr>
        <w:t xml:space="preserve"> </w:t>
      </w:r>
    </w:p>
    <w:p w14:paraId="33E1ED73" w14:textId="77777777" w:rsidR="005A59F1" w:rsidRPr="00F55D54" w:rsidRDefault="005A59F1" w:rsidP="00F55D54">
      <w:pPr>
        <w:spacing w:after="0" w:line="240" w:lineRule="auto"/>
        <w:jc w:val="both"/>
        <w:rPr>
          <w:rFonts w:ascii="Times New Roman" w:eastAsia="Times New Roman" w:hAnsi="Times New Roman" w:cs="Times New Roman"/>
          <w:kern w:val="0"/>
          <w:sz w:val="24"/>
          <w:szCs w:val="24"/>
          <w:lang w:eastAsia="et-EE"/>
          <w14:ligatures w14:val="none"/>
        </w:rPr>
      </w:pPr>
    </w:p>
    <w:p w14:paraId="474FD7C9" w14:textId="0E62BC96" w:rsidR="005A59F1" w:rsidRPr="00F55D54" w:rsidRDefault="005A59F1" w:rsidP="00F55D54">
      <w:pPr>
        <w:spacing w:after="0" w:line="240" w:lineRule="auto"/>
        <w:jc w:val="both"/>
        <w:rPr>
          <w:rFonts w:ascii="Times New Roman" w:eastAsia="Times New Roman" w:hAnsi="Times New Roman" w:cs="Times New Roman"/>
          <w:sz w:val="24"/>
          <w:szCs w:val="24"/>
          <w:lang w:eastAsia="et-EE"/>
        </w:rPr>
      </w:pPr>
      <w:r w:rsidRPr="00F55D54">
        <w:rPr>
          <w:rFonts w:ascii="Times New Roman" w:eastAsia="Times New Roman" w:hAnsi="Times New Roman" w:cs="Times New Roman"/>
          <w:kern w:val="0"/>
          <w:sz w:val="24"/>
          <w:szCs w:val="24"/>
          <w:lang w:eastAsia="et-EE"/>
          <w14:ligatures w14:val="none"/>
        </w:rPr>
        <w:t>Punktiga 31 täiendatakse paragrahvi 35 lõikega 1</w:t>
      </w:r>
      <w:r w:rsidRPr="00F55D54">
        <w:rPr>
          <w:rFonts w:ascii="Times New Roman" w:eastAsia="Times New Roman" w:hAnsi="Times New Roman" w:cs="Times New Roman"/>
          <w:kern w:val="0"/>
          <w:sz w:val="24"/>
          <w:szCs w:val="24"/>
          <w:vertAlign w:val="superscript"/>
          <w:lang w:eastAsia="et-EE"/>
          <w14:ligatures w14:val="none"/>
        </w:rPr>
        <w:t>1</w:t>
      </w:r>
      <w:r w:rsidRPr="00F55D54">
        <w:rPr>
          <w:rFonts w:ascii="Times New Roman" w:eastAsia="Times New Roman" w:hAnsi="Times New Roman" w:cs="Times New Roman"/>
          <w:kern w:val="0"/>
          <w:sz w:val="24"/>
          <w:szCs w:val="24"/>
          <w:lang w:eastAsia="et-EE"/>
          <w14:ligatures w14:val="none"/>
        </w:rPr>
        <w:t>, kus nähakse ette erinevad õpilase õigused ja kohustused. Oma pädevuste arendamiseks, õpitee kujundamiseks ja õpitulemuste saavutamiseks on õpilasel õigus koostöisele õpikeskkonnale, küsida abi ja tuge ning kasutada talle määratud tugiteenuseid, kasutada kooli poolt loodud võimalusi huvihariduseks ja -tegevuseks, taotleda väljaspool kooli õpitu arvestamist õppekava täitmisena, küsida koolilt õpitee valikute tegemiseks vajalikku infot ning saada sellekohast tuge. Õpilasel on kohustus käituda teiste suhtes lugupidavalt ja järgida</w:t>
      </w:r>
      <w:r w:rsidR="0094003B" w:rsidRPr="00F55D54">
        <w:rPr>
          <w:rFonts w:ascii="Times New Roman" w:eastAsia="Times New Roman" w:hAnsi="Times New Roman" w:cs="Times New Roman"/>
          <w:kern w:val="0"/>
          <w:sz w:val="24"/>
          <w:szCs w:val="24"/>
          <w:lang w:eastAsia="et-EE"/>
          <w14:ligatures w14:val="none"/>
        </w:rPr>
        <w:t xml:space="preserve"> kooli kodukorras</w:t>
      </w:r>
      <w:r w:rsidRPr="00F55D54">
        <w:rPr>
          <w:rFonts w:ascii="Times New Roman" w:eastAsia="Times New Roman" w:hAnsi="Times New Roman" w:cs="Times New Roman"/>
          <w:kern w:val="0"/>
          <w:sz w:val="24"/>
          <w:szCs w:val="24"/>
          <w:lang w:eastAsia="et-EE"/>
          <w14:ligatures w14:val="none"/>
        </w:rPr>
        <w:t xml:space="preserve"> kokkulepitud käitumisreegleid.   </w:t>
      </w:r>
    </w:p>
    <w:p w14:paraId="53F4E6C7" w14:textId="77777777" w:rsidR="005723F5" w:rsidRPr="00F55D54" w:rsidRDefault="005723F5" w:rsidP="00F55D54">
      <w:pPr>
        <w:spacing w:after="0" w:line="240" w:lineRule="auto"/>
        <w:jc w:val="both"/>
        <w:rPr>
          <w:rFonts w:ascii="Times New Roman" w:eastAsia="Times New Roman" w:hAnsi="Times New Roman" w:cs="Times New Roman"/>
          <w:kern w:val="0"/>
          <w:sz w:val="24"/>
          <w:szCs w:val="24"/>
          <w:lang w:eastAsia="et-EE"/>
          <w14:ligatures w14:val="none"/>
        </w:rPr>
      </w:pPr>
    </w:p>
    <w:p w14:paraId="22565A58" w14:textId="570752E5" w:rsidR="005723F5" w:rsidRPr="00F55D54" w:rsidRDefault="005723F5" w:rsidP="00F55D54">
      <w:pPr>
        <w:spacing w:after="0" w:line="240" w:lineRule="auto"/>
        <w:jc w:val="both"/>
        <w:rPr>
          <w:rFonts w:ascii="Times New Roman" w:hAnsi="Times New Roman" w:cs="Times New Roman"/>
          <w:color w:val="202020"/>
          <w:sz w:val="24"/>
          <w:szCs w:val="24"/>
        </w:rPr>
      </w:pPr>
      <w:r w:rsidRPr="00F55D54">
        <w:rPr>
          <w:rFonts w:ascii="Times New Roman" w:eastAsia="Times New Roman" w:hAnsi="Times New Roman" w:cs="Times New Roman"/>
          <w:kern w:val="0"/>
          <w:sz w:val="24"/>
          <w:szCs w:val="24"/>
          <w:lang w:eastAsia="et-EE"/>
          <w14:ligatures w14:val="none"/>
        </w:rPr>
        <w:t xml:space="preserve">Punktiga </w:t>
      </w:r>
      <w:r w:rsidR="00E97FC5" w:rsidRPr="00F55D54">
        <w:rPr>
          <w:rFonts w:ascii="Times New Roman" w:eastAsia="Times New Roman" w:hAnsi="Times New Roman" w:cs="Times New Roman"/>
          <w:kern w:val="0"/>
          <w:sz w:val="24"/>
          <w:szCs w:val="24"/>
          <w:lang w:eastAsia="et-EE"/>
          <w14:ligatures w14:val="none"/>
        </w:rPr>
        <w:t>32</w:t>
      </w:r>
      <w:r w:rsidRPr="00F55D54">
        <w:rPr>
          <w:rFonts w:ascii="Times New Roman" w:eastAsia="Times New Roman" w:hAnsi="Times New Roman" w:cs="Times New Roman"/>
          <w:kern w:val="0"/>
          <w:sz w:val="24"/>
          <w:szCs w:val="24"/>
          <w:lang w:eastAsia="et-EE"/>
          <w14:ligatures w14:val="none"/>
        </w:rPr>
        <w:t xml:space="preserve"> muudetakse paragrahvi 35 lõike 4 sõnastust. Kehtivast regulatsioonist jäetakse välja tekst „</w:t>
      </w:r>
      <w:r w:rsidRPr="00F55D54">
        <w:rPr>
          <w:rFonts w:ascii="Times New Roman" w:hAnsi="Times New Roman" w:cs="Times New Roman"/>
          <w:color w:val="202020"/>
          <w:sz w:val="24"/>
          <w:szCs w:val="24"/>
          <w:shd w:val="clear" w:color="auto" w:fill="FFFFFF"/>
        </w:rPr>
        <w:t xml:space="preserve">ning tegema kokkuvõtte vähemalt üks kord õppeveerandi jooksul ja teavitama sellest vanemat.“. Erinevate perioodide järel kokkuvõtete tegemist ei ole põhjendatud seadusega ette kirjutada, seda enam, et paljudes koolides ei kasutata enam õppeveerandeid (kasutusel on ka trimestrid jne). Uus tervikregulatsioon sätestatakse järgmiselt - </w:t>
      </w:r>
      <w:r w:rsidRPr="00F55D54">
        <w:rPr>
          <w:rFonts w:ascii="Times New Roman" w:hAnsi="Times New Roman" w:cs="Times New Roman"/>
          <w:i/>
          <w:iCs/>
          <w:color w:val="202020"/>
          <w:sz w:val="24"/>
          <w:szCs w:val="24"/>
          <w:shd w:val="clear" w:color="auto" w:fill="FFFFFF"/>
        </w:rPr>
        <w:t>Kool on kohustatud õppest puudumiste üle arvestust pidama</w:t>
      </w:r>
      <w:r w:rsidRPr="00F55D54">
        <w:rPr>
          <w:rFonts w:ascii="Times New Roman" w:hAnsi="Times New Roman" w:cs="Times New Roman"/>
          <w:color w:val="202020"/>
          <w:sz w:val="24"/>
          <w:szCs w:val="24"/>
          <w:shd w:val="clear" w:color="auto" w:fill="FFFFFF"/>
        </w:rPr>
        <w:t xml:space="preserve">. Oluline on, et puudumiste üle arvestust kooli poolt peetakse. </w:t>
      </w:r>
      <w:r w:rsidR="000F55BB" w:rsidRPr="00F55D54">
        <w:rPr>
          <w:rFonts w:ascii="Times New Roman" w:hAnsi="Times New Roman" w:cs="Times New Roman"/>
          <w:color w:val="202020"/>
          <w:sz w:val="24"/>
          <w:szCs w:val="24"/>
          <w:shd w:val="clear" w:color="auto" w:fill="FFFFFF"/>
        </w:rPr>
        <w:t xml:space="preserve">Üldjuhul peetakse arvestust õppest puudumiste üle jooksvalt õppeinfosüsteemi (Stuudium, </w:t>
      </w:r>
      <w:proofErr w:type="spellStart"/>
      <w:r w:rsidR="000F55BB" w:rsidRPr="00F55D54">
        <w:rPr>
          <w:rFonts w:ascii="Times New Roman" w:hAnsi="Times New Roman" w:cs="Times New Roman"/>
          <w:color w:val="202020"/>
          <w:sz w:val="24"/>
          <w:szCs w:val="24"/>
          <w:shd w:val="clear" w:color="auto" w:fill="FFFFFF"/>
        </w:rPr>
        <w:t>eKool</w:t>
      </w:r>
      <w:proofErr w:type="spellEnd"/>
      <w:r w:rsidR="000F55BB" w:rsidRPr="00F55D54">
        <w:rPr>
          <w:rFonts w:ascii="Times New Roman" w:hAnsi="Times New Roman" w:cs="Times New Roman"/>
          <w:color w:val="202020"/>
          <w:sz w:val="24"/>
          <w:szCs w:val="24"/>
          <w:shd w:val="clear" w:color="auto" w:fill="FFFFFF"/>
        </w:rPr>
        <w:t xml:space="preserve">) vastavate märgete lisamisel nii õpetaja kui lapsevanema poolt ning seetõttu on ülevaade olemas mõlemal osapoolel. Iga kuu lõpus (lisaks igapäevasele ülevaatele) lapsevanemale eraldiseisva ülevaate tegemine on </w:t>
      </w:r>
      <w:r w:rsidR="001A77AA" w:rsidRPr="00F55D54">
        <w:rPr>
          <w:rFonts w:ascii="Times New Roman" w:hAnsi="Times New Roman" w:cs="Times New Roman"/>
          <w:color w:val="202020"/>
          <w:sz w:val="24"/>
          <w:szCs w:val="24"/>
          <w:shd w:val="clear" w:color="auto" w:fill="FFFFFF"/>
        </w:rPr>
        <w:t>põhjendamatu</w:t>
      </w:r>
      <w:r w:rsidR="000F55BB" w:rsidRPr="00F55D54">
        <w:rPr>
          <w:rFonts w:ascii="Times New Roman" w:hAnsi="Times New Roman" w:cs="Times New Roman"/>
          <w:color w:val="202020"/>
          <w:sz w:val="24"/>
          <w:szCs w:val="24"/>
          <w:shd w:val="clear" w:color="auto" w:fill="FFFFFF"/>
        </w:rPr>
        <w:t xml:space="preserve"> halduskoormus.  </w:t>
      </w:r>
    </w:p>
    <w:p w14:paraId="6E09FDD8" w14:textId="77777777" w:rsidR="008E635B" w:rsidRPr="00F55D54" w:rsidRDefault="008E635B" w:rsidP="00F55D54">
      <w:pPr>
        <w:spacing w:after="0" w:line="240" w:lineRule="auto"/>
        <w:jc w:val="both"/>
        <w:rPr>
          <w:rFonts w:ascii="Times New Roman" w:hAnsi="Times New Roman" w:cs="Times New Roman"/>
          <w:color w:val="202020"/>
          <w:sz w:val="24"/>
          <w:szCs w:val="24"/>
          <w:shd w:val="clear" w:color="auto" w:fill="FFFFFF"/>
        </w:rPr>
      </w:pPr>
    </w:p>
    <w:p w14:paraId="4D89A2CE" w14:textId="4889EAB3" w:rsidR="00963074" w:rsidRPr="00F55D54" w:rsidRDefault="008E635B" w:rsidP="00F55D54">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r w:rsidRPr="00F55D54">
        <w:rPr>
          <w:rFonts w:ascii="Times New Roman" w:hAnsi="Times New Roman" w:cs="Times New Roman"/>
          <w:color w:val="202020"/>
          <w:sz w:val="24"/>
          <w:szCs w:val="24"/>
          <w:shd w:val="clear" w:color="auto" w:fill="FFFFFF"/>
        </w:rPr>
        <w:t xml:space="preserve">Punktiga </w:t>
      </w:r>
      <w:r w:rsidR="00E97FC5" w:rsidRPr="00F55D54">
        <w:rPr>
          <w:rFonts w:ascii="Times New Roman" w:hAnsi="Times New Roman" w:cs="Times New Roman"/>
          <w:color w:val="202020"/>
          <w:sz w:val="24"/>
          <w:szCs w:val="24"/>
          <w:shd w:val="clear" w:color="auto" w:fill="FFFFFF"/>
        </w:rPr>
        <w:t>33</w:t>
      </w:r>
      <w:r w:rsidRPr="00F55D54">
        <w:rPr>
          <w:rFonts w:ascii="Times New Roman" w:hAnsi="Times New Roman" w:cs="Times New Roman"/>
          <w:color w:val="202020"/>
          <w:sz w:val="24"/>
          <w:szCs w:val="24"/>
          <w:shd w:val="clear" w:color="auto" w:fill="FFFFFF"/>
        </w:rPr>
        <w:t xml:space="preserve"> muudetakse tervikuna paragrahvi 36. Nimetatud paragrahvis on sätestatud regulatsioon õppimiskohustusliku õpilase õppest puudumisest teavitamise kohta. </w:t>
      </w:r>
      <w:r w:rsidR="00963074" w:rsidRPr="00F55D54">
        <w:rPr>
          <w:rStyle w:val="ui-provider"/>
          <w:rFonts w:ascii="Times New Roman" w:hAnsi="Times New Roman" w:cs="Times New Roman"/>
          <w:sz w:val="24"/>
          <w:szCs w:val="24"/>
        </w:rPr>
        <w:t xml:space="preserve">Õppimiskohustuse täitmise üheks suurimaks garantiiks on õpilase põhikooli- ja gümnaasiumiseaduse § 35 lõikes 1 sätestatud õigusest ja kohustusest lähtumine. Nimelt sätestatakse, et </w:t>
      </w:r>
      <w:r w:rsidR="00963074" w:rsidRPr="00F55D54">
        <w:rPr>
          <w:rFonts w:ascii="Times New Roman" w:hAnsi="Times New Roman" w:cs="Times New Roman"/>
          <w:color w:val="202020"/>
          <w:sz w:val="24"/>
          <w:szCs w:val="24"/>
          <w:shd w:val="clear" w:color="auto" w:fill="FFFFFF"/>
        </w:rPr>
        <w:t>õpilasel on õigus ja kohustus täita õpiülesandeid ja osaleda temale kooli päevakavas või individuaalses õppekavas ettenähtud õppes. Õpilase õppetööst puudumine on lubatav, kui selleks esineb mõjuv põhjus. Õppetööst puudumise mõjuvate põhjuste loetelu on avatud eelnevalt nimetatud paragrahvi lõikes 2. Esitatud loetelu ei ole seejuures ammendav, kuna seadus lubab (vt lõike 2 punkti 4) koolil hinnata õppetööst puudumise põhjust mõjuvaks. Muudel põhjustel puudumine ei ole lubatav. Selleks, et kool saaks seda teha ja vanemal oleks selge kohustus õppimiskohustusliku lapse õppetööst puudumise põhjust välja tuua, on ette nähtud regulatsioon seaduse §-s 36. Regulatsiooni on võrreldes kehtiva regulatsiooni mõnevõrra kohendatud. Lõikes 1 sätestatu</w:t>
      </w:r>
      <w:r w:rsidR="00244FA8" w:rsidRPr="00F55D54">
        <w:rPr>
          <w:rFonts w:ascii="Times New Roman" w:hAnsi="Times New Roman" w:cs="Times New Roman"/>
          <w:color w:val="202020"/>
          <w:sz w:val="24"/>
          <w:szCs w:val="24"/>
          <w:shd w:val="clear" w:color="auto" w:fill="FFFFFF"/>
        </w:rPr>
        <w:t>t</w:t>
      </w:r>
      <w:r w:rsidR="00963074" w:rsidRPr="00F55D54">
        <w:rPr>
          <w:rFonts w:ascii="Times New Roman" w:hAnsi="Times New Roman" w:cs="Times New Roman"/>
          <w:color w:val="202020"/>
          <w:sz w:val="24"/>
          <w:szCs w:val="24"/>
          <w:shd w:val="clear" w:color="auto" w:fill="FFFFFF"/>
        </w:rPr>
        <w:t xml:space="preserve"> ei ole sisuliselt muudetud - </w:t>
      </w:r>
      <w:bookmarkStart w:id="38" w:name="_Hlk157499420"/>
      <w:r w:rsidR="00EC1965" w:rsidRPr="00EC1965">
        <w:rPr>
          <w:rFonts w:ascii="Times New Roman" w:hAnsi="Times New Roman" w:cs="Times New Roman"/>
          <w:i/>
          <w:iCs/>
          <w:sz w:val="24"/>
          <w:szCs w:val="24"/>
        </w:rPr>
        <w:t>Vanem teavitab kooli õpilase õppest puudumisest ja selle põhjustest hiljemalt esimesel õppest puudumise päeval. Kui vanem ei ole kooli õpilase puudumisest teavitanud, teavitab kool sellest vanemat hiljemalt järgmisel õppepäeval.</w:t>
      </w:r>
      <w:bookmarkEnd w:id="38"/>
      <w:r w:rsidR="00EC1965" w:rsidRPr="00EC1965">
        <w:rPr>
          <w:rFonts w:ascii="Times New Roman" w:hAnsi="Times New Roman" w:cs="Times New Roman"/>
          <w:i/>
          <w:iCs/>
          <w:sz w:val="24"/>
          <w:szCs w:val="24"/>
        </w:rPr>
        <w:t xml:space="preserve"> </w:t>
      </w:r>
      <w:r w:rsidR="00963074" w:rsidRPr="00F55D54">
        <w:rPr>
          <w:rFonts w:ascii="Times New Roman" w:eastAsia="Times New Roman" w:hAnsi="Times New Roman" w:cs="Times New Roman"/>
          <w:color w:val="202020"/>
          <w:kern w:val="0"/>
          <w:sz w:val="24"/>
          <w:szCs w:val="24"/>
          <w:lang w:eastAsia="et-EE"/>
          <w14:ligatures w14:val="none"/>
        </w:rPr>
        <w:t xml:space="preserve">Esimene lause paneb vanemale kohustuse kooli lapse puudumisest teavitada, sh anda teada puudumise põhjusest (haigestumine, olulised perekondlikud põhjused, läbimatu koolitee ilmastikutingimuste tõttu vm põhjus). Samuti nähakse ette teavitamise aeg – </w:t>
      </w:r>
      <w:r w:rsidR="00963074" w:rsidRPr="00F55D54">
        <w:rPr>
          <w:rFonts w:ascii="Times New Roman" w:eastAsia="Times New Roman" w:hAnsi="Times New Roman" w:cs="Times New Roman"/>
          <w:color w:val="202020"/>
          <w:kern w:val="0"/>
          <w:sz w:val="24"/>
          <w:szCs w:val="24"/>
          <w:lang w:eastAsia="et-EE"/>
          <w14:ligatures w14:val="none"/>
        </w:rPr>
        <w:lastRenderedPageBreak/>
        <w:t>vanem peaks seda tegema puudumise esimesel (õppe)päeval. Arvestades tänapäevaseid võimalusi (vanemate suhtlemine kooliga kasutades elektroonilisi õppeinfosüsteeme, e-maili teel suhtlemine jne) ei ole selline kohustus kindlasti mitte ülemäärane, seda enam, et samasisuline regulatsioon on kehtinud viimased 14 aastat. Kui vanem on vaatamata seadusandja poolt talle pandud kohustusele jätnud selle täitmata, pöördub kool ise vanema poole ning teeb seda hiljemalt järgmisel õppepäeval. Selline regulatsioon, mis samuti täna kehtiv regulatsioon, ei välista kooli poolt vanema teavitamist ka samal õppepäev</w:t>
      </w:r>
      <w:r w:rsidR="00CF0097" w:rsidRPr="00F55D54">
        <w:rPr>
          <w:rFonts w:ascii="Times New Roman" w:eastAsia="Times New Roman" w:hAnsi="Times New Roman" w:cs="Times New Roman"/>
          <w:color w:val="202020"/>
          <w:kern w:val="0"/>
          <w:sz w:val="24"/>
          <w:szCs w:val="24"/>
          <w:lang w:eastAsia="et-EE"/>
          <w14:ligatures w14:val="none"/>
        </w:rPr>
        <w:t>al</w:t>
      </w:r>
      <w:r w:rsidR="00963074" w:rsidRPr="00F55D54">
        <w:rPr>
          <w:rFonts w:ascii="Times New Roman" w:eastAsia="Times New Roman" w:hAnsi="Times New Roman" w:cs="Times New Roman"/>
          <w:color w:val="202020"/>
          <w:kern w:val="0"/>
          <w:sz w:val="24"/>
          <w:szCs w:val="24"/>
          <w:lang w:eastAsia="et-EE"/>
          <w14:ligatures w14:val="none"/>
        </w:rPr>
        <w:t xml:space="preserve">. Kuid kohustus peab hiljemalt järgmise õppepäeva lõpuks olema täidetud. </w:t>
      </w:r>
    </w:p>
    <w:p w14:paraId="34379274" w14:textId="77777777" w:rsidR="00963074" w:rsidRPr="00F55D54" w:rsidRDefault="00963074" w:rsidP="00F55D54">
      <w:pPr>
        <w:spacing w:after="0" w:line="240" w:lineRule="auto"/>
        <w:rPr>
          <w:rFonts w:ascii="Times New Roman" w:hAnsi="Times New Roman" w:cs="Times New Roman"/>
          <w:sz w:val="24"/>
          <w:szCs w:val="24"/>
        </w:rPr>
      </w:pPr>
    </w:p>
    <w:p w14:paraId="52FA28E8" w14:textId="66ABB701" w:rsidR="00963074" w:rsidRPr="00EC1965" w:rsidRDefault="00963074" w:rsidP="002415BC">
      <w:pPr>
        <w:pStyle w:val="Normaallaadveeb"/>
        <w:spacing w:before="0" w:beforeAutospacing="0" w:after="0" w:afterAutospacing="0"/>
        <w:jc w:val="both"/>
      </w:pPr>
      <w:r w:rsidRPr="00F55D54">
        <w:rPr>
          <w:color w:val="202020"/>
        </w:rPr>
        <w:t xml:space="preserve">Lõikes 2 sätestatakse, et </w:t>
      </w:r>
      <w:r w:rsidR="00EC1965">
        <w:rPr>
          <w:i/>
          <w:iCs/>
        </w:rPr>
        <w:t>k</w:t>
      </w:r>
      <w:r w:rsidR="00EC1965" w:rsidRPr="00EC1965">
        <w:rPr>
          <w:i/>
          <w:iCs/>
        </w:rPr>
        <w:t>ui on tekkinud põhjendatud kahtlus, et õpilase puudumise põhjenduseks on esitatud ebaõigeid andmeid, on koolil õigus küsida vanemalt täiendavat selgitust.</w:t>
      </w:r>
      <w:r w:rsidR="00EC1965">
        <w:t xml:space="preserve"> </w:t>
      </w:r>
      <w:r w:rsidRPr="00F55D54">
        <w:rPr>
          <w:color w:val="000000"/>
          <w:shd w:val="clear" w:color="auto" w:fill="FFFFFF"/>
        </w:rPr>
        <w:t xml:space="preserve">Põhjendatud kahtlus on määratlemata õigusmõiste. Võiks öelda, et tegemist on veendumusega, et esitatud on ebaõiged andmed, tõenäosus on väga suur. Veendumus kujuneb enamasti asjaolude, kaudsete tõendite ja konkreetse õpilase varasema käitumise hindamisel kogumis. Põhjendatud kahtlus on arvamus, mida ollakse valmis põhjendama ja mis on eluliselt usutav. Vanem peab sellisel juhul, kui kool taotleb täiendavaid selgitusi, täiendavad selgitused andma. Sealhulgas on võimalik esitada enda selgitusi kinnitavaid dokumente (nt tervishoiuteenuse osutamisega seonduval põhjusel koolist puudumise korral </w:t>
      </w:r>
      <w:r w:rsidRPr="00F55D54">
        <w:rPr>
          <w:color w:val="202020"/>
          <w:shd w:val="clear" w:color="auto" w:fill="FFFFFF"/>
        </w:rPr>
        <w:t>tervishoiuteenuste osutamisega seotud dokumendi esitamine – perearsti või -õe tõend selle kohta, et laps on perearsti ja/või -õe poole pöördunud</w:t>
      </w:r>
      <w:r w:rsidRPr="00F55D54">
        <w:rPr>
          <w:rStyle w:val="Allmrkuseviide"/>
          <w:color w:val="202020"/>
          <w:shd w:val="clear" w:color="auto" w:fill="FFFFFF"/>
        </w:rPr>
        <w:footnoteReference w:id="24"/>
      </w:r>
      <w:r w:rsidRPr="00F55D54">
        <w:rPr>
          <w:color w:val="202020"/>
          <w:shd w:val="clear" w:color="auto" w:fill="FFFFFF"/>
        </w:rPr>
        <w:t xml:space="preserve">). </w:t>
      </w:r>
    </w:p>
    <w:p w14:paraId="62003208" w14:textId="77777777" w:rsidR="00963074" w:rsidRPr="00F55D54" w:rsidRDefault="00963074" w:rsidP="00F55D54">
      <w:pPr>
        <w:spacing w:after="0" w:line="240" w:lineRule="auto"/>
        <w:rPr>
          <w:rFonts w:ascii="Times New Roman" w:hAnsi="Times New Roman" w:cs="Times New Roman"/>
          <w:color w:val="202020"/>
          <w:sz w:val="24"/>
          <w:szCs w:val="24"/>
          <w:shd w:val="clear" w:color="auto" w:fill="FFFFFF"/>
        </w:rPr>
      </w:pPr>
    </w:p>
    <w:p w14:paraId="5BE45EDF" w14:textId="6F736F5E" w:rsidR="00EC1965" w:rsidRPr="00EC1965" w:rsidRDefault="00963074" w:rsidP="002415BC">
      <w:pPr>
        <w:pStyle w:val="Normaallaadveeb"/>
        <w:spacing w:before="0" w:beforeAutospacing="0" w:after="0" w:afterAutospacing="0"/>
        <w:jc w:val="both"/>
        <w:rPr>
          <w:i/>
          <w:iCs/>
        </w:rPr>
      </w:pPr>
      <w:r w:rsidRPr="00F55D54">
        <w:rPr>
          <w:color w:val="202020"/>
        </w:rPr>
        <w:t xml:space="preserve">Lõikes 3 on sätestatud, et </w:t>
      </w:r>
      <w:r w:rsidR="00EC1965">
        <w:rPr>
          <w:i/>
          <w:iCs/>
        </w:rPr>
        <w:t>õ</w:t>
      </w:r>
      <w:r w:rsidR="00EC1965" w:rsidRPr="00EC1965">
        <w:rPr>
          <w:i/>
          <w:iCs/>
        </w:rPr>
        <w:t xml:space="preserve">pilase puhul, </w:t>
      </w:r>
      <w:bookmarkStart w:id="39" w:name="_Hlk157505035"/>
      <w:r w:rsidR="00EC1965" w:rsidRPr="00EC1965">
        <w:rPr>
          <w:i/>
          <w:iCs/>
        </w:rPr>
        <w:t>kes rohkem kui kahe nädala jooksul puudub õppest korduvalt mõjuva põhjuseta ja kellel on võlgnevusi õppetöös ning kelle puhul on õpetajad või tugispetsialistid esitanud kirjalikke või suulisi tähelepanekud toe vajaduse kohta</w:t>
      </w:r>
      <w:bookmarkEnd w:id="39"/>
      <w:r w:rsidR="00EC1965" w:rsidRPr="00EC1965">
        <w:rPr>
          <w:i/>
          <w:iCs/>
        </w:rPr>
        <w:t>, on koolil kohustus hinnata:</w:t>
      </w:r>
    </w:p>
    <w:p w14:paraId="63186DD9" w14:textId="77777777" w:rsidR="00EC1965" w:rsidRPr="00EC1965" w:rsidRDefault="00EC1965" w:rsidP="002415BC">
      <w:pPr>
        <w:pStyle w:val="Normaallaadveeb"/>
        <w:spacing w:before="0" w:beforeAutospacing="0" w:after="0" w:afterAutospacing="0"/>
        <w:jc w:val="both"/>
        <w:rPr>
          <w:i/>
          <w:iCs/>
        </w:rPr>
      </w:pPr>
      <w:r w:rsidRPr="00EC1965">
        <w:rPr>
          <w:i/>
          <w:iCs/>
        </w:rPr>
        <w:t>1) osutatud toe piisavust ja täiendava toe rakendamise ning kohaliku omavalitsuse kaasamise vajadust edaspidi toe pakkumiseks;</w:t>
      </w:r>
    </w:p>
    <w:p w14:paraId="3B3AF9B2" w14:textId="77777777" w:rsidR="00EC1965" w:rsidRPr="00EC1965" w:rsidRDefault="00EC1965" w:rsidP="002415BC">
      <w:pPr>
        <w:pStyle w:val="Normaallaadveeb"/>
        <w:spacing w:before="0" w:beforeAutospacing="0" w:after="0" w:afterAutospacing="0"/>
        <w:jc w:val="both"/>
        <w:rPr>
          <w:i/>
          <w:iCs/>
        </w:rPr>
      </w:pPr>
      <w:r w:rsidRPr="00EC1965">
        <w:rPr>
          <w:i/>
          <w:iCs/>
        </w:rPr>
        <w:t>2) individuaalse õppekava koostamise vajadust, et vältida õpilünkade teket ja suurenemist;</w:t>
      </w:r>
    </w:p>
    <w:p w14:paraId="6089EFAA" w14:textId="77777777" w:rsidR="00EC1965" w:rsidRPr="00EC1965" w:rsidRDefault="00EC1965" w:rsidP="002415BC">
      <w:pPr>
        <w:pStyle w:val="Normaallaadveeb"/>
        <w:spacing w:before="0" w:beforeAutospacing="0" w:after="0" w:afterAutospacing="0"/>
        <w:jc w:val="both"/>
        <w:rPr>
          <w:i/>
          <w:iCs/>
        </w:rPr>
      </w:pPr>
      <w:r w:rsidRPr="00EC1965">
        <w:rPr>
          <w:i/>
          <w:iCs/>
        </w:rPr>
        <w:t>3) individuaalse õppekava muutmise vajadust, kui õpe toimub individuaalse õppekava alusel;</w:t>
      </w:r>
    </w:p>
    <w:p w14:paraId="26BC29F8" w14:textId="77777777" w:rsidR="00EC1965" w:rsidRPr="00EC1965" w:rsidRDefault="00EC1965" w:rsidP="002415BC">
      <w:pPr>
        <w:pStyle w:val="Normaallaadveeb"/>
        <w:spacing w:before="0" w:beforeAutospacing="0" w:after="0" w:afterAutospacing="0"/>
        <w:jc w:val="both"/>
        <w:rPr>
          <w:i/>
          <w:iCs/>
        </w:rPr>
      </w:pPr>
      <w:r w:rsidRPr="00EC1965">
        <w:rPr>
          <w:i/>
          <w:iCs/>
        </w:rPr>
        <w:t>4) individuaalse karjääriinfo ja -nõustamise vajadust;</w:t>
      </w:r>
    </w:p>
    <w:p w14:paraId="3EB72EB1" w14:textId="0FE94D56" w:rsidR="00EC1965" w:rsidRPr="00EC1965" w:rsidRDefault="00EC1965" w:rsidP="00EC1965">
      <w:pPr>
        <w:pStyle w:val="Normaallaadveeb"/>
        <w:spacing w:before="0" w:beforeAutospacing="0" w:after="0" w:afterAutospacing="0"/>
        <w:rPr>
          <w:i/>
          <w:iCs/>
        </w:rPr>
      </w:pPr>
      <w:r w:rsidRPr="00EC1965">
        <w:rPr>
          <w:i/>
          <w:iCs/>
        </w:rPr>
        <w:t xml:space="preserve">5) edasise õppe ja arengu eesmärkide kavandamiseks vestluse läbiviimise vajadust. </w:t>
      </w:r>
    </w:p>
    <w:p w14:paraId="6DF422D4" w14:textId="64988CBC" w:rsidR="00963074" w:rsidRPr="00F55D54" w:rsidRDefault="00F11251" w:rsidP="00F55D54">
      <w:pPr>
        <w:pStyle w:val="Normaallaadveeb"/>
        <w:spacing w:before="0" w:beforeAutospacing="0" w:after="0" w:afterAutospacing="0"/>
        <w:jc w:val="both"/>
      </w:pPr>
      <w:r w:rsidRPr="00F55D54">
        <w:t>Seega on eelnõus, erinevalt kehtivast seadusest, ette nähtud regulatsioon, mis kohustab kooli hindama teatud alused täitnud õpilase puhul toe rakendamise, individuaalse õppekava koostamise või muutmise või individuaalse karjääriinfo/-nõustamise vajadust</w:t>
      </w:r>
      <w:r w:rsidR="00874398" w:rsidRPr="00F55D54">
        <w:t xml:space="preserve"> või õpilase õpitee kavandamiseks vestluse läbiviimise vajadust</w:t>
      </w:r>
      <w:r w:rsidRPr="00F55D54">
        <w:t xml:space="preserve">. Seaduses toodud alused peavad samaaegselt esinema ehk, et õpilane puudub korduvalt õppest (enam kui 2 nädala pikkuse perioodi jooksul), tema õpitulemusi on </w:t>
      </w:r>
      <w:r w:rsidR="00DB375C" w:rsidRPr="00F55D54">
        <w:t xml:space="preserve">korduvalt </w:t>
      </w:r>
      <w:r w:rsidRPr="00F55D54">
        <w:t>hinnatud hinnetega „puudulik“(2) või „nõrk“ (1) ning tema puhul on õpetajad või tugispetsialistid esitanud kirjalike või suulisi tähelepanekuid toe vajaduse kohta. Tähelepanekuid esitatakse tavapäraselt koolides kasutatavate õppeinfosüsteemide abil, aga seda on võimalik teha ka suuliselt õppealajuhatajale, direktorile ja/või haridusliku erivajadusega õpilase õppe koordineerijale (HEVKO-</w:t>
      </w:r>
      <w:proofErr w:type="spellStart"/>
      <w:r w:rsidRPr="00F55D54">
        <w:t>le</w:t>
      </w:r>
      <w:proofErr w:type="spellEnd"/>
      <w:r w:rsidRPr="00F55D54">
        <w:t xml:space="preserve">). </w:t>
      </w:r>
      <w:r w:rsidR="00DB375C" w:rsidRPr="00F55D54">
        <w:t xml:space="preserve">Kutseõppeasutustes saab ettepaneku tegijaks olla täiendavalt ka koolis moodustatud tugirühm. </w:t>
      </w:r>
    </w:p>
    <w:p w14:paraId="6BD6C72F" w14:textId="77777777" w:rsidR="00874398" w:rsidRPr="00F55D54" w:rsidRDefault="00874398" w:rsidP="00F55D54">
      <w:pPr>
        <w:pStyle w:val="Normaallaadveeb"/>
        <w:spacing w:before="0" w:beforeAutospacing="0" w:after="0" w:afterAutospacing="0"/>
      </w:pPr>
    </w:p>
    <w:p w14:paraId="1D783708" w14:textId="5AF212C9" w:rsidR="00874398" w:rsidRPr="00F55D54" w:rsidRDefault="00874398" w:rsidP="00F55D54">
      <w:pPr>
        <w:pStyle w:val="Normaallaadveeb"/>
        <w:spacing w:before="0" w:beforeAutospacing="0" w:after="0" w:afterAutospacing="0"/>
        <w:jc w:val="both"/>
      </w:pPr>
      <w:r w:rsidRPr="00F55D54">
        <w:t>Lõikes 4 on sätestatud –</w:t>
      </w:r>
      <w:r w:rsidR="00EC1965" w:rsidRPr="00EC1965">
        <w:t xml:space="preserve"> </w:t>
      </w:r>
      <w:r w:rsidR="00EC1965" w:rsidRPr="00EC1965">
        <w:rPr>
          <w:i/>
          <w:iCs/>
        </w:rPr>
        <w:t>Kui käesoleva paragrahvi lõike 3 alusel läbiviidud hindamise tulemusena tuvastatakse täiendava toe rakendamise, kohaliku omavalitsuse kaasamise, individuaalse õppekava koostamise või muutmise ja rakendamise, individuaalse karjääriinfo ja -nõustamise või vanemaga vestlemise vajadus, siis rakendab kool vastavaid meetmeid.</w:t>
      </w:r>
      <w:r w:rsidR="00EC1965">
        <w:t xml:space="preserve"> </w:t>
      </w:r>
      <w:r w:rsidRPr="00F55D54">
        <w:t xml:space="preserve">Lõikes 4 sätestatu on loogiline jätk lõike 3 alusel läbiviidud hindamisele. Kui hindamise käigus </w:t>
      </w:r>
      <w:r w:rsidRPr="00F55D54">
        <w:lastRenderedPageBreak/>
        <w:t xml:space="preserve">tuvastatakse, et vastava meetme järele vajadus konkreetse õpilase puhul eksisteerib, siis meedet ka praktikas rakendatakse. </w:t>
      </w:r>
    </w:p>
    <w:p w14:paraId="49E90272" w14:textId="77777777" w:rsidR="00963074" w:rsidRPr="00F55D54" w:rsidRDefault="00963074" w:rsidP="00F55D54">
      <w:pPr>
        <w:spacing w:after="0" w:line="240" w:lineRule="auto"/>
        <w:rPr>
          <w:rFonts w:ascii="Times New Roman" w:hAnsi="Times New Roman" w:cs="Times New Roman"/>
          <w:sz w:val="24"/>
          <w:szCs w:val="24"/>
        </w:rPr>
      </w:pPr>
    </w:p>
    <w:p w14:paraId="6B4FBBEC" w14:textId="454E8A1E" w:rsidR="00FB25D5" w:rsidRPr="00F55D54" w:rsidRDefault="00963074" w:rsidP="00F55D54">
      <w:pPr>
        <w:pStyle w:val="pf0"/>
        <w:spacing w:before="0" w:beforeAutospacing="0" w:after="0" w:afterAutospacing="0"/>
        <w:jc w:val="both"/>
        <w:rPr>
          <w:color w:val="202020"/>
        </w:rPr>
      </w:pPr>
      <w:r w:rsidRPr="00F55D54">
        <w:t xml:space="preserve">Lõikes </w:t>
      </w:r>
      <w:r w:rsidR="00874398" w:rsidRPr="00F55D54">
        <w:t>5</w:t>
      </w:r>
      <w:r w:rsidRPr="00F55D54">
        <w:t xml:space="preserve"> on </w:t>
      </w:r>
      <w:r w:rsidR="00FB25D5" w:rsidRPr="00F55D54">
        <w:t xml:space="preserve">sätestatud </w:t>
      </w:r>
      <w:r w:rsidRPr="00F55D54">
        <w:t xml:space="preserve">- </w:t>
      </w:r>
      <w:r w:rsidR="00EC1965" w:rsidRPr="00EC1965">
        <w:rPr>
          <w:i/>
          <w:iCs/>
        </w:rPr>
        <w:t>Kui koolipoolsed meetmed ei avalda mõju või neid ei ole võimalik rakendada põhjusel, et kool ei saa viie õppepäeva jooksul õpilase või vanemaga kontakti, pöördub kool järgmiste meetmete rakendamiseks valla- või linnavalitsuse poole.</w:t>
      </w:r>
      <w:r w:rsidR="00EC1965">
        <w:t xml:space="preserve"> </w:t>
      </w:r>
      <w:r w:rsidR="00FB25D5" w:rsidRPr="00F55D54">
        <w:t xml:space="preserve">Kehtiva regulatsiooni kohaselt pöördus kool õpilase elukohajärgse kohaliku omavalitsuse poole koheselt, kui </w:t>
      </w:r>
      <w:r w:rsidR="00FB25D5" w:rsidRPr="00F55D54">
        <w:rPr>
          <w:color w:val="202020"/>
        </w:rPr>
        <w:t xml:space="preserve">koolitöötajal on tekkinud põhjendatud kahtlus, et õpilase puudumise põhjendamisel on esitatud ebaõigeid andmeid või kui vanem ei ole kooli õpilase puudumisest teavitanud ning koolil ei õnnestu puudumise põhjust välja selgitada. Sellisel juhul oli valla- või linnavalitsus kohustatud korraldama meetmete rakendamise puudumise põhjuste väljaselgitamiseks ja koolikohustuse täitmise tagamiseks. Eelnõu koostajate arvates ei ole otstarbekas kohaliku omavalitsuse poole enne pöörduda, kui koolipoolsed tegutsemisvõimalused on ammendunud. </w:t>
      </w:r>
    </w:p>
    <w:p w14:paraId="3F14B3B9" w14:textId="77777777" w:rsidR="00963074" w:rsidRPr="00F55D54" w:rsidRDefault="00963074" w:rsidP="00F55D54">
      <w:pPr>
        <w:spacing w:after="0" w:line="240" w:lineRule="auto"/>
        <w:rPr>
          <w:rFonts w:ascii="Times New Roman" w:hAnsi="Times New Roman" w:cs="Times New Roman"/>
          <w:sz w:val="24"/>
          <w:szCs w:val="24"/>
        </w:rPr>
      </w:pPr>
    </w:p>
    <w:p w14:paraId="1A2994A3" w14:textId="73A72423" w:rsidR="00CB040F" w:rsidRPr="00F55D54" w:rsidRDefault="00CB040F" w:rsidP="00F55D54">
      <w:pPr>
        <w:pStyle w:val="Normaallaadveeb"/>
        <w:spacing w:before="0" w:beforeAutospacing="0" w:after="0" w:afterAutospacing="0"/>
        <w:jc w:val="both"/>
      </w:pPr>
      <w:r w:rsidRPr="00F55D54">
        <w:rPr>
          <w:color w:val="202020"/>
        </w:rPr>
        <w:t xml:space="preserve">Lõikes </w:t>
      </w:r>
      <w:r w:rsidR="00874398" w:rsidRPr="00F55D54">
        <w:rPr>
          <w:color w:val="202020"/>
        </w:rPr>
        <w:t>6</w:t>
      </w:r>
      <w:r w:rsidRPr="00F55D54">
        <w:rPr>
          <w:color w:val="202020"/>
        </w:rPr>
        <w:t xml:space="preserve"> on sätestatud - </w:t>
      </w:r>
      <w:r w:rsidR="00EC1965" w:rsidRPr="00EC1965">
        <w:rPr>
          <w:i/>
          <w:iCs/>
        </w:rPr>
        <w:t>Direktor määrab isiku, kelle tööülesannete hulka kuulub õppimiskohustusega seotud infovahetuse koordineerimine valla- või linnavalitsusega.</w:t>
      </w:r>
      <w:r w:rsidR="00EC1965">
        <w:t xml:space="preserve"> </w:t>
      </w:r>
      <w:r w:rsidR="00BE648C" w:rsidRPr="00F55D54">
        <w:t>Seda nii kooli kui kohaliku omavalitsuse töö hõlbustamiseks</w:t>
      </w:r>
      <w:r w:rsidR="00A403E9" w:rsidRPr="00F55D54">
        <w:t xml:space="preserve">, kus mõlemale osapoolele oleks teada, kes on infovahetuse eest vastutav isik. </w:t>
      </w:r>
    </w:p>
    <w:p w14:paraId="3F058581" w14:textId="4837E703" w:rsidR="008E635B" w:rsidRPr="00F55D54" w:rsidRDefault="008E635B" w:rsidP="00F55D54">
      <w:pPr>
        <w:spacing w:after="0" w:line="240" w:lineRule="auto"/>
        <w:jc w:val="both"/>
        <w:rPr>
          <w:rFonts w:ascii="Times New Roman" w:eastAsia="Times New Roman" w:hAnsi="Times New Roman" w:cs="Times New Roman"/>
          <w:color w:val="202020"/>
          <w:kern w:val="0"/>
          <w:sz w:val="24"/>
          <w:szCs w:val="24"/>
          <w:lang w:eastAsia="et-EE"/>
          <w14:ligatures w14:val="none"/>
        </w:rPr>
      </w:pPr>
    </w:p>
    <w:p w14:paraId="7B163EF7" w14:textId="59A3CAAB" w:rsidR="003508C4" w:rsidRPr="00F55D54" w:rsidRDefault="00CB040F" w:rsidP="00F55D54">
      <w:pPr>
        <w:spacing w:after="0" w:line="240" w:lineRule="auto"/>
        <w:jc w:val="both"/>
        <w:rPr>
          <w:rFonts w:ascii="Times New Roman" w:hAnsi="Times New Roman" w:cs="Times New Roman"/>
          <w:i/>
          <w:iCs/>
          <w:sz w:val="24"/>
          <w:szCs w:val="24"/>
        </w:rPr>
      </w:pPr>
      <w:r w:rsidRPr="00F55D54">
        <w:rPr>
          <w:rFonts w:ascii="Times New Roman" w:hAnsi="Times New Roman" w:cs="Times New Roman"/>
          <w:sz w:val="24"/>
          <w:szCs w:val="24"/>
          <w:shd w:val="clear" w:color="auto" w:fill="FFFFFF"/>
        </w:rPr>
        <w:t xml:space="preserve">Punktis </w:t>
      </w:r>
      <w:r w:rsidR="00874398" w:rsidRPr="00F55D54">
        <w:rPr>
          <w:rFonts w:ascii="Times New Roman" w:hAnsi="Times New Roman" w:cs="Times New Roman"/>
          <w:sz w:val="24"/>
          <w:szCs w:val="24"/>
          <w:shd w:val="clear" w:color="auto" w:fill="FFFFFF"/>
        </w:rPr>
        <w:t>34</w:t>
      </w:r>
      <w:r w:rsidRPr="00F55D54">
        <w:rPr>
          <w:rFonts w:ascii="Times New Roman" w:hAnsi="Times New Roman" w:cs="Times New Roman"/>
          <w:sz w:val="24"/>
          <w:szCs w:val="24"/>
          <w:shd w:val="clear" w:color="auto" w:fill="FFFFFF"/>
        </w:rPr>
        <w:t xml:space="preserve"> on sätestatud </w:t>
      </w:r>
      <w:r w:rsidR="00874398" w:rsidRPr="00F55D54">
        <w:rPr>
          <w:rFonts w:ascii="Times New Roman" w:hAnsi="Times New Roman" w:cs="Times New Roman"/>
          <w:sz w:val="24"/>
          <w:szCs w:val="24"/>
          <w:shd w:val="clear" w:color="auto" w:fill="FFFFFF"/>
        </w:rPr>
        <w:t>õpilase</w:t>
      </w:r>
      <w:r w:rsidR="00F95264" w:rsidRPr="00F55D54">
        <w:rPr>
          <w:rFonts w:ascii="Times New Roman" w:hAnsi="Times New Roman" w:cs="Times New Roman"/>
          <w:sz w:val="24"/>
          <w:szCs w:val="24"/>
          <w:shd w:val="clear" w:color="auto" w:fill="FFFFFF"/>
        </w:rPr>
        <w:t xml:space="preserve"> õpet ja arengut</w:t>
      </w:r>
      <w:r w:rsidR="00874398" w:rsidRPr="00F55D54">
        <w:rPr>
          <w:rFonts w:ascii="Times New Roman" w:hAnsi="Times New Roman" w:cs="Times New Roman"/>
          <w:sz w:val="24"/>
          <w:szCs w:val="24"/>
          <w:shd w:val="clear" w:color="auto" w:fill="FFFFFF"/>
        </w:rPr>
        <w:t xml:space="preserve"> puudutava </w:t>
      </w:r>
      <w:r w:rsidRPr="00F55D54">
        <w:rPr>
          <w:rFonts w:ascii="Times New Roman" w:hAnsi="Times New Roman" w:cs="Times New Roman"/>
          <w:sz w:val="24"/>
          <w:szCs w:val="24"/>
          <w:shd w:val="clear" w:color="auto" w:fill="FFFFFF"/>
        </w:rPr>
        <w:t>vestluse korraldamisega seonduvad muudatused. Paragrahvi 37 lõikest 5 on jäetud välja kooli (täpsemalt klassijuhataja) kohustus iga-aastaselt kõigi õpilastega vestlusi läbi viia. Eelnõu kohaselt tehakse seda vajadusepõhiselt. Vajadust hindab klassijuhataja</w:t>
      </w:r>
      <w:r w:rsidR="000C1100" w:rsidRPr="00F55D54">
        <w:rPr>
          <w:rFonts w:ascii="Times New Roman" w:hAnsi="Times New Roman" w:cs="Times New Roman"/>
          <w:sz w:val="24"/>
          <w:szCs w:val="24"/>
          <w:shd w:val="clear" w:color="auto" w:fill="FFFFFF"/>
        </w:rPr>
        <w:t xml:space="preserve">. Arvestada tuleb, et kooli õpetajatele põhikooli- ja gümnaasiumiseaduse § 37 lõikega 1 pandud kohustus -  jälgivad õpilase arengut ja toimetulekut koolis ning vajaduse korral kohandavad õpet õpilase individuaalsete vajaduste ja võimete järgi – jääb endiselt kehtima. Seega seiravad õpetajad igapäevaselt nende õpilaste arengut, kelle õpetamisega nad tegelevad. </w:t>
      </w:r>
      <w:r w:rsidR="000C1100" w:rsidRPr="00F55D54">
        <w:rPr>
          <w:rFonts w:ascii="Times New Roman" w:hAnsi="Times New Roman" w:cs="Times New Roman"/>
          <w:sz w:val="24"/>
          <w:szCs w:val="24"/>
        </w:rPr>
        <w:t xml:space="preserve">Seega on vastav säte (paragrahvi 37 lõige 5 sõnastatud järgmiselt - </w:t>
      </w:r>
      <w:r w:rsidR="003508C4" w:rsidRPr="00F55D54">
        <w:rPr>
          <w:rFonts w:ascii="Times New Roman" w:hAnsi="Times New Roman" w:cs="Times New Roman"/>
          <w:i/>
          <w:iCs/>
          <w:sz w:val="24"/>
          <w:szCs w:val="24"/>
        </w:rPr>
        <w:t xml:space="preserve">Käesoleva seaduse § 36 lõikes 3 nimetatud asjaoludel korraldab kool õpilase </w:t>
      </w:r>
      <w:r w:rsidR="000C1100" w:rsidRPr="00F55D54">
        <w:rPr>
          <w:rFonts w:ascii="Times New Roman" w:hAnsi="Times New Roman" w:cs="Times New Roman"/>
          <w:i/>
          <w:sz w:val="24"/>
          <w:szCs w:val="24"/>
        </w:rPr>
        <w:t xml:space="preserve">arengu toetamiseks </w:t>
      </w:r>
      <w:r w:rsidR="003508C4" w:rsidRPr="00F55D54">
        <w:rPr>
          <w:rFonts w:ascii="Times New Roman" w:hAnsi="Times New Roman" w:cs="Times New Roman"/>
          <w:i/>
          <w:iCs/>
          <w:sz w:val="24"/>
          <w:szCs w:val="24"/>
        </w:rPr>
        <w:t>vestluse</w:t>
      </w:r>
      <w:r w:rsidR="000C1100" w:rsidRPr="00F55D54">
        <w:rPr>
          <w:rFonts w:ascii="Times New Roman" w:hAnsi="Times New Roman" w:cs="Times New Roman"/>
          <w:i/>
          <w:sz w:val="24"/>
          <w:szCs w:val="24"/>
        </w:rPr>
        <w:t xml:space="preserve">, mille põhjal lepitakse kokku edasises õppes ja arengu eesmärkides. </w:t>
      </w:r>
      <w:r w:rsidR="003508C4" w:rsidRPr="00F55D54">
        <w:rPr>
          <w:rFonts w:ascii="Times New Roman" w:hAnsi="Times New Roman" w:cs="Times New Roman"/>
          <w:i/>
          <w:iCs/>
          <w:sz w:val="24"/>
          <w:szCs w:val="24"/>
        </w:rPr>
        <w:t xml:space="preserve">Piiratud teovõimega õpilase puhul kaasatakse vestlusele vanem.   </w:t>
      </w:r>
    </w:p>
    <w:p w14:paraId="3BB12012" w14:textId="77777777" w:rsidR="003508C4" w:rsidRPr="00F55D54" w:rsidRDefault="003508C4" w:rsidP="00F55D54">
      <w:pPr>
        <w:spacing w:after="0" w:line="240" w:lineRule="auto"/>
        <w:jc w:val="both"/>
        <w:rPr>
          <w:rFonts w:ascii="Times New Roman" w:hAnsi="Times New Roman" w:cs="Times New Roman"/>
          <w:i/>
          <w:iCs/>
          <w:sz w:val="24"/>
          <w:szCs w:val="24"/>
        </w:rPr>
      </w:pPr>
    </w:p>
    <w:p w14:paraId="4BBE158E" w14:textId="212AD2A1" w:rsidR="00631E46" w:rsidRPr="00F55D54" w:rsidRDefault="12F5E8A3" w:rsidP="00F55D54">
      <w:pPr>
        <w:spacing w:after="0" w:line="240" w:lineRule="auto"/>
        <w:jc w:val="both"/>
        <w:rPr>
          <w:rFonts w:ascii="Times New Roman" w:hAnsi="Times New Roman" w:cs="Times New Roman"/>
          <w:i/>
          <w:sz w:val="24"/>
          <w:szCs w:val="24"/>
        </w:rPr>
      </w:pPr>
      <w:r w:rsidRPr="00F55D54">
        <w:rPr>
          <w:rFonts w:ascii="Times New Roman" w:hAnsi="Times New Roman" w:cs="Times New Roman"/>
          <w:sz w:val="24"/>
          <w:szCs w:val="24"/>
        </w:rPr>
        <w:t xml:space="preserve">Punktiga 35 tunnistatakse kehtetuks paragrahvi 37 lõiked 6 ja 7.  </w:t>
      </w:r>
    </w:p>
    <w:p w14:paraId="3D711F95" w14:textId="77777777" w:rsidR="009340B8" w:rsidRPr="00F55D54" w:rsidRDefault="009340B8" w:rsidP="00F55D54">
      <w:pPr>
        <w:spacing w:after="0" w:line="240" w:lineRule="auto"/>
        <w:jc w:val="both"/>
        <w:rPr>
          <w:rFonts w:ascii="Times New Roman" w:hAnsi="Times New Roman" w:cs="Times New Roman"/>
          <w:color w:val="202020"/>
          <w:sz w:val="24"/>
          <w:szCs w:val="24"/>
        </w:rPr>
      </w:pPr>
    </w:p>
    <w:p w14:paraId="144735A7" w14:textId="7198CA17" w:rsidR="009340B8" w:rsidRPr="00F55D54" w:rsidRDefault="009340B8" w:rsidP="00F55D54">
      <w:pPr>
        <w:spacing w:after="0" w:line="240" w:lineRule="auto"/>
        <w:jc w:val="both"/>
        <w:rPr>
          <w:rFonts w:ascii="Times New Roman" w:hAnsi="Times New Roman" w:cs="Times New Roman"/>
          <w:color w:val="202020"/>
          <w:sz w:val="24"/>
          <w:szCs w:val="24"/>
        </w:rPr>
      </w:pPr>
      <w:r w:rsidRPr="00F55D54">
        <w:rPr>
          <w:rFonts w:ascii="Times New Roman" w:hAnsi="Times New Roman" w:cs="Times New Roman"/>
          <w:color w:val="202020"/>
          <w:sz w:val="24"/>
          <w:szCs w:val="24"/>
        </w:rPr>
        <w:t xml:space="preserve">Punktiga </w:t>
      </w:r>
      <w:r w:rsidR="12F5E8A3" w:rsidRPr="00F55D54">
        <w:rPr>
          <w:rFonts w:ascii="Times New Roman" w:hAnsi="Times New Roman" w:cs="Times New Roman"/>
          <w:color w:val="202020"/>
          <w:sz w:val="24"/>
          <w:szCs w:val="24"/>
        </w:rPr>
        <w:t>36</w:t>
      </w:r>
      <w:r w:rsidRPr="00F55D54">
        <w:rPr>
          <w:rFonts w:ascii="Times New Roman" w:hAnsi="Times New Roman" w:cs="Times New Roman"/>
          <w:color w:val="202020"/>
          <w:sz w:val="24"/>
          <w:szCs w:val="24"/>
        </w:rPr>
        <w:t xml:space="preserve"> </w:t>
      </w:r>
      <w:r w:rsidR="0014218C" w:rsidRPr="00F55D54">
        <w:rPr>
          <w:rFonts w:ascii="Times New Roman" w:hAnsi="Times New Roman" w:cs="Times New Roman"/>
          <w:color w:val="202020"/>
          <w:sz w:val="24"/>
          <w:szCs w:val="24"/>
        </w:rPr>
        <w:t xml:space="preserve">asendatakse paragrahvi 39 lõike 8 punktis 2 sõna „koolikohustuse“ sõnaga „õppimiskohustuse“. </w:t>
      </w:r>
    </w:p>
    <w:p w14:paraId="1015D193" w14:textId="77777777" w:rsidR="0014218C" w:rsidRPr="00F55D54" w:rsidRDefault="0014218C" w:rsidP="00F55D54">
      <w:pPr>
        <w:spacing w:after="0" w:line="240" w:lineRule="auto"/>
        <w:jc w:val="both"/>
        <w:rPr>
          <w:rFonts w:ascii="Times New Roman" w:hAnsi="Times New Roman" w:cs="Times New Roman"/>
          <w:color w:val="202020"/>
          <w:sz w:val="24"/>
          <w:szCs w:val="24"/>
        </w:rPr>
      </w:pPr>
    </w:p>
    <w:p w14:paraId="4C7F75C2" w14:textId="2EA58160" w:rsidR="0014218C" w:rsidRPr="00F55D54" w:rsidRDefault="0014218C" w:rsidP="00F55D54">
      <w:pPr>
        <w:spacing w:after="0" w:line="240" w:lineRule="auto"/>
        <w:jc w:val="both"/>
        <w:rPr>
          <w:rFonts w:ascii="Times New Roman" w:hAnsi="Times New Roman" w:cs="Times New Roman"/>
          <w:color w:val="202020"/>
          <w:sz w:val="24"/>
          <w:szCs w:val="24"/>
        </w:rPr>
      </w:pPr>
      <w:r w:rsidRPr="00F55D54">
        <w:rPr>
          <w:rFonts w:ascii="Times New Roman" w:hAnsi="Times New Roman" w:cs="Times New Roman"/>
          <w:color w:val="202020"/>
          <w:sz w:val="24"/>
          <w:szCs w:val="24"/>
        </w:rPr>
        <w:t>Punktiga 37 jäetakse paragrahvi 46 lõikest 5 välja tekst „</w:t>
      </w:r>
      <w:r w:rsidRPr="00F55D54">
        <w:rPr>
          <w:rFonts w:ascii="Times New Roman" w:eastAsia="Times New Roman" w:hAnsi="Times New Roman" w:cs="Times New Roman"/>
          <w:color w:val="202020"/>
          <w:kern w:val="0"/>
          <w:sz w:val="24"/>
          <w:szCs w:val="24"/>
          <w:lang w:eastAsia="et-EE"/>
          <w14:ligatures w14:val="none"/>
        </w:rPr>
        <w:t xml:space="preserve">takistusi koolikohustuse täitmisel või“. Nimetatud lõikes on sätestatud, et </w:t>
      </w:r>
      <w:r w:rsidRPr="00F55D54">
        <w:rPr>
          <w:rFonts w:ascii="Times New Roman" w:hAnsi="Times New Roman" w:cs="Times New Roman"/>
          <w:color w:val="202020"/>
          <w:sz w:val="24"/>
          <w:szCs w:val="24"/>
          <w:shd w:val="clear" w:color="auto" w:fill="FFFFFF"/>
        </w:rPr>
        <w:t xml:space="preserve">õpilasele, kellel tekib takistusi koolikohustuse täitmisel või mahajäämus õpitulemuste saavutamisel, annab kool üldist tuge, mis kujutab endast õpetaja pakutavat individuaalset lisajuhendamist, tugispetsialistide teenuse kättesaadavust ning vajaduse korral õpiabitundide korraldamist individuaalselt või rühmas. </w:t>
      </w:r>
      <w:r w:rsidR="00C36910" w:rsidRPr="00F55D54">
        <w:rPr>
          <w:rFonts w:ascii="Times New Roman" w:hAnsi="Times New Roman" w:cs="Times New Roman"/>
          <w:color w:val="202020"/>
          <w:sz w:val="24"/>
          <w:szCs w:val="24"/>
          <w:shd w:val="clear" w:color="auto" w:fill="FFFFFF"/>
        </w:rPr>
        <w:t xml:space="preserve">Seda eeskätt põhjusel, et õppimiskohustuse täitmise takistuste puhul tuleks kõigepealt juhinduda paragrahvist 36. </w:t>
      </w:r>
    </w:p>
    <w:p w14:paraId="390D9BBF" w14:textId="77777777" w:rsidR="00E56601" w:rsidRPr="00F55D54" w:rsidRDefault="00E56601" w:rsidP="00F55D54">
      <w:pPr>
        <w:spacing w:after="0" w:line="240" w:lineRule="auto"/>
        <w:jc w:val="both"/>
        <w:rPr>
          <w:rFonts w:ascii="Times New Roman" w:hAnsi="Times New Roman" w:cs="Times New Roman"/>
          <w:color w:val="202020"/>
          <w:sz w:val="24"/>
          <w:szCs w:val="24"/>
          <w:shd w:val="clear" w:color="auto" w:fill="FFFFFF"/>
        </w:rPr>
      </w:pPr>
    </w:p>
    <w:p w14:paraId="1B48E11E" w14:textId="6F8F746D" w:rsidR="00E56601" w:rsidRPr="00F55D54" w:rsidRDefault="00E56601" w:rsidP="00F55D54">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shd w:val="clear" w:color="auto" w:fill="FFFFFF"/>
        </w:rPr>
        <w:t xml:space="preserve">Punktiga 38 asendatakse paragrahvi 48 lõikes 1 sõna „koolikohustuslikule“ sõnaga „õppimiskohustuslikule“. </w:t>
      </w:r>
    </w:p>
    <w:p w14:paraId="5ACA5A1B" w14:textId="77777777" w:rsidR="00E56601" w:rsidRPr="00F55D54" w:rsidRDefault="00E56601" w:rsidP="00F55D54">
      <w:pPr>
        <w:spacing w:after="0" w:line="240" w:lineRule="auto"/>
        <w:jc w:val="both"/>
        <w:rPr>
          <w:rFonts w:ascii="Times New Roman" w:hAnsi="Times New Roman" w:cs="Times New Roman"/>
          <w:color w:val="4472C4" w:themeColor="accent1"/>
          <w:sz w:val="24"/>
          <w:szCs w:val="24"/>
          <w:shd w:val="clear" w:color="auto" w:fill="FFFFFF"/>
        </w:rPr>
      </w:pPr>
    </w:p>
    <w:p w14:paraId="01AFC564" w14:textId="5B0797B8" w:rsidR="00C70A3B" w:rsidRPr="00F55D54" w:rsidRDefault="00E56601" w:rsidP="00F55D54">
      <w:pPr>
        <w:shd w:val="clear" w:color="auto" w:fill="FFFFFF" w:themeFill="background1"/>
        <w:spacing w:after="0" w:line="240" w:lineRule="auto"/>
        <w:jc w:val="both"/>
        <w:rPr>
          <w:rFonts w:ascii="Times New Roman" w:hAnsi="Times New Roman" w:cs="Times New Roman"/>
          <w:sz w:val="24"/>
          <w:szCs w:val="24"/>
          <w:lang w:eastAsia="et-EE"/>
        </w:rPr>
      </w:pPr>
      <w:r w:rsidRPr="00F55D54">
        <w:rPr>
          <w:rFonts w:ascii="Times New Roman" w:hAnsi="Times New Roman" w:cs="Times New Roman"/>
          <w:sz w:val="24"/>
          <w:szCs w:val="24"/>
          <w:shd w:val="clear" w:color="auto" w:fill="FFFFFF"/>
        </w:rPr>
        <w:t xml:space="preserve">Punktiga 39 muudetakse paragrahvi 50 teksti ja sõnastatakse see tervikuna uuesti. Lõikes 1 on sätestatud - </w:t>
      </w:r>
      <w:r w:rsidR="00C70A3B" w:rsidRPr="00F55D54">
        <w:rPr>
          <w:rFonts w:ascii="Times New Roman" w:hAnsi="Times New Roman" w:cs="Times New Roman"/>
          <w:i/>
          <w:iCs/>
          <w:sz w:val="24"/>
          <w:szCs w:val="24"/>
          <w:lang w:eastAsia="et-EE"/>
          <w14:ligatures w14:val="none"/>
        </w:rPr>
        <w:t xml:space="preserve">Lisaõpet võimaldatakse </w:t>
      </w:r>
      <w:bookmarkStart w:id="40" w:name="_Hlk157875229"/>
      <w:r w:rsidR="00C70A3B" w:rsidRPr="00F55D54">
        <w:rPr>
          <w:rFonts w:ascii="Times New Roman" w:hAnsi="Times New Roman" w:cs="Times New Roman"/>
          <w:i/>
          <w:iCs/>
          <w:sz w:val="24"/>
          <w:szCs w:val="24"/>
          <w:lang w:eastAsia="et-EE"/>
          <w14:ligatures w14:val="none"/>
        </w:rPr>
        <w:t xml:space="preserve">põhikooli lihtsustatud riikliku õppekava lihtsustatud või toimetulekuõppe alusel </w:t>
      </w:r>
      <w:bookmarkEnd w:id="40"/>
      <w:r w:rsidR="00C70A3B" w:rsidRPr="00F55D54">
        <w:rPr>
          <w:rFonts w:ascii="Times New Roman" w:hAnsi="Times New Roman" w:cs="Times New Roman"/>
          <w:i/>
          <w:iCs/>
          <w:sz w:val="24"/>
          <w:szCs w:val="24"/>
          <w:lang w:eastAsia="et-EE"/>
          <w14:ligatures w14:val="none"/>
        </w:rPr>
        <w:t xml:space="preserve">põhikooli lõpetanule ning põhikooli riikliku õppekava alusel põhikooli </w:t>
      </w:r>
      <w:r w:rsidR="00C70A3B" w:rsidRPr="00F55D54">
        <w:rPr>
          <w:rFonts w:ascii="Times New Roman" w:hAnsi="Times New Roman" w:cs="Times New Roman"/>
          <w:i/>
          <w:iCs/>
          <w:sz w:val="24"/>
          <w:szCs w:val="24"/>
          <w:lang w:eastAsia="et-EE"/>
          <w14:ligatures w14:val="none"/>
        </w:rPr>
        <w:lastRenderedPageBreak/>
        <w:t>lõpetanule, kes tulenevalt hariduslikust erivajadusest vajab täiendavat ettevalmistust ja tuge õppe sujuvaks jätkamiseks ja sotsiaalse toimetulekuvõime tõstmiseks.</w:t>
      </w:r>
      <w:r w:rsidR="00C70A3B" w:rsidRPr="00F55D54">
        <w:rPr>
          <w:rFonts w:ascii="Times New Roman" w:hAnsi="Times New Roman" w:cs="Times New Roman"/>
          <w:sz w:val="24"/>
          <w:szCs w:val="24"/>
          <w:lang w:eastAsia="et-EE"/>
          <w14:ligatures w14:val="none"/>
        </w:rPr>
        <w:t xml:space="preserve"> Tekstist on välja jäetud sõnastus „kooli pidaja otsusel võib põhikoolis pakkuda lisaõpet“. See on asendatud sõnastusega „lisaõpet võimaldatakse“. Muudatuse eesmärgiks on rõhuasetus, mille tulemusel lisaõppes jätkamine põhihariduse omandamise järgselt ei ole erand, vaid loomulik jätk ja osa üldharidussüsteemis (ja oma kooli juures) õpingute jätkamiseks neile õpilastele, kes seda oma hariduslikest erivajadustest tingitult vajavad. Lause osa „lihtsustatud õppe ja toimetulekuõppe alusel“ asemel on korrektse sõnastamise eesmärgil sõnastatud „põhikooli lihtsustatud riikliku õppekava lihtsustatud või toimetulekuõppe alusel“</w:t>
      </w:r>
      <w:r w:rsidR="00CA62C1" w:rsidRPr="00F55D54">
        <w:rPr>
          <w:rFonts w:ascii="Times New Roman" w:hAnsi="Times New Roman" w:cs="Times New Roman"/>
          <w:sz w:val="24"/>
          <w:szCs w:val="24"/>
          <w:lang w:eastAsia="et-EE"/>
          <w14:ligatures w14:val="none"/>
        </w:rPr>
        <w:t>. Sõnastusest on välja jäetud hooldusõpe, kuna hooldusõppe tasemel õppijate nominaalset õppeaega põhihariduses pikendatakse 12 aastani.</w:t>
      </w:r>
    </w:p>
    <w:p w14:paraId="44A41D7E" w14:textId="77777777" w:rsidR="00CA62C1" w:rsidRPr="00F55D54" w:rsidRDefault="00CA62C1" w:rsidP="00F55D54">
      <w:pPr>
        <w:shd w:val="clear" w:color="auto" w:fill="FFFFFF" w:themeFill="background1"/>
        <w:spacing w:after="0" w:line="240" w:lineRule="auto"/>
        <w:rPr>
          <w:rFonts w:ascii="Times New Roman" w:hAnsi="Times New Roman" w:cs="Times New Roman"/>
          <w:color w:val="4471C4"/>
          <w:sz w:val="24"/>
          <w:szCs w:val="24"/>
          <w:lang w:eastAsia="et-EE"/>
        </w:rPr>
      </w:pPr>
    </w:p>
    <w:p w14:paraId="5D7A43A7" w14:textId="75863DCF" w:rsidR="00CA62C1" w:rsidRPr="00F55D54" w:rsidRDefault="00CA62C1" w:rsidP="00F55D54">
      <w:pPr>
        <w:shd w:val="clear" w:color="auto" w:fill="FFFFFF" w:themeFill="background1"/>
        <w:spacing w:after="0" w:line="240" w:lineRule="auto"/>
        <w:jc w:val="both"/>
        <w:rPr>
          <w:rFonts w:ascii="Times New Roman" w:hAnsi="Times New Roman" w:cs="Times New Roman"/>
          <w:color w:val="4471C4"/>
          <w:sz w:val="24"/>
          <w:szCs w:val="24"/>
          <w:lang w:eastAsia="et-EE"/>
        </w:rPr>
      </w:pPr>
      <w:r w:rsidRPr="00F55D54">
        <w:rPr>
          <w:rFonts w:ascii="Times New Roman" w:hAnsi="Times New Roman" w:cs="Times New Roman"/>
          <w:sz w:val="24"/>
          <w:szCs w:val="24"/>
          <w:lang w:eastAsia="et-EE"/>
          <w14:ligatures w14:val="none"/>
        </w:rPr>
        <w:t xml:space="preserve">2022. aastal Haridus- ja Teadusministeeriumi poolt läbiviidud uuringu „Hariduslike erivajadusega õpilaste üleminekute toetamine sujuvaks liikumiseks haridustasemete ja -liikide vahel ning tööturule“ (edaspidi </w:t>
      </w:r>
      <w:r w:rsidRPr="00F55D54">
        <w:rPr>
          <w:rFonts w:ascii="Times New Roman" w:hAnsi="Times New Roman" w:cs="Times New Roman"/>
          <w:i/>
          <w:iCs/>
          <w:sz w:val="24"/>
          <w:szCs w:val="24"/>
          <w:lang w:eastAsia="et-EE"/>
          <w14:ligatures w14:val="none"/>
        </w:rPr>
        <w:t>uuringu</w:t>
      </w:r>
      <w:r w:rsidRPr="00F55D54">
        <w:rPr>
          <w:rFonts w:ascii="Times New Roman" w:hAnsi="Times New Roman" w:cs="Times New Roman"/>
          <w:sz w:val="24"/>
          <w:szCs w:val="24"/>
          <w:lang w:eastAsia="et-EE"/>
          <w14:ligatures w14:val="none"/>
        </w:rPr>
        <w:t xml:space="preserve">) kohaselt ei ole hooldusõppe õpilastel reeglina väljavaateid õpingute jätkamiseks ega ka tööturule siirdumiseks ning üldjuhul liiguvad õpilased peale põhihariduse omandamist otse sotsiaalteenustele. Hooldusõppe õpilaste puhul jätkatakse pikendatud, 12. aastases nominaalses õppes seni õpitud oskuste lihvimisega või säilitamisega. </w:t>
      </w:r>
      <w:r w:rsidR="00297730" w:rsidRPr="00F55D54">
        <w:rPr>
          <w:rFonts w:ascii="Times New Roman" w:hAnsi="Times New Roman" w:cs="Times New Roman"/>
          <w:sz w:val="24"/>
          <w:szCs w:val="24"/>
          <w:lang w:eastAsia="et-EE"/>
          <w14:ligatures w14:val="none"/>
        </w:rPr>
        <w:t>Põhikooli- ja gümnaasiumiseaduse § 15 lõige 5 sätestab võimaluse õpilastele, kel</w:t>
      </w:r>
      <w:r w:rsidR="009B1EE5" w:rsidRPr="00F55D54">
        <w:rPr>
          <w:rFonts w:ascii="Times New Roman" w:hAnsi="Times New Roman" w:cs="Times New Roman"/>
          <w:sz w:val="24"/>
          <w:szCs w:val="24"/>
          <w:lang w:eastAsia="et-EE"/>
          <w14:ligatures w14:val="none"/>
        </w:rPr>
        <w:t xml:space="preserve">lel </w:t>
      </w:r>
      <w:r w:rsidR="00297730" w:rsidRPr="00F55D54">
        <w:rPr>
          <w:rFonts w:ascii="Times New Roman" w:hAnsi="Times New Roman" w:cs="Times New Roman"/>
          <w:sz w:val="24"/>
          <w:szCs w:val="24"/>
          <w:lang w:eastAsia="et-EE"/>
          <w14:ligatures w14:val="none"/>
        </w:rPr>
        <w:t xml:space="preserve">on hariduslikud erivajadused, riiklikes õppekavades sätestatud tingimustel kehtestada erinev nominaalne õppeaeg ja õppekoormus võrreldes põhikooli- ja gümnaasiumiseaduses sätestatuga. </w:t>
      </w:r>
      <w:r w:rsidR="00DA747E" w:rsidRPr="00F55D54">
        <w:rPr>
          <w:rFonts w:ascii="Times New Roman" w:hAnsi="Times New Roman" w:cs="Times New Roman"/>
          <w:sz w:val="24"/>
          <w:szCs w:val="24"/>
          <w:lang w:eastAsia="et-EE"/>
          <w14:ligatures w14:val="none"/>
        </w:rPr>
        <w:t xml:space="preserve">Muudatus on kooskõlas ka uuringu soovitustega luua hooldusõppe õpilastele kolmeaastane õppe pikendamise võimalus. See tähendab, et kahe lisa-aasta ja lisaõppe kombinatsiooni asemel pikendatakse nominaalset õppeaega kolme aasta võrra. </w:t>
      </w:r>
    </w:p>
    <w:p w14:paraId="51D8A20F" w14:textId="77777777" w:rsidR="006A24BA" w:rsidRPr="00F55D54" w:rsidRDefault="006A24BA" w:rsidP="00F55D54">
      <w:pPr>
        <w:shd w:val="clear" w:color="auto" w:fill="FFFFFF" w:themeFill="background1"/>
        <w:spacing w:after="0" w:line="240" w:lineRule="auto"/>
        <w:rPr>
          <w:rFonts w:ascii="Times New Roman" w:hAnsi="Times New Roman" w:cs="Times New Roman"/>
          <w:color w:val="4471C4"/>
          <w:sz w:val="24"/>
          <w:szCs w:val="24"/>
          <w:lang w:eastAsia="et-EE"/>
        </w:rPr>
      </w:pPr>
    </w:p>
    <w:p w14:paraId="3DF56FD0" w14:textId="323AF54A" w:rsidR="006A24BA" w:rsidRPr="00F55D54" w:rsidRDefault="006A24BA" w:rsidP="00F55D54">
      <w:pPr>
        <w:shd w:val="clear" w:color="auto" w:fill="FFFFFF" w:themeFill="background1"/>
        <w:spacing w:after="0" w:line="240" w:lineRule="auto"/>
        <w:jc w:val="both"/>
        <w:rPr>
          <w:rFonts w:ascii="Times New Roman" w:hAnsi="Times New Roman" w:cs="Times New Roman"/>
          <w:sz w:val="24"/>
          <w:szCs w:val="24"/>
          <w:lang w:eastAsia="et-EE"/>
        </w:rPr>
      </w:pPr>
      <w:r w:rsidRPr="00F55D54">
        <w:rPr>
          <w:rFonts w:ascii="Times New Roman" w:hAnsi="Times New Roman" w:cs="Times New Roman"/>
          <w:sz w:val="24"/>
          <w:szCs w:val="24"/>
          <w:lang w:eastAsia="et-EE"/>
          <w14:ligatures w14:val="none"/>
        </w:rPr>
        <w:t xml:space="preserve">Sõnastusest on välja jäetud „või tööturule minekuks“. Lisaõppe eesmärk on sujuva ülemineku toetamine liikumiseks järgmisele haridustasemele (tasemeõpe või ettevalmistav õpe) ja mitte eelkõige otse tööturule sisenemise toetamine. Lisatud on sõnastus „sotsiaalse toimetulekuvõime toetamiseks“. Uuringu kohaselt ei ole lisaõpe pelgalt haridustee jätkamise tugi, vaid täidab ka sotsiaalse küpsemise eesmärki. Sestap laiendatakse lisaõppe eesmärki, täiendades põhikooli- ja gümnaasiumiseaduse § 50 lõikes 1 sätestatud asjaolusid, mis juhtudel on lisaõpe põhjendatud, lisades ettevalmistuse ja toe sotsiaalse toimetulekuvõime suurendamiseks. </w:t>
      </w:r>
    </w:p>
    <w:p w14:paraId="79BAB16F" w14:textId="77777777" w:rsidR="004D58F1" w:rsidRPr="00F55D54" w:rsidRDefault="004D58F1" w:rsidP="00F55D54">
      <w:pPr>
        <w:shd w:val="clear" w:color="auto" w:fill="FFFFFF" w:themeFill="background1"/>
        <w:spacing w:after="0" w:line="240" w:lineRule="auto"/>
        <w:jc w:val="both"/>
        <w:rPr>
          <w:rFonts w:ascii="Times New Roman" w:hAnsi="Times New Roman" w:cs="Times New Roman"/>
          <w:color w:val="4471C4"/>
          <w:sz w:val="24"/>
          <w:szCs w:val="24"/>
          <w:lang w:eastAsia="et-EE"/>
        </w:rPr>
      </w:pPr>
    </w:p>
    <w:p w14:paraId="717F593B" w14:textId="77777777" w:rsidR="00BF224E" w:rsidRDefault="004D58F1" w:rsidP="00F55D54">
      <w:pPr>
        <w:shd w:val="clear" w:color="auto" w:fill="FFFFFF" w:themeFill="background1"/>
        <w:spacing w:after="0" w:line="240" w:lineRule="auto"/>
        <w:jc w:val="both"/>
        <w:rPr>
          <w:rFonts w:ascii="Times New Roman" w:hAnsi="Times New Roman" w:cs="Times New Roman"/>
          <w:sz w:val="24"/>
          <w:szCs w:val="24"/>
          <w:lang w:eastAsia="et-EE"/>
          <w14:ligatures w14:val="none"/>
        </w:rPr>
      </w:pPr>
      <w:r w:rsidRPr="00F55D54">
        <w:rPr>
          <w:rFonts w:ascii="Times New Roman" w:hAnsi="Times New Roman" w:cs="Times New Roman"/>
          <w:sz w:val="24"/>
          <w:szCs w:val="24"/>
          <w:lang w:eastAsia="et-EE"/>
          <w14:ligatures w14:val="none"/>
        </w:rPr>
        <w:t xml:space="preserve">Lõige 2 on sõnastatud järgmiselt - </w:t>
      </w:r>
      <w:r w:rsidRPr="00F55D54">
        <w:rPr>
          <w:rFonts w:ascii="Times New Roman" w:hAnsi="Times New Roman" w:cs="Times New Roman"/>
          <w:i/>
          <w:iCs/>
          <w:sz w:val="24"/>
          <w:szCs w:val="24"/>
          <w:lang w:eastAsia="et-EE"/>
          <w14:ligatures w14:val="none"/>
        </w:rPr>
        <w:t>Lisaõppesse võetakse õpilasi, kes on saanud põhikooli lõputunnistuse samal aastal ja kes ei ole valmis õppekeskkonna muutuseks. Lisaõppes osalevatele õpilastele kohaldatakse õigusaktides statsionaarses õppes põhiharidust omandavate õpilaste kohta sätestatut käesolevast paragrahvist tulenevate erisustega.</w:t>
      </w:r>
      <w:r w:rsidRPr="00F55D54">
        <w:rPr>
          <w:rFonts w:ascii="Times New Roman" w:hAnsi="Times New Roman" w:cs="Times New Roman"/>
          <w:sz w:val="24"/>
          <w:szCs w:val="24"/>
          <w:lang w:eastAsia="et-EE"/>
          <w14:ligatures w14:val="none"/>
        </w:rPr>
        <w:t xml:space="preserve"> Varem seaduses olnud tekst „kes ei ole valmis õpinguid jätkama või tööturule suunduma või kes ei pääsenud soovitud õppeasutusse“ on asendatud tekstiga „kes ei ole valmis õppekeskkonna muutuseks“. Muudatuse eesmärgiks on rõhutada hariduslike erivajadustega õpilase madalat sotsiaalse (toimetuleku)võimekust siirduda kohe peale põhihariduse omandamist järgmisesse (uude) haridusasutusse. </w:t>
      </w:r>
      <w:r w:rsidR="00BF224E" w:rsidRPr="00F55D54">
        <w:rPr>
          <w:rFonts w:ascii="Times New Roman" w:hAnsi="Times New Roman" w:cs="Times New Roman"/>
          <w:sz w:val="24"/>
          <w:szCs w:val="24"/>
          <w:lang w:eastAsia="et-EE"/>
          <w14:ligatures w14:val="none"/>
        </w:rPr>
        <w:t xml:space="preserve">Hariduslike erivajadustega õpilaste sihtrühmas on õpilasi, kes peavad saama võimaluse sotsiaalse küpsuse saavutamiseks tuttavas keskkonnas. Seega on hariduslike erivajadustega õpilastel õigus jätkata lisaõpet oma kooli juures. Ka uuringu soovituste kohaselt peaks olema õpilastel võimalus vajadusel lisaõpet läbida kodu lähedal, st võimalikult tuttavas keskkonnas. Seega peab kohalik omavalitsus koostöös koolidega tagama lisaõppe võimaluse oma piirkonna lisaõpet vajavatele õpilastele. </w:t>
      </w:r>
    </w:p>
    <w:p w14:paraId="72DBB770" w14:textId="77777777" w:rsidR="008E5A0F" w:rsidRPr="00F55D54" w:rsidRDefault="008E5A0F" w:rsidP="00F55D54">
      <w:pPr>
        <w:shd w:val="clear" w:color="auto" w:fill="FFFFFF" w:themeFill="background1"/>
        <w:spacing w:after="0" w:line="240" w:lineRule="auto"/>
        <w:jc w:val="both"/>
        <w:rPr>
          <w:rFonts w:ascii="Times New Roman" w:hAnsi="Times New Roman" w:cs="Times New Roman"/>
          <w:color w:val="4471C4"/>
          <w:sz w:val="24"/>
          <w:szCs w:val="24"/>
          <w:lang w:eastAsia="et-EE"/>
        </w:rPr>
      </w:pPr>
    </w:p>
    <w:p w14:paraId="23CDFC60" w14:textId="3D8F120A" w:rsidR="004653C6" w:rsidRPr="00F55D54" w:rsidRDefault="004D58F1" w:rsidP="00F55D54">
      <w:pPr>
        <w:shd w:val="clear" w:color="auto" w:fill="FFFFFF" w:themeFill="background1"/>
        <w:spacing w:after="0" w:line="240" w:lineRule="auto"/>
        <w:jc w:val="both"/>
        <w:rPr>
          <w:rFonts w:ascii="Times New Roman" w:hAnsi="Times New Roman" w:cs="Times New Roman"/>
          <w:sz w:val="24"/>
          <w:szCs w:val="24"/>
          <w:lang w:eastAsia="et-EE"/>
        </w:rPr>
      </w:pPr>
      <w:r w:rsidRPr="00F55D54">
        <w:rPr>
          <w:rFonts w:ascii="Times New Roman" w:hAnsi="Times New Roman" w:cs="Times New Roman"/>
          <w:sz w:val="24"/>
          <w:szCs w:val="24"/>
          <w:lang w:eastAsia="et-EE"/>
          <w14:ligatures w14:val="none"/>
        </w:rPr>
        <w:t>Kuivõrd lisaõppe eesmärk on õpilase üldhariduslike ja sotsiaalsete toimetulekuoskuste tõstmine tasemele, kus peale lisaõppe läbimist on õpilane valmis jätkama õpinguid</w:t>
      </w:r>
      <w:r w:rsidR="008D6BA9" w:rsidRPr="00F55D54">
        <w:rPr>
          <w:rFonts w:ascii="Times New Roman" w:hAnsi="Times New Roman" w:cs="Times New Roman"/>
          <w:sz w:val="24"/>
          <w:szCs w:val="24"/>
          <w:lang w:eastAsia="et-EE"/>
          <w14:ligatures w14:val="none"/>
        </w:rPr>
        <w:t xml:space="preserve"> näiteks kutseõppes</w:t>
      </w:r>
      <w:r w:rsidRPr="00F55D54">
        <w:rPr>
          <w:rFonts w:ascii="Times New Roman" w:hAnsi="Times New Roman" w:cs="Times New Roman"/>
          <w:sz w:val="24"/>
          <w:szCs w:val="24"/>
          <w:lang w:eastAsia="et-EE"/>
          <w14:ligatures w14:val="none"/>
        </w:rPr>
        <w:t xml:space="preserve">, </w:t>
      </w:r>
      <w:r w:rsidRPr="00F55D54">
        <w:rPr>
          <w:rFonts w:ascii="Times New Roman" w:hAnsi="Times New Roman" w:cs="Times New Roman"/>
          <w:sz w:val="24"/>
          <w:szCs w:val="24"/>
          <w:lang w:eastAsia="et-EE"/>
          <w14:ligatures w14:val="none"/>
        </w:rPr>
        <w:lastRenderedPageBreak/>
        <w:t xml:space="preserve">ei ole tööturu komponendi rõhutamine seaduse selles paragrahvis asjakohane. Ka ei ole vajadust hariduslike erivajadustega õpilase </w:t>
      </w:r>
      <w:r w:rsidR="004653C6" w:rsidRPr="00F55D54">
        <w:rPr>
          <w:rFonts w:ascii="Times New Roman" w:hAnsi="Times New Roman" w:cs="Times New Roman"/>
          <w:sz w:val="24"/>
          <w:szCs w:val="24"/>
          <w:lang w:eastAsia="et-EE"/>
          <w14:ligatures w14:val="none"/>
        </w:rPr>
        <w:t xml:space="preserve">puhul seaduse tasandil rõhutada planeeritud õpingute jätkamise ebaõnnestumist. </w:t>
      </w:r>
    </w:p>
    <w:p w14:paraId="0F34651A" w14:textId="77777777" w:rsidR="004653C6" w:rsidRPr="00F55D54" w:rsidRDefault="004653C6" w:rsidP="00F55D54">
      <w:pPr>
        <w:shd w:val="clear" w:color="auto" w:fill="FFFFFF" w:themeFill="background1"/>
        <w:spacing w:after="0" w:line="240" w:lineRule="auto"/>
        <w:jc w:val="both"/>
        <w:rPr>
          <w:rFonts w:ascii="Times New Roman" w:hAnsi="Times New Roman" w:cs="Times New Roman"/>
          <w:sz w:val="24"/>
          <w:szCs w:val="24"/>
          <w:lang w:eastAsia="et-EE"/>
        </w:rPr>
      </w:pPr>
    </w:p>
    <w:p w14:paraId="4E674B80" w14:textId="60FE1157" w:rsidR="004D58F1" w:rsidRPr="00F55D54" w:rsidRDefault="00E65E1A" w:rsidP="00F55D54">
      <w:pPr>
        <w:shd w:val="clear" w:color="auto" w:fill="FFFFFF" w:themeFill="background1"/>
        <w:spacing w:after="0" w:line="240" w:lineRule="auto"/>
        <w:jc w:val="both"/>
        <w:rPr>
          <w:rFonts w:ascii="Times New Roman" w:hAnsi="Times New Roman" w:cs="Times New Roman"/>
          <w:sz w:val="24"/>
          <w:szCs w:val="24"/>
          <w:lang w:eastAsia="et-EE"/>
        </w:rPr>
      </w:pPr>
      <w:r w:rsidRPr="00F55D54">
        <w:rPr>
          <w:rFonts w:ascii="Times New Roman" w:hAnsi="Times New Roman" w:cs="Times New Roman"/>
          <w:sz w:val="24"/>
          <w:szCs w:val="24"/>
          <w:lang w:eastAsia="et-EE"/>
          <w14:ligatures w14:val="none"/>
        </w:rPr>
        <w:t xml:space="preserve">Lõikes 3 on sätestatud - </w:t>
      </w:r>
      <w:r w:rsidR="004D58F1" w:rsidRPr="00F55D54">
        <w:rPr>
          <w:rFonts w:ascii="Times New Roman" w:hAnsi="Times New Roman" w:cs="Times New Roman"/>
          <w:sz w:val="24"/>
          <w:szCs w:val="24"/>
          <w:lang w:eastAsia="et-EE"/>
          <w14:ligatures w14:val="none"/>
        </w:rPr>
        <w:t xml:space="preserve"> </w:t>
      </w:r>
      <w:r w:rsidR="00EC1965" w:rsidRPr="00EC1965">
        <w:rPr>
          <w:rFonts w:ascii="Times New Roman" w:hAnsi="Times New Roman" w:cs="Times New Roman"/>
          <w:i/>
          <w:iCs/>
          <w:color w:val="000000"/>
          <w:sz w:val="24"/>
          <w:szCs w:val="24"/>
          <w:lang w:eastAsia="et-EE"/>
          <w14:ligatures w14:val="none"/>
        </w:rPr>
        <w:t>Põhikoolis toimuv lisaõpe kestab ühe õppeaasta. Lisaõppes osalevale õpilasele võimaldatakse juhendatud õpet 1120 õppetunni ulatuses. Juhendatud õpe koosneb täiendavast üldhariduslikust õppest, karjääriõppest, -infost ja -nõustamisest</w:t>
      </w:r>
      <w:r w:rsidR="00EC1965" w:rsidRPr="00EC1965">
        <w:rPr>
          <w:rFonts w:ascii="Times New Roman" w:hAnsi="Times New Roman" w:cs="Times New Roman"/>
          <w:i/>
          <w:iCs/>
          <w:color w:val="FF0000"/>
          <w:sz w:val="24"/>
          <w:szCs w:val="24"/>
          <w:lang w:eastAsia="et-EE"/>
          <w14:ligatures w14:val="none"/>
        </w:rPr>
        <w:t xml:space="preserve"> </w:t>
      </w:r>
      <w:r w:rsidR="00EC1965" w:rsidRPr="00EC1965">
        <w:rPr>
          <w:rFonts w:ascii="Times New Roman" w:hAnsi="Times New Roman" w:cs="Times New Roman"/>
          <w:i/>
          <w:iCs/>
          <w:color w:val="000000"/>
          <w:sz w:val="24"/>
          <w:szCs w:val="24"/>
          <w:lang w:eastAsia="et-EE"/>
          <w14:ligatures w14:val="none"/>
        </w:rPr>
        <w:t xml:space="preserve">ning sotsiaalsete ja enesekohaste oskuste arendamisest. Lisaõppe läbinuna saab õpilane jätkata tasemeõppes või ettevalmistavas õppes. </w:t>
      </w:r>
      <w:r w:rsidRPr="00F55D54">
        <w:rPr>
          <w:rFonts w:ascii="Times New Roman" w:hAnsi="Times New Roman" w:cs="Times New Roman"/>
          <w:sz w:val="24"/>
          <w:szCs w:val="24"/>
          <w:lang w:eastAsia="et-EE"/>
          <w14:ligatures w14:val="none"/>
        </w:rPr>
        <w:t xml:space="preserve">Sõnastus „lisaõppes osalejale“ on muudetud „lisaõppes osalevale õpilasele“. Muudetud on lisaõppe mahtu 1120 tunnile. Lisatud on sõna „täiendavast“ üldhariduslikust õppest. Sõnastusest on välja võetud „kutsealasest ettevalmistusest“. Selle asemel on lisatud „karjääriõppest, -infost ja -nõustamisest“. Lisatud on täiendav lause „Peale lisaõppe läbimist saab õpilane jätkata tasemeõppes või ettevalmistavas õppes“. </w:t>
      </w:r>
    </w:p>
    <w:p w14:paraId="33DB5E00" w14:textId="77777777" w:rsidR="00E65E1A" w:rsidRPr="00F55D54" w:rsidRDefault="00E65E1A" w:rsidP="00F55D54">
      <w:pPr>
        <w:shd w:val="clear" w:color="auto" w:fill="FFFFFF" w:themeFill="background1"/>
        <w:spacing w:after="0" w:line="240" w:lineRule="auto"/>
        <w:jc w:val="both"/>
        <w:rPr>
          <w:rFonts w:ascii="Times New Roman" w:hAnsi="Times New Roman" w:cs="Times New Roman"/>
          <w:sz w:val="24"/>
          <w:szCs w:val="24"/>
          <w:lang w:eastAsia="et-EE"/>
        </w:rPr>
      </w:pPr>
    </w:p>
    <w:p w14:paraId="48768C00" w14:textId="0C39F478" w:rsidR="00E56601" w:rsidRPr="00F55D54" w:rsidRDefault="00121863" w:rsidP="00F55D54">
      <w:pPr>
        <w:shd w:val="clear" w:color="auto" w:fill="FFFFFF" w:themeFill="background1"/>
        <w:spacing w:after="0" w:line="240" w:lineRule="auto"/>
        <w:jc w:val="both"/>
        <w:rPr>
          <w:rFonts w:ascii="Times New Roman" w:hAnsi="Times New Roman" w:cs="Times New Roman"/>
          <w:sz w:val="24"/>
          <w:szCs w:val="24"/>
          <w:lang w:eastAsia="et-EE"/>
        </w:rPr>
      </w:pPr>
      <w:r w:rsidRPr="00F55D54">
        <w:rPr>
          <w:rFonts w:ascii="Times New Roman" w:hAnsi="Times New Roman" w:cs="Times New Roman"/>
          <w:sz w:val="24"/>
          <w:szCs w:val="24"/>
          <w:lang w:eastAsia="et-EE"/>
          <w14:ligatures w14:val="none"/>
        </w:rPr>
        <w:t xml:space="preserve">Kehtiva § 50 lõikes 3 sätestatud lisaõppe mahuks on madalam (nädala) koormus (kokku õppeaastas 1050 tundi), kui see on sihtrühma viimasel kahel põhihariduse aastal (kokku õppeaastas 1120 tundi). See ei ole kuidagi põhjendatud arvestades, et lisaõppe eesmärk on muuhulgas haridustee jätkamise ettevalmistus ja tugi ning eeldatavalt ei muutu koormus järgmisel haridustasemel väiksemaks, vaid pigem kasvab. Seni § 50 lõikes 3 sätestatud kutsealane ettevalmistus, mida viidi läbi koostöös kohase kutseõppeasutuse või tööandjaga, on asendatud karjääriõppe, -info ja -nõustamise komponendiga. </w:t>
      </w:r>
      <w:r w:rsidR="00531B5F" w:rsidRPr="00F55D54">
        <w:rPr>
          <w:rFonts w:ascii="Times New Roman" w:hAnsi="Times New Roman" w:cs="Times New Roman"/>
          <w:sz w:val="24"/>
          <w:szCs w:val="24"/>
          <w:lang w:eastAsia="et-EE"/>
          <w14:ligatures w14:val="none"/>
        </w:rPr>
        <w:t xml:space="preserve">Sugugi pole ka tänase sõnastusega välistatud koostöö kutseõppeasutuste või tööandjatega. Senise kogemuse põhjal toimiski koostöö kutseõppeasutustega valdavalt karjääriõppena, kus õpilastel avaneb võimalus tutvuda erinevate erialadega endale sobiva valiku tegemiseks.  </w:t>
      </w:r>
      <w:r w:rsidRPr="00F55D54">
        <w:rPr>
          <w:rFonts w:ascii="Times New Roman" w:hAnsi="Times New Roman" w:cs="Times New Roman"/>
          <w:sz w:val="24"/>
          <w:szCs w:val="24"/>
          <w:lang w:eastAsia="et-EE"/>
          <w14:ligatures w14:val="none"/>
        </w:rPr>
        <w:t xml:space="preserve">Praktilise õppe või töökogemuse omandamise komponent on edaspidi ettevalmistava õppe sisuks. Karjääriõpe, -info ja -nõustamine on vajalik enese tundma õppimiseks, oma valikuvõimaluste mõistmiseks, samuti valmisoleku tõstmiseks õpingutega jätkamiseks. Tööeluga seonduvate karjääriotsuste langetamise tuge pakub juba ettevalmistav õpe. Seetõttu on haridusliku erivajadusega õpilasel võimalus liikuda lisaõppest ettevalmistavasse õppesse ehk ühest institutsioonist teise, aga soovi korral asuda õppima ka tasemeõppes. </w:t>
      </w:r>
    </w:p>
    <w:p w14:paraId="13CDA5FE" w14:textId="7FBCE31A" w:rsidR="4BABBAC1" w:rsidRPr="00F55D54" w:rsidRDefault="4BABBAC1" w:rsidP="00F55D54">
      <w:pPr>
        <w:shd w:val="clear" w:color="auto" w:fill="FFFFFF" w:themeFill="background1"/>
        <w:spacing w:after="0" w:line="240" w:lineRule="auto"/>
        <w:rPr>
          <w:rFonts w:ascii="Times New Roman" w:hAnsi="Times New Roman" w:cs="Times New Roman"/>
          <w:color w:val="4471C4"/>
          <w:sz w:val="24"/>
          <w:szCs w:val="24"/>
          <w:lang w:eastAsia="et-EE"/>
        </w:rPr>
      </w:pPr>
    </w:p>
    <w:p w14:paraId="713A2B79" w14:textId="0E517F98" w:rsidR="4BABBAC1" w:rsidRPr="00F55D54" w:rsidRDefault="4BABBAC1" w:rsidP="00F55D54">
      <w:pPr>
        <w:shd w:val="clear" w:color="auto" w:fill="FFFFFF" w:themeFill="background1"/>
        <w:spacing w:after="0" w:line="240" w:lineRule="auto"/>
        <w:jc w:val="both"/>
        <w:rPr>
          <w:rFonts w:ascii="Times New Roman" w:hAnsi="Times New Roman" w:cs="Times New Roman"/>
          <w:sz w:val="24"/>
          <w:szCs w:val="24"/>
          <w:lang w:eastAsia="et-EE"/>
        </w:rPr>
      </w:pPr>
      <w:r w:rsidRPr="00F55D54">
        <w:rPr>
          <w:rFonts w:ascii="Times New Roman" w:hAnsi="Times New Roman" w:cs="Times New Roman"/>
          <w:sz w:val="24"/>
          <w:szCs w:val="24"/>
          <w:lang w:eastAsia="et-EE"/>
        </w:rPr>
        <w:t>Lõikes 4 sätestatakse,</w:t>
      </w:r>
      <w:r w:rsidR="23F9EE70" w:rsidRPr="00F55D54">
        <w:rPr>
          <w:rFonts w:ascii="Times New Roman" w:hAnsi="Times New Roman" w:cs="Times New Roman"/>
          <w:sz w:val="24"/>
          <w:szCs w:val="24"/>
          <w:lang w:eastAsia="et-EE"/>
        </w:rPr>
        <w:t xml:space="preserve"> et igale õpilasele koostatakse ülemi</w:t>
      </w:r>
      <w:r w:rsidR="2E3FC2A9" w:rsidRPr="00F55D54">
        <w:rPr>
          <w:rFonts w:ascii="Times New Roman" w:hAnsi="Times New Roman" w:cs="Times New Roman"/>
          <w:sz w:val="24"/>
          <w:szCs w:val="24"/>
          <w:lang w:eastAsia="et-EE"/>
        </w:rPr>
        <w:t>nekuplaan, kus määratakse tema konkreetse õppe sisu ja päevakava.</w:t>
      </w:r>
      <w:r w:rsidR="55F7E7EE" w:rsidRPr="00F55D54">
        <w:rPr>
          <w:rFonts w:ascii="Times New Roman" w:hAnsi="Times New Roman" w:cs="Times New Roman"/>
          <w:sz w:val="24"/>
          <w:szCs w:val="24"/>
          <w:lang w:eastAsia="et-EE"/>
        </w:rPr>
        <w:t xml:space="preserve"> Üleminekuplaani koostamisel arvestatakse õpilase teadmisi ja oskusi, õ</w:t>
      </w:r>
      <w:r w:rsidR="598AB2A4" w:rsidRPr="00F55D54">
        <w:rPr>
          <w:rFonts w:ascii="Times New Roman" w:hAnsi="Times New Roman" w:cs="Times New Roman"/>
          <w:sz w:val="24"/>
          <w:szCs w:val="24"/>
          <w:lang w:eastAsia="et-EE"/>
        </w:rPr>
        <w:t xml:space="preserve">pilase ning vanema soove ja vajadusi ning kooli võimalusi. </w:t>
      </w:r>
      <w:r w:rsidR="51F3F310" w:rsidRPr="00F55D54">
        <w:rPr>
          <w:rFonts w:ascii="Times New Roman" w:hAnsi="Times New Roman" w:cs="Times New Roman"/>
          <w:sz w:val="24"/>
          <w:szCs w:val="24"/>
          <w:lang w:eastAsia="et-EE"/>
        </w:rPr>
        <w:t xml:space="preserve">Seega olemasolevat regulatsiooni muudetud ei ole. </w:t>
      </w:r>
    </w:p>
    <w:p w14:paraId="7DA1F272" w14:textId="77777777" w:rsidR="00A23AC2" w:rsidRPr="00F55D54" w:rsidRDefault="00A23AC2" w:rsidP="00F55D54">
      <w:pPr>
        <w:spacing w:after="0" w:line="240" w:lineRule="auto"/>
        <w:jc w:val="both"/>
        <w:rPr>
          <w:rFonts w:ascii="Times New Roman" w:hAnsi="Times New Roman" w:cs="Times New Roman"/>
          <w:color w:val="202020"/>
          <w:sz w:val="24"/>
          <w:szCs w:val="24"/>
        </w:rPr>
      </w:pPr>
    </w:p>
    <w:p w14:paraId="15FF9280" w14:textId="49DB7D64" w:rsidR="12F5E8A3" w:rsidRPr="00F55D54" w:rsidRDefault="0B104C5C" w:rsidP="00F55D54">
      <w:pPr>
        <w:spacing w:after="0" w:line="240" w:lineRule="auto"/>
        <w:jc w:val="both"/>
        <w:rPr>
          <w:rFonts w:ascii="Times New Roman" w:hAnsi="Times New Roman" w:cs="Times New Roman"/>
          <w:color w:val="202020"/>
          <w:sz w:val="24"/>
          <w:szCs w:val="24"/>
        </w:rPr>
      </w:pPr>
      <w:r w:rsidRPr="00F55D54">
        <w:rPr>
          <w:rFonts w:ascii="Times New Roman" w:hAnsi="Times New Roman" w:cs="Times New Roman"/>
          <w:color w:val="202020"/>
          <w:sz w:val="24"/>
          <w:szCs w:val="24"/>
        </w:rPr>
        <w:t xml:space="preserve">Punktiga 40 asendatakse paragrahvi 58 lõikes 3 sõna </w:t>
      </w:r>
      <w:r w:rsidRPr="00F55D54">
        <w:rPr>
          <w:rFonts w:ascii="Times New Roman" w:eastAsia="Times New Roman" w:hAnsi="Times New Roman" w:cs="Times New Roman"/>
          <w:sz w:val="24"/>
          <w:szCs w:val="24"/>
        </w:rPr>
        <w:t xml:space="preserve">„arenguvestluse“ sõnaga „vestluse“. </w:t>
      </w:r>
    </w:p>
    <w:p w14:paraId="7280406E" w14:textId="77777777" w:rsidR="001A3F89" w:rsidRPr="00F55D54" w:rsidRDefault="001A3F89" w:rsidP="00F55D54">
      <w:pPr>
        <w:spacing w:after="0" w:line="240" w:lineRule="auto"/>
        <w:jc w:val="both"/>
        <w:rPr>
          <w:rFonts w:ascii="Times New Roman" w:hAnsi="Times New Roman" w:cs="Times New Roman"/>
          <w:color w:val="202020"/>
          <w:sz w:val="24"/>
          <w:szCs w:val="24"/>
        </w:rPr>
      </w:pPr>
    </w:p>
    <w:p w14:paraId="6CF47A9E" w14:textId="406B4E52" w:rsidR="003C2991" w:rsidRDefault="003C2991" w:rsidP="00F55D54">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 xml:space="preserve">Punktiga 41 muudetakse paragrahvi 70 ehk kooli õppe- ja kasvatustegevuse alaste kohustuslike dokumentide paragrahvi tervikuna. </w:t>
      </w:r>
    </w:p>
    <w:p w14:paraId="1C489C78" w14:textId="77777777" w:rsidR="008E5A0F" w:rsidRPr="00F55D54" w:rsidRDefault="008E5A0F" w:rsidP="00F55D54">
      <w:pPr>
        <w:spacing w:after="0" w:line="240" w:lineRule="auto"/>
        <w:jc w:val="both"/>
        <w:rPr>
          <w:rFonts w:ascii="Times New Roman" w:hAnsi="Times New Roman" w:cs="Times New Roman"/>
          <w:sz w:val="24"/>
          <w:szCs w:val="24"/>
        </w:rPr>
      </w:pPr>
    </w:p>
    <w:p w14:paraId="759E318E" w14:textId="77777777" w:rsidR="003C2991" w:rsidRDefault="003C2991" w:rsidP="00F55D54">
      <w:pPr>
        <w:pStyle w:val="Normaallaadveeb"/>
        <w:spacing w:before="0" w:beforeAutospacing="0" w:after="0" w:afterAutospacing="0"/>
        <w:jc w:val="both"/>
        <w:rPr>
          <w:color w:val="000000"/>
        </w:rPr>
      </w:pPr>
      <w:r w:rsidRPr="00F55D54">
        <w:t xml:space="preserve">Muudatuse tulemusena nimetatakse § 70 ümber </w:t>
      </w:r>
      <w:r w:rsidRPr="00F55D54">
        <w:rPr>
          <w:color w:val="000000"/>
        </w:rPr>
        <w:t xml:space="preserve">“Kooli õppe- ja kasvatustegevust kajastavad andmed ning nende töötlemise kord”. Muudatus tuleneb vajadusest viia regulatsioon kooskõlla juba kehtiva olukorraga, mil valdav enamus koolidest kogub ja töötleb õppe- ja kasvatustegevust kajastavaid andmeid elektrooniliselt oma infosüsteemides ning mitmed seni kohustuslikes dokumentides kirjeldatud andmed Eesti Hariduse Infosüsteemis. </w:t>
      </w:r>
    </w:p>
    <w:p w14:paraId="4E82113F" w14:textId="77777777" w:rsidR="008E5A0F" w:rsidRPr="00F55D54" w:rsidRDefault="008E5A0F" w:rsidP="00F55D54">
      <w:pPr>
        <w:pStyle w:val="Normaallaadveeb"/>
        <w:spacing w:before="0" w:beforeAutospacing="0" w:after="0" w:afterAutospacing="0"/>
        <w:jc w:val="both"/>
        <w:rPr>
          <w:color w:val="000000"/>
        </w:rPr>
      </w:pPr>
    </w:p>
    <w:p w14:paraId="50E01949" w14:textId="77777777" w:rsidR="003C2991" w:rsidRDefault="003C2991" w:rsidP="00F55D54">
      <w:pPr>
        <w:pStyle w:val="Normaallaadveeb"/>
        <w:spacing w:before="0" w:beforeAutospacing="0" w:after="0" w:afterAutospacing="0"/>
        <w:jc w:val="both"/>
        <w:rPr>
          <w:color w:val="000000"/>
        </w:rPr>
      </w:pPr>
      <w:r w:rsidRPr="00F55D54">
        <w:rPr>
          <w:color w:val="000000"/>
        </w:rPr>
        <w:t xml:space="preserve">Muudatus vähendab koolide halduskoormust, kaotades vajaduse, näiteks, täita alatise säilitamise tähtajaga õpilasraamatuid paberil. Hetkel kehtiv regulatsioon nimetab kooli õppe- ja kasvatustegevuse alased kohustuslikud dokumendid, mida kool võib pidada kas paberil või </w:t>
      </w:r>
      <w:r w:rsidRPr="00F55D54">
        <w:rPr>
          <w:color w:val="000000"/>
        </w:rPr>
        <w:lastRenderedPageBreak/>
        <w:t xml:space="preserve">elektroonselt. Haridus- ja teadusminister on oma määrusega “Kooli õppe- ja kasvatusalastes kohustuslikes dokumentides esitatavad andmed ning dokumentide täitmise ja pidamise kord” sätestanud, milliseid andmeid ja kuidas on kool kohustatud koguma ja salvestama. Valdav osa Eesti koolidest on aga viimaste aastate jooksul üle läinud elektroonilistele e-õppeinfosüsteemidele (nagu näiteks </w:t>
      </w:r>
      <w:proofErr w:type="spellStart"/>
      <w:r w:rsidRPr="00F55D54">
        <w:rPr>
          <w:color w:val="000000"/>
        </w:rPr>
        <w:t>eKool</w:t>
      </w:r>
      <w:proofErr w:type="spellEnd"/>
      <w:r w:rsidRPr="00F55D54">
        <w:rPr>
          <w:color w:val="000000"/>
        </w:rPr>
        <w:t xml:space="preserve">, Stuudium, Tahvel), mis võimaldavad kohustuslikke andmeid salvestada ka elektrooniliselt. Paljud koolid peavad siiski paralleelselt ka paberkandjal õpilasraamatut. Selleks aga pole seaduse järgi vajadust, kui samad andmed on salvestatud elektrooniliselt. </w:t>
      </w:r>
    </w:p>
    <w:p w14:paraId="36B11AF9" w14:textId="77777777" w:rsidR="008E5A0F" w:rsidRPr="00F55D54" w:rsidRDefault="008E5A0F" w:rsidP="00F55D54">
      <w:pPr>
        <w:pStyle w:val="Normaallaadveeb"/>
        <w:spacing w:before="0" w:beforeAutospacing="0" w:after="0" w:afterAutospacing="0"/>
        <w:jc w:val="both"/>
        <w:rPr>
          <w:color w:val="000000"/>
        </w:rPr>
      </w:pPr>
    </w:p>
    <w:p w14:paraId="4036D35F" w14:textId="77777777" w:rsidR="003C2991" w:rsidRDefault="003C2991" w:rsidP="00F55D54">
      <w:pPr>
        <w:pStyle w:val="Normaallaadveeb"/>
        <w:spacing w:before="0" w:beforeAutospacing="0" w:after="0" w:afterAutospacing="0"/>
        <w:jc w:val="both"/>
        <w:rPr>
          <w:color w:val="000000"/>
        </w:rPr>
      </w:pPr>
      <w:r w:rsidRPr="00F55D54">
        <w:rPr>
          <w:color w:val="000000"/>
        </w:rPr>
        <w:t>Kohustuslike dokumentide loetelus oleva õpilasraamatu eesmärk on muuhulgas koguda ja säilitada andmeid õpilaste õppimise kohta ning vahetada infot koolide vahel juhul, kui õpilane vahetab kooli. Koolidel on kohustus kõik õpilasraamatus olevad andmed (ning lisaks veel andmed tulenevalt Eesti Hariduse Infosüsteemi põhimäärusest) sisestada jooksvalt ka Eesti Hariduse Infosüsteemi. Seega talletab kool andmed kõigepealt koolis peetavasse õpilasraamatusse ning seejärel kannab samad andmed Eesti Hariduse Infosüsteemi. Muudatusega kaob vajadus säilitada andmeid paberil, kuna samad andmed saab koguda ka elektrooniliselt.</w:t>
      </w:r>
    </w:p>
    <w:p w14:paraId="028B46CA" w14:textId="77777777" w:rsidR="008E5A0F" w:rsidRPr="00F55D54" w:rsidRDefault="008E5A0F" w:rsidP="00F55D54">
      <w:pPr>
        <w:pStyle w:val="Normaallaadveeb"/>
        <w:spacing w:before="0" w:beforeAutospacing="0" w:after="0" w:afterAutospacing="0"/>
        <w:jc w:val="both"/>
        <w:rPr>
          <w:color w:val="000000"/>
        </w:rPr>
      </w:pPr>
    </w:p>
    <w:p w14:paraId="1257B2CA" w14:textId="77777777" w:rsidR="003C2991" w:rsidRDefault="003C2991" w:rsidP="00F55D54">
      <w:pPr>
        <w:pStyle w:val="Normaallaadveeb"/>
        <w:spacing w:before="0" w:beforeAutospacing="0" w:after="0" w:afterAutospacing="0"/>
        <w:jc w:val="both"/>
        <w:rPr>
          <w:color w:val="000000"/>
        </w:rPr>
      </w:pPr>
      <w:r w:rsidRPr="00F55D54">
        <w:rPr>
          <w:color w:val="000000"/>
        </w:rPr>
        <w:t xml:space="preserve">Lisaks on muudatuse eesmärk korrastada koolides andmete töötlemist, sh kogumist, edastamist ja säilitamist. </w:t>
      </w:r>
    </w:p>
    <w:p w14:paraId="6770CE48" w14:textId="77777777" w:rsidR="008E5A0F" w:rsidRPr="00F55D54" w:rsidRDefault="008E5A0F" w:rsidP="00F55D54">
      <w:pPr>
        <w:pStyle w:val="Normaallaadveeb"/>
        <w:spacing w:before="0" w:beforeAutospacing="0" w:after="0" w:afterAutospacing="0"/>
        <w:jc w:val="both"/>
      </w:pPr>
    </w:p>
    <w:p w14:paraId="4972A99A" w14:textId="77777777" w:rsidR="003C2991" w:rsidRDefault="003C2991" w:rsidP="00F55D54">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 xml:space="preserve">Lõikes 1 sätestatakse, et kool kogub ja töötleb andmeid õpilaste üle arvestuse pidamiseks, õppe- ja kasvatustegevuse kavandamiseks ja läbiviimiseks, õpilase õpitulemuste kajastamiseks ning õpilasele pakutavate tugi- ja mõjutusmeetmete kajastamiseks. Muudatusega tuuakse välja andmete töötlemise üldised kategooriad, mille täpsemat andmete koosseisu täpsustatakse kooli õppe- ja kasvatustegevust kajastavate andmete ning nende töötlemise korras. </w:t>
      </w:r>
    </w:p>
    <w:p w14:paraId="2B8B24CB" w14:textId="77777777" w:rsidR="008E5A0F" w:rsidRPr="00F55D54" w:rsidRDefault="008E5A0F" w:rsidP="00F55D54">
      <w:pPr>
        <w:spacing w:after="0" w:line="240" w:lineRule="auto"/>
        <w:jc w:val="both"/>
        <w:rPr>
          <w:rFonts w:ascii="Times New Roman" w:hAnsi="Times New Roman" w:cs="Times New Roman"/>
          <w:sz w:val="24"/>
          <w:szCs w:val="24"/>
        </w:rPr>
      </w:pPr>
    </w:p>
    <w:p w14:paraId="35F811C5" w14:textId="77777777" w:rsidR="003C2991" w:rsidRDefault="003C2991" w:rsidP="00F55D54">
      <w:pPr>
        <w:spacing w:after="0" w:line="240" w:lineRule="auto"/>
        <w:jc w:val="both"/>
        <w:rPr>
          <w:rFonts w:ascii="Times New Roman" w:hAnsi="Times New Roman" w:cs="Times New Roman"/>
          <w:color w:val="000000"/>
          <w:sz w:val="24"/>
          <w:szCs w:val="24"/>
        </w:rPr>
      </w:pPr>
      <w:r w:rsidRPr="00F55D54">
        <w:rPr>
          <w:rFonts w:ascii="Times New Roman" w:hAnsi="Times New Roman" w:cs="Times New Roman"/>
          <w:sz w:val="24"/>
          <w:szCs w:val="24"/>
        </w:rPr>
        <w:t>Lõikes 2 sätestatakse, et kool kogub ja töötleb andmeid Eesti Hariduse Infosüsteemis ja kooli elektroonilises infosüsteemis. Eesti Hariduse Infosüsteem on Eesti Vabariigi haridusseaduse § 36</w:t>
      </w:r>
      <w:r w:rsidRPr="00F55D54">
        <w:rPr>
          <w:rFonts w:ascii="Times New Roman" w:hAnsi="Times New Roman" w:cs="Times New Roman"/>
          <w:sz w:val="24"/>
          <w:szCs w:val="24"/>
          <w:vertAlign w:val="superscript"/>
        </w:rPr>
        <w:t>6</w:t>
      </w:r>
      <w:r w:rsidRPr="00F55D54">
        <w:rPr>
          <w:rFonts w:ascii="Times New Roman" w:hAnsi="Times New Roman" w:cs="Times New Roman"/>
          <w:sz w:val="24"/>
          <w:szCs w:val="24"/>
        </w:rPr>
        <w:t xml:space="preserve"> lõike 4 alusel asutatud riiklik register, mille eesmärk on koguda informatsiooni haridussüsteemi korraldamiseks ning sihipärasemaks juhtimiseks. Selle asutamine, sh andmete koosseis ning säilitamise tähtajad on reguleeritud Eesti Hariduse Infosüsteemi põhimääruses. Lisaks töötlevad koolid andmeid oma elektroonilistes infosüsteemides, nagu näiteks </w:t>
      </w:r>
      <w:proofErr w:type="spellStart"/>
      <w:r w:rsidRPr="00F55D54">
        <w:rPr>
          <w:rFonts w:ascii="Times New Roman" w:hAnsi="Times New Roman" w:cs="Times New Roman"/>
          <w:color w:val="000000"/>
          <w:sz w:val="24"/>
          <w:szCs w:val="24"/>
        </w:rPr>
        <w:t>eKool</w:t>
      </w:r>
      <w:proofErr w:type="spellEnd"/>
      <w:r w:rsidRPr="00F55D54">
        <w:rPr>
          <w:rFonts w:ascii="Times New Roman" w:hAnsi="Times New Roman" w:cs="Times New Roman"/>
          <w:color w:val="000000"/>
          <w:sz w:val="24"/>
          <w:szCs w:val="24"/>
        </w:rPr>
        <w:t xml:space="preserve">, Stuudium, Tahvel. </w:t>
      </w:r>
    </w:p>
    <w:p w14:paraId="2C319E10" w14:textId="77777777" w:rsidR="008E5A0F" w:rsidRPr="00F55D54" w:rsidRDefault="008E5A0F" w:rsidP="00F55D54">
      <w:pPr>
        <w:spacing w:after="0" w:line="240" w:lineRule="auto"/>
        <w:jc w:val="both"/>
        <w:rPr>
          <w:rFonts w:ascii="Times New Roman" w:hAnsi="Times New Roman" w:cs="Times New Roman"/>
          <w:sz w:val="24"/>
          <w:szCs w:val="24"/>
        </w:rPr>
      </w:pPr>
    </w:p>
    <w:p w14:paraId="747D7F84" w14:textId="77777777" w:rsidR="003C2991" w:rsidRDefault="003C2991" w:rsidP="00F55D54">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Lõikega 3 volitatakse valdkonna eest vastutavale ministrile kooli õppe- ja kasvatustegevust kajastavate andmete ning nende töötlemise korra kehtestamise kohustus.</w:t>
      </w:r>
    </w:p>
    <w:p w14:paraId="6640B065" w14:textId="77777777" w:rsidR="008E5A0F" w:rsidRPr="00F55D54" w:rsidRDefault="008E5A0F" w:rsidP="00F55D54">
      <w:pPr>
        <w:spacing w:after="0" w:line="240" w:lineRule="auto"/>
        <w:jc w:val="both"/>
        <w:rPr>
          <w:rFonts w:ascii="Times New Roman" w:hAnsi="Times New Roman" w:cs="Times New Roman"/>
          <w:sz w:val="24"/>
          <w:szCs w:val="24"/>
        </w:rPr>
      </w:pPr>
    </w:p>
    <w:p w14:paraId="2FD1E0FC" w14:textId="0F87B6B3" w:rsidR="12F5E8A3" w:rsidRDefault="0B104C5C" w:rsidP="00F55D54">
      <w:pPr>
        <w:spacing w:after="0" w:line="240" w:lineRule="auto"/>
        <w:jc w:val="both"/>
        <w:rPr>
          <w:rFonts w:ascii="Times New Roman" w:eastAsia="Times New Roman" w:hAnsi="Times New Roman" w:cs="Times New Roman"/>
          <w:sz w:val="24"/>
          <w:szCs w:val="24"/>
        </w:rPr>
      </w:pPr>
      <w:r w:rsidRPr="00F55D54">
        <w:rPr>
          <w:rFonts w:ascii="Times New Roman" w:hAnsi="Times New Roman" w:cs="Times New Roman"/>
          <w:sz w:val="24"/>
          <w:szCs w:val="24"/>
        </w:rPr>
        <w:t xml:space="preserve">Punktiga 42 asendatakse paragrahvi 71 lõike 2 punktis 9 sõna </w:t>
      </w:r>
      <w:r w:rsidRPr="00F55D54">
        <w:rPr>
          <w:rFonts w:ascii="Times New Roman" w:eastAsia="Times New Roman" w:hAnsi="Times New Roman" w:cs="Times New Roman"/>
          <w:sz w:val="24"/>
          <w:szCs w:val="24"/>
        </w:rPr>
        <w:t xml:space="preserve">„arenguvestluste“ sõnaga „õpilase ja vanemaga vestluste“. </w:t>
      </w:r>
    </w:p>
    <w:p w14:paraId="78E652A0" w14:textId="77777777" w:rsidR="008E5A0F" w:rsidRPr="00F55D54" w:rsidRDefault="008E5A0F" w:rsidP="00F55D54">
      <w:pPr>
        <w:spacing w:after="0" w:line="240" w:lineRule="auto"/>
        <w:jc w:val="both"/>
        <w:rPr>
          <w:rFonts w:ascii="Times New Roman" w:hAnsi="Times New Roman" w:cs="Times New Roman"/>
          <w:sz w:val="24"/>
          <w:szCs w:val="24"/>
        </w:rPr>
      </w:pPr>
    </w:p>
    <w:p w14:paraId="43DEC0EE" w14:textId="0832B06A" w:rsidR="12F5E8A3" w:rsidRPr="00F55D54" w:rsidRDefault="0B104C5C" w:rsidP="00F55D54">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Punktiga 43 asendatakse paragrahvi 73 lõike 1</w:t>
      </w:r>
      <w:r w:rsidRPr="00F55D54">
        <w:rPr>
          <w:rFonts w:ascii="Times New Roman" w:hAnsi="Times New Roman" w:cs="Times New Roman"/>
          <w:sz w:val="24"/>
          <w:szCs w:val="24"/>
          <w:vertAlign w:val="superscript"/>
        </w:rPr>
        <w:t>1</w:t>
      </w:r>
      <w:r w:rsidRPr="00F55D54">
        <w:rPr>
          <w:rFonts w:ascii="Times New Roman" w:hAnsi="Times New Roman" w:cs="Times New Roman"/>
          <w:sz w:val="24"/>
          <w:szCs w:val="24"/>
        </w:rPr>
        <w:t xml:space="preserve"> punktis 11 sõna </w:t>
      </w:r>
      <w:r w:rsidRPr="00F55D54">
        <w:rPr>
          <w:rFonts w:ascii="Times New Roman" w:eastAsia="Times New Roman" w:hAnsi="Times New Roman" w:cs="Times New Roman"/>
          <w:sz w:val="24"/>
          <w:szCs w:val="24"/>
        </w:rPr>
        <w:t xml:space="preserve">„arenguvestluse“ sõnaga „õpilase ja vanemaga vestluste“. </w:t>
      </w:r>
    </w:p>
    <w:p w14:paraId="2D830EDE" w14:textId="77777777" w:rsidR="003C2991" w:rsidRPr="00F55D54" w:rsidRDefault="003C2991" w:rsidP="00F55D54">
      <w:pPr>
        <w:spacing w:after="0" w:line="240" w:lineRule="auto"/>
        <w:jc w:val="both"/>
        <w:rPr>
          <w:rFonts w:ascii="Times New Roman" w:hAnsi="Times New Roman" w:cs="Times New Roman"/>
          <w:color w:val="202020"/>
          <w:sz w:val="24"/>
          <w:szCs w:val="24"/>
          <w:shd w:val="clear" w:color="auto" w:fill="FFFFFF"/>
        </w:rPr>
      </w:pPr>
    </w:p>
    <w:p w14:paraId="737B0E26" w14:textId="4C8F49CB" w:rsidR="00002D50" w:rsidRPr="00F55D54" w:rsidRDefault="00A0536D" w:rsidP="00F55D54">
      <w:pPr>
        <w:spacing w:after="0" w:line="240" w:lineRule="auto"/>
        <w:jc w:val="both"/>
        <w:rPr>
          <w:rFonts w:ascii="Times New Roman" w:hAnsi="Times New Roman" w:cs="Times New Roman"/>
          <w:sz w:val="24"/>
          <w:szCs w:val="24"/>
        </w:rPr>
      </w:pPr>
      <w:r w:rsidRPr="00F55D54">
        <w:rPr>
          <w:rFonts w:ascii="Times New Roman" w:hAnsi="Times New Roman" w:cs="Times New Roman"/>
          <w:b/>
          <w:bCs/>
          <w:sz w:val="24"/>
          <w:szCs w:val="24"/>
        </w:rPr>
        <w:t xml:space="preserve">Paragrahv </w:t>
      </w:r>
      <w:r w:rsidR="6114C050" w:rsidRPr="00F55D54">
        <w:rPr>
          <w:rFonts w:ascii="Times New Roman" w:hAnsi="Times New Roman" w:cs="Times New Roman"/>
          <w:b/>
          <w:bCs/>
          <w:sz w:val="24"/>
          <w:szCs w:val="24"/>
        </w:rPr>
        <w:t>6</w:t>
      </w:r>
      <w:r w:rsidR="2B48E9F6" w:rsidRPr="00F55D54">
        <w:rPr>
          <w:rFonts w:ascii="Times New Roman" w:hAnsi="Times New Roman" w:cs="Times New Roman"/>
          <w:b/>
          <w:bCs/>
          <w:sz w:val="24"/>
          <w:szCs w:val="24"/>
        </w:rPr>
        <w:t xml:space="preserve"> </w:t>
      </w:r>
      <w:r w:rsidRPr="00F55D54">
        <w:rPr>
          <w:rFonts w:ascii="Times New Roman" w:hAnsi="Times New Roman" w:cs="Times New Roman"/>
          <w:sz w:val="24"/>
          <w:szCs w:val="24"/>
        </w:rPr>
        <w:t>- töölepingu seaduse muutmine</w:t>
      </w:r>
    </w:p>
    <w:p w14:paraId="579CC29A" w14:textId="77777777" w:rsidR="00A23AC2" w:rsidRPr="00F55D54" w:rsidRDefault="00A23AC2" w:rsidP="00F55D54">
      <w:pPr>
        <w:spacing w:after="0" w:line="240" w:lineRule="auto"/>
        <w:jc w:val="both"/>
        <w:rPr>
          <w:rFonts w:ascii="Times New Roman" w:hAnsi="Times New Roman" w:cs="Times New Roman"/>
          <w:sz w:val="24"/>
          <w:szCs w:val="24"/>
        </w:rPr>
      </w:pPr>
    </w:p>
    <w:p w14:paraId="770F8D47" w14:textId="77777777" w:rsidR="00E874EF" w:rsidRPr="00F55D54" w:rsidRDefault="00E874EF" w:rsidP="00F55D54">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Punktiga 1 tehakse muudatus paragrahvi 7 lõigetes 1 ja 4 ning paragrahvi 8 lõikes 2, kus asendatakse sõna „koolikohustusliku“ sõnaga „õppimiskohustusliku“.</w:t>
      </w:r>
    </w:p>
    <w:p w14:paraId="1CCE8575" w14:textId="77777777" w:rsidR="00E874EF" w:rsidRPr="00F55D54" w:rsidRDefault="00E874EF" w:rsidP="00F55D54">
      <w:pPr>
        <w:spacing w:after="0" w:line="240" w:lineRule="auto"/>
        <w:jc w:val="both"/>
        <w:rPr>
          <w:rFonts w:ascii="Times New Roman" w:hAnsi="Times New Roman" w:cs="Times New Roman"/>
          <w:sz w:val="24"/>
          <w:szCs w:val="24"/>
        </w:rPr>
      </w:pPr>
    </w:p>
    <w:p w14:paraId="57FFDD2E" w14:textId="77777777" w:rsidR="00E874EF" w:rsidRPr="00F55D54" w:rsidRDefault="00E874EF" w:rsidP="00F55D54">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lastRenderedPageBreak/>
        <w:t xml:space="preserve">Punktiga 2 tehakse muudatus paragrahvi 8 lõikes 4, kus asendatakse sõna „koolikohustuslikkuse“ sõnaga „õppimiskohustuslikkuse“. </w:t>
      </w:r>
    </w:p>
    <w:p w14:paraId="43699D0C" w14:textId="77777777" w:rsidR="00E874EF" w:rsidRPr="00F55D54" w:rsidRDefault="00E874EF" w:rsidP="00F55D54">
      <w:pPr>
        <w:spacing w:after="0" w:line="240" w:lineRule="auto"/>
        <w:jc w:val="both"/>
        <w:rPr>
          <w:rFonts w:ascii="Times New Roman" w:hAnsi="Times New Roman" w:cs="Times New Roman"/>
          <w:sz w:val="24"/>
          <w:szCs w:val="24"/>
        </w:rPr>
      </w:pPr>
    </w:p>
    <w:p w14:paraId="11889F98" w14:textId="77777777" w:rsidR="00E874EF" w:rsidRPr="00F55D54" w:rsidRDefault="00E874EF" w:rsidP="00F55D54">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 xml:space="preserve">Punktiga 3 tehakse muudatus paragrahvi 43 lõike 4 punktis 2 ja paragrahvi 69 lõike 7 punktis 5, kus asendatakse sõna „koolikohustuslikul“ sõnaga „õppimiskohustuslikul“. </w:t>
      </w:r>
    </w:p>
    <w:p w14:paraId="7D3C0DEE" w14:textId="77777777" w:rsidR="00E874EF" w:rsidRPr="00F55D54" w:rsidRDefault="00E874EF" w:rsidP="00F55D54">
      <w:pPr>
        <w:spacing w:after="0" w:line="240" w:lineRule="auto"/>
        <w:jc w:val="both"/>
        <w:rPr>
          <w:rFonts w:ascii="Times New Roman" w:hAnsi="Times New Roman" w:cs="Times New Roman"/>
          <w:sz w:val="24"/>
          <w:szCs w:val="24"/>
        </w:rPr>
      </w:pPr>
    </w:p>
    <w:p w14:paraId="60476A1C" w14:textId="77777777" w:rsidR="00E874EF" w:rsidRPr="00F55D54" w:rsidRDefault="00E874EF" w:rsidP="00F55D54">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Punktiga 4 tehakse muudatus paragrahvi 43 lõike 4</w:t>
      </w:r>
      <w:r w:rsidRPr="00F55D54">
        <w:rPr>
          <w:rFonts w:ascii="Times New Roman" w:hAnsi="Times New Roman" w:cs="Times New Roman"/>
          <w:sz w:val="24"/>
          <w:szCs w:val="24"/>
          <w:vertAlign w:val="superscript"/>
        </w:rPr>
        <w:t>2</w:t>
      </w:r>
      <w:r w:rsidRPr="00F55D54">
        <w:rPr>
          <w:rFonts w:ascii="Times New Roman" w:hAnsi="Times New Roman" w:cs="Times New Roman"/>
          <w:sz w:val="24"/>
          <w:szCs w:val="24"/>
        </w:rPr>
        <w:t xml:space="preserve">, paragrahvi 49 lõike 1 punktides 1 ja 2, lõikes 3 ja paragrahvi 51 lõike 2 punktis 3, kus asendatakse sõna „koolikohustuslik“ sõnaga „õppimiskohustuslik“. </w:t>
      </w:r>
    </w:p>
    <w:p w14:paraId="629C7541" w14:textId="77777777" w:rsidR="00E874EF" w:rsidRPr="00F55D54" w:rsidRDefault="00E874EF" w:rsidP="00F55D54">
      <w:pPr>
        <w:spacing w:after="0" w:line="240" w:lineRule="auto"/>
        <w:jc w:val="both"/>
        <w:rPr>
          <w:rFonts w:ascii="Times New Roman" w:hAnsi="Times New Roman" w:cs="Times New Roman"/>
          <w:sz w:val="24"/>
          <w:szCs w:val="24"/>
        </w:rPr>
      </w:pPr>
    </w:p>
    <w:p w14:paraId="5BA7DC39" w14:textId="3DCAD12D" w:rsidR="00A0536D" w:rsidRPr="00F55D54" w:rsidRDefault="00E874EF" w:rsidP="00F55D54">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 xml:space="preserve">Punktiga 5 tehakse muudatus paragrahvi 51 lõike 2 punktis 2, kus asendatakse sõna „koolikohustuslikule“ sõnaga „õppimiskohustuslikule“.  </w:t>
      </w:r>
    </w:p>
    <w:p w14:paraId="15E7FABC" w14:textId="77777777" w:rsidR="00A23AC2" w:rsidRPr="00F55D54" w:rsidRDefault="00A23AC2" w:rsidP="00F55D54">
      <w:pPr>
        <w:spacing w:after="0" w:line="240" w:lineRule="auto"/>
        <w:jc w:val="both"/>
        <w:rPr>
          <w:rFonts w:ascii="Times New Roman" w:hAnsi="Times New Roman" w:cs="Times New Roman"/>
          <w:color w:val="4472C4" w:themeColor="accent1"/>
          <w:sz w:val="24"/>
          <w:szCs w:val="24"/>
        </w:rPr>
      </w:pPr>
    </w:p>
    <w:p w14:paraId="5CE8BD18" w14:textId="71C0BD32" w:rsidR="0097025C" w:rsidRPr="00F55D54" w:rsidRDefault="00F05AF8" w:rsidP="002415BC">
      <w:pPr>
        <w:spacing w:after="0" w:line="240" w:lineRule="auto"/>
        <w:jc w:val="both"/>
        <w:rPr>
          <w:rFonts w:ascii="Times New Roman" w:hAnsi="Times New Roman" w:cs="Times New Roman"/>
          <w:sz w:val="24"/>
          <w:szCs w:val="24"/>
        </w:rPr>
      </w:pPr>
      <w:r w:rsidRPr="00F55D54">
        <w:rPr>
          <w:rFonts w:ascii="Times New Roman" w:hAnsi="Times New Roman" w:cs="Times New Roman"/>
          <w:b/>
          <w:sz w:val="24"/>
          <w:szCs w:val="24"/>
        </w:rPr>
        <w:t xml:space="preserve">Paragrahv </w:t>
      </w:r>
      <w:r w:rsidR="0097025C" w:rsidRPr="00F55D54">
        <w:rPr>
          <w:rFonts w:ascii="Times New Roman" w:hAnsi="Times New Roman" w:cs="Times New Roman"/>
          <w:b/>
          <w:bCs/>
          <w:sz w:val="24"/>
          <w:szCs w:val="24"/>
        </w:rPr>
        <w:t xml:space="preserve">7 </w:t>
      </w:r>
      <w:r w:rsidR="0097025C" w:rsidRPr="00F55D54">
        <w:rPr>
          <w:rFonts w:ascii="Times New Roman" w:hAnsi="Times New Roman" w:cs="Times New Roman"/>
          <w:sz w:val="24"/>
          <w:szCs w:val="24"/>
        </w:rPr>
        <w:t>- tööturumeetmete seaduse muutmine</w:t>
      </w:r>
    </w:p>
    <w:p w14:paraId="67AB2453" w14:textId="77777777" w:rsidR="0097025C" w:rsidRPr="00F55D54" w:rsidRDefault="0097025C" w:rsidP="002415BC">
      <w:pPr>
        <w:spacing w:after="0" w:line="240" w:lineRule="auto"/>
        <w:jc w:val="both"/>
        <w:rPr>
          <w:rFonts w:ascii="Times New Roman" w:hAnsi="Times New Roman" w:cs="Times New Roman"/>
          <w:sz w:val="24"/>
          <w:szCs w:val="24"/>
        </w:rPr>
      </w:pPr>
    </w:p>
    <w:p w14:paraId="2B9D5F7E" w14:textId="77777777" w:rsidR="0097025C" w:rsidRPr="00F55D54" w:rsidRDefault="0097025C" w:rsidP="002415BC">
      <w:pPr>
        <w:spacing w:after="0" w:line="240" w:lineRule="auto"/>
        <w:jc w:val="both"/>
        <w:rPr>
          <w:rFonts w:ascii="Times New Roman" w:hAnsi="Times New Roman" w:cs="Times New Roman"/>
          <w:i/>
          <w:iCs/>
          <w:color w:val="202020"/>
          <w:sz w:val="24"/>
          <w:szCs w:val="24"/>
          <w:shd w:val="clear" w:color="auto" w:fill="FFFFFF"/>
        </w:rPr>
      </w:pPr>
      <w:r w:rsidRPr="00F55D54">
        <w:rPr>
          <w:rFonts w:ascii="Times New Roman" w:hAnsi="Times New Roman" w:cs="Times New Roman"/>
          <w:sz w:val="24"/>
          <w:szCs w:val="24"/>
        </w:rPr>
        <w:t xml:space="preserve">Nimetatud seaduse § 8 lõike 4 punkti 1 on muudetud ning see on sõnastatud järgmiselt - </w:t>
      </w:r>
      <w:r w:rsidRPr="00F55D54">
        <w:rPr>
          <w:rFonts w:ascii="Times New Roman" w:hAnsi="Times New Roman" w:cs="Times New Roman"/>
          <w:i/>
          <w:iCs/>
          <w:color w:val="202020"/>
          <w:sz w:val="24"/>
          <w:szCs w:val="24"/>
          <w:shd w:val="clear" w:color="auto" w:fill="FFFFFF"/>
        </w:rPr>
        <w:t>kes on noorem kui 18 aastat, välja arvatud juhul, kui alla 18-aastane isik on täitnud õppimiskohustuse.</w:t>
      </w:r>
    </w:p>
    <w:p w14:paraId="4F65285C" w14:textId="77777777" w:rsidR="0097025C" w:rsidRPr="00F55D54" w:rsidRDefault="0097025C" w:rsidP="002415BC">
      <w:pPr>
        <w:spacing w:after="0" w:line="240" w:lineRule="auto"/>
        <w:jc w:val="both"/>
        <w:rPr>
          <w:rFonts w:ascii="Times New Roman" w:hAnsi="Times New Roman" w:cs="Times New Roman"/>
          <w:color w:val="202020"/>
          <w:sz w:val="24"/>
          <w:szCs w:val="24"/>
          <w:shd w:val="clear" w:color="auto" w:fill="FFFFFF"/>
        </w:rPr>
      </w:pPr>
    </w:p>
    <w:p w14:paraId="76CA251D" w14:textId="77777777" w:rsidR="0097025C" w:rsidRDefault="0097025C" w:rsidP="002415BC">
      <w:pPr>
        <w:spacing w:after="0" w:line="240" w:lineRule="auto"/>
        <w:jc w:val="both"/>
        <w:rPr>
          <w:rFonts w:ascii="Times New Roman" w:hAnsi="Times New Roman" w:cs="Times New Roman"/>
          <w:color w:val="202020"/>
          <w:sz w:val="24"/>
          <w:szCs w:val="24"/>
          <w:shd w:val="clear" w:color="auto" w:fill="FFFFFF"/>
        </w:rPr>
      </w:pPr>
      <w:r w:rsidRPr="00F55D54">
        <w:rPr>
          <w:rFonts w:ascii="Times New Roman" w:hAnsi="Times New Roman" w:cs="Times New Roman"/>
          <w:color w:val="202020"/>
          <w:sz w:val="24"/>
          <w:szCs w:val="24"/>
          <w:shd w:val="clear" w:color="auto" w:fill="FFFFFF"/>
        </w:rPr>
        <w:t xml:space="preserve">Muudatus on vajalik selleks, et tagada riigi terviklik vaade noorte õppimiskohustusele. Töötuna arvele võttes peab inimene olema vastavalt tööturumeetmete seaduse § </w:t>
      </w:r>
      <w:r w:rsidR="1DB80F15" w:rsidRPr="00F55D54">
        <w:rPr>
          <w:rFonts w:ascii="Times New Roman" w:hAnsi="Times New Roman" w:cs="Times New Roman"/>
          <w:color w:val="202020"/>
          <w:sz w:val="24"/>
          <w:szCs w:val="24"/>
          <w:shd w:val="clear" w:color="auto" w:fill="FFFFFF"/>
        </w:rPr>
        <w:t>9</w:t>
      </w:r>
      <w:r w:rsidR="2B48E9F6" w:rsidRPr="00F55D54">
        <w:rPr>
          <w:rFonts w:ascii="Times New Roman" w:hAnsi="Times New Roman" w:cs="Times New Roman"/>
          <w:color w:val="202020"/>
          <w:sz w:val="24"/>
          <w:szCs w:val="24"/>
          <w:shd w:val="clear" w:color="auto" w:fill="FFFFFF"/>
        </w:rPr>
        <w:t xml:space="preserve"> </w:t>
      </w:r>
      <w:r w:rsidRPr="00F55D54">
        <w:rPr>
          <w:rFonts w:ascii="Times New Roman" w:hAnsi="Times New Roman" w:cs="Times New Roman"/>
          <w:color w:val="202020"/>
          <w:sz w:val="24"/>
          <w:szCs w:val="24"/>
          <w:shd w:val="clear" w:color="auto" w:fill="FFFFFF"/>
        </w:rPr>
        <w:t>lõike 1 punktile 3 valmis vastu võtma sobiva töö ja kohe tööle asuma. Kuni 18-aastane noor, kes on õppimiskohustuslik, peab esmajoones täitma õppimiskohustust ega saa samal ajal olla töötuna arvele võetud ja olla kohustatud täitma aktiivsusnõuet võtta vastu sobiv töö ja kohe tööle asuda.</w:t>
      </w:r>
    </w:p>
    <w:p w14:paraId="165006F1" w14:textId="77777777" w:rsidR="008E5A0F" w:rsidRPr="00F55D54" w:rsidRDefault="008E5A0F" w:rsidP="002415BC">
      <w:pPr>
        <w:spacing w:after="0" w:line="240" w:lineRule="auto"/>
        <w:jc w:val="both"/>
        <w:rPr>
          <w:rFonts w:ascii="Times New Roman" w:hAnsi="Times New Roman" w:cs="Times New Roman"/>
          <w:color w:val="202020"/>
          <w:sz w:val="24"/>
          <w:szCs w:val="24"/>
          <w:shd w:val="clear" w:color="auto" w:fill="FFFFFF"/>
        </w:rPr>
      </w:pPr>
    </w:p>
    <w:p w14:paraId="45D3DAAC" w14:textId="47208646" w:rsidR="00916BFF" w:rsidRDefault="007D0253" w:rsidP="002415BC">
      <w:pPr>
        <w:pStyle w:val="Normaallaadveeb"/>
        <w:spacing w:before="0" w:beforeAutospacing="0" w:after="0" w:afterAutospacing="0"/>
        <w:jc w:val="both"/>
      </w:pPr>
      <w:r w:rsidRPr="00F55D54">
        <w:rPr>
          <w:rFonts w:eastAsia="Calibri"/>
          <w:b/>
          <w:bCs/>
        </w:rPr>
        <w:t xml:space="preserve">Paragrahv 8 </w:t>
      </w:r>
      <w:r w:rsidR="00916BFF" w:rsidRPr="00F55D54">
        <w:rPr>
          <w:rFonts w:eastAsia="Calibri"/>
          <w:b/>
          <w:bCs/>
        </w:rPr>
        <w:t xml:space="preserve">- </w:t>
      </w:r>
      <w:r w:rsidR="000C732D" w:rsidRPr="00F55D54">
        <w:t>õ</w:t>
      </w:r>
      <w:r w:rsidR="00916BFF" w:rsidRPr="00F55D54">
        <w:t>ppetoetuste ja õppelaenu seaduse muu</w:t>
      </w:r>
      <w:r w:rsidR="000C732D" w:rsidRPr="00F55D54">
        <w:t>tmine</w:t>
      </w:r>
    </w:p>
    <w:p w14:paraId="51A1B838" w14:textId="77777777" w:rsidR="008E5A0F" w:rsidRPr="00F55D54" w:rsidRDefault="008E5A0F" w:rsidP="002415BC">
      <w:pPr>
        <w:pStyle w:val="Normaallaadveeb"/>
        <w:spacing w:before="0" w:beforeAutospacing="0" w:after="0" w:afterAutospacing="0"/>
        <w:jc w:val="both"/>
      </w:pPr>
    </w:p>
    <w:p w14:paraId="69CD9521" w14:textId="70719B9D" w:rsidR="12F5E8A3" w:rsidRDefault="00916BFF" w:rsidP="002415BC">
      <w:pPr>
        <w:pStyle w:val="Normaallaadveeb"/>
        <w:spacing w:before="0" w:beforeAutospacing="0" w:after="0" w:afterAutospacing="0"/>
        <w:jc w:val="both"/>
      </w:pPr>
      <w:r w:rsidRPr="00F55D54">
        <w:t xml:space="preserve">Õppetoetuste ja õppelaenu seaduses tehakse muudatused, kuivõrd kutseõppeasutuse seaduses nähakse ette, et ettevalmistavas õppes õppival õpilasel ei ole õigust õppetoetusele ega ka õpelaenule.  </w:t>
      </w:r>
    </w:p>
    <w:p w14:paraId="5D71FF03" w14:textId="77777777" w:rsidR="008E5A0F" w:rsidRPr="00F55D54" w:rsidRDefault="008E5A0F" w:rsidP="002415BC">
      <w:pPr>
        <w:pStyle w:val="Normaallaadveeb"/>
        <w:spacing w:before="0" w:beforeAutospacing="0" w:after="0" w:afterAutospacing="0"/>
        <w:jc w:val="both"/>
        <w:rPr>
          <w:rFonts w:eastAsia="Calibri"/>
          <w:b/>
          <w:bCs/>
        </w:rPr>
      </w:pPr>
    </w:p>
    <w:p w14:paraId="7AB01034" w14:textId="427320CB" w:rsidR="00CD6448" w:rsidRPr="00F55D54" w:rsidRDefault="00F05AF8" w:rsidP="002415BC">
      <w:pPr>
        <w:spacing w:after="0" w:line="240" w:lineRule="auto"/>
        <w:jc w:val="both"/>
        <w:rPr>
          <w:rFonts w:ascii="Times New Roman" w:eastAsia="Calibri" w:hAnsi="Times New Roman" w:cs="Times New Roman"/>
          <w:kern w:val="0"/>
          <w:sz w:val="24"/>
          <w:szCs w:val="24"/>
          <w:lang w:eastAsia="et-EE"/>
          <w14:ligatures w14:val="none"/>
        </w:rPr>
      </w:pPr>
      <w:r w:rsidRPr="00F55D54">
        <w:rPr>
          <w:rFonts w:ascii="Times New Roman" w:eastAsia="Calibri" w:hAnsi="Times New Roman" w:cs="Times New Roman"/>
          <w:b/>
          <w:bCs/>
          <w:kern w:val="0"/>
          <w:sz w:val="24"/>
          <w:szCs w:val="24"/>
          <w:lang w:eastAsia="et-EE"/>
          <w14:ligatures w14:val="none"/>
        </w:rPr>
        <w:t xml:space="preserve">Paragrahv </w:t>
      </w:r>
      <w:r w:rsidR="1DB80F15" w:rsidRPr="00F55D54">
        <w:rPr>
          <w:rFonts w:ascii="Times New Roman" w:eastAsia="Calibri" w:hAnsi="Times New Roman" w:cs="Times New Roman"/>
          <w:b/>
          <w:bCs/>
          <w:kern w:val="0"/>
          <w:sz w:val="24"/>
          <w:szCs w:val="24"/>
          <w:lang w:eastAsia="et-EE"/>
          <w14:ligatures w14:val="none"/>
        </w:rPr>
        <w:t>9</w:t>
      </w:r>
      <w:r w:rsidRPr="00F55D54" w:rsidDel="2B48E9F6">
        <w:rPr>
          <w:rFonts w:ascii="Times New Roman" w:eastAsia="Calibri" w:hAnsi="Times New Roman" w:cs="Times New Roman"/>
          <w:b/>
          <w:kern w:val="0"/>
          <w:sz w:val="24"/>
          <w:szCs w:val="24"/>
          <w:lang w:eastAsia="et-EE"/>
          <w14:ligatures w14:val="none"/>
        </w:rPr>
        <w:t xml:space="preserve"> </w:t>
      </w:r>
      <w:r w:rsidRPr="00F55D54">
        <w:rPr>
          <w:rFonts w:ascii="Times New Roman" w:eastAsia="Calibri" w:hAnsi="Times New Roman" w:cs="Times New Roman"/>
          <w:kern w:val="0"/>
          <w:sz w:val="24"/>
          <w:szCs w:val="24"/>
          <w:lang w:eastAsia="et-EE"/>
          <w14:ligatures w14:val="none"/>
        </w:rPr>
        <w:t>- ühistranspordiseaduse muutmine</w:t>
      </w:r>
    </w:p>
    <w:p w14:paraId="6F4F32FC" w14:textId="77777777" w:rsidR="00F05AF8" w:rsidRPr="00F55D54" w:rsidRDefault="00F05AF8" w:rsidP="00F55D54">
      <w:pPr>
        <w:spacing w:after="0" w:line="240" w:lineRule="auto"/>
        <w:jc w:val="both"/>
        <w:rPr>
          <w:rFonts w:ascii="Times New Roman" w:eastAsia="Calibri" w:hAnsi="Times New Roman" w:cs="Times New Roman"/>
          <w:kern w:val="0"/>
          <w:sz w:val="24"/>
          <w:szCs w:val="24"/>
          <w:lang w:eastAsia="et-EE"/>
          <w14:ligatures w14:val="none"/>
        </w:rPr>
      </w:pPr>
    </w:p>
    <w:p w14:paraId="30DB4E1E" w14:textId="6D8D7898" w:rsidR="00F05AF8" w:rsidRPr="00F55D54" w:rsidRDefault="00F05AF8" w:rsidP="00F55D54">
      <w:pPr>
        <w:spacing w:after="0" w:line="240" w:lineRule="auto"/>
        <w:jc w:val="both"/>
        <w:rPr>
          <w:rFonts w:ascii="Times New Roman" w:eastAsia="Calibri" w:hAnsi="Times New Roman" w:cs="Times New Roman"/>
          <w:kern w:val="0"/>
          <w:sz w:val="24"/>
          <w:szCs w:val="24"/>
          <w:lang w:eastAsia="et-EE"/>
          <w14:ligatures w14:val="none"/>
        </w:rPr>
      </w:pPr>
      <w:r w:rsidRPr="00F55D54">
        <w:rPr>
          <w:rFonts w:ascii="Times New Roman" w:eastAsia="Calibri" w:hAnsi="Times New Roman" w:cs="Times New Roman"/>
          <w:kern w:val="0"/>
          <w:sz w:val="24"/>
          <w:szCs w:val="24"/>
          <w:lang w:eastAsia="et-EE"/>
          <w14:ligatures w14:val="none"/>
        </w:rPr>
        <w:t xml:space="preserve">Punktiga 1 tehakse muudatus paragrahvi 32 lõike 2 punktis 3, kus asendatakse tekst „põhikooli- ja gümnaasiumiseaduse alusel on antud soovitus lapse koolikohustuse“ tekstiga „Eesti Vabariigi haridusseaduse alusel on antud soovitus õppimiskohustuse“, kuna muudetud on nii regulatsiooni asukoht seadustes, kui ka lapsel lasuva kohustuse täpne nimetus. </w:t>
      </w:r>
    </w:p>
    <w:p w14:paraId="42B3969B" w14:textId="77777777" w:rsidR="00F05AF8" w:rsidRPr="00F55D54" w:rsidRDefault="00F05AF8" w:rsidP="00F55D54">
      <w:pPr>
        <w:spacing w:after="0" w:line="240" w:lineRule="auto"/>
        <w:jc w:val="both"/>
        <w:rPr>
          <w:rFonts w:ascii="Times New Roman" w:eastAsia="Calibri" w:hAnsi="Times New Roman" w:cs="Times New Roman"/>
          <w:kern w:val="0"/>
          <w:sz w:val="24"/>
          <w:szCs w:val="24"/>
          <w:lang w:eastAsia="et-EE"/>
          <w14:ligatures w14:val="none"/>
        </w:rPr>
      </w:pPr>
    </w:p>
    <w:p w14:paraId="2ED0C567" w14:textId="7937AD94" w:rsidR="00F05AF8" w:rsidRPr="00F55D54" w:rsidRDefault="00F05AF8" w:rsidP="00F55D54">
      <w:pPr>
        <w:spacing w:after="0" w:line="240" w:lineRule="auto"/>
        <w:jc w:val="both"/>
        <w:rPr>
          <w:rFonts w:ascii="Times New Roman" w:eastAsia="Calibri" w:hAnsi="Times New Roman" w:cs="Times New Roman"/>
          <w:kern w:val="0"/>
          <w:sz w:val="24"/>
          <w:szCs w:val="24"/>
          <w:lang w:eastAsia="et-EE"/>
          <w14:ligatures w14:val="none"/>
        </w:rPr>
      </w:pPr>
      <w:r w:rsidRPr="00F55D54">
        <w:rPr>
          <w:rFonts w:ascii="Times New Roman" w:eastAsia="Calibri" w:hAnsi="Times New Roman" w:cs="Times New Roman"/>
          <w:kern w:val="0"/>
          <w:sz w:val="24"/>
          <w:szCs w:val="24"/>
          <w:lang w:eastAsia="et-EE"/>
          <w14:ligatures w14:val="none"/>
        </w:rPr>
        <w:t xml:space="preserve">Punktiga 2 tehakse muudatus paragrahvi 34 ja paragrahvi 41 lõike 2 punktis 2, kus asendatakse sõna „koolikohustuse“ sõnaga „õppimiskohustuse“. </w:t>
      </w:r>
    </w:p>
    <w:p w14:paraId="0A7BC565" w14:textId="77777777" w:rsidR="00F05AF8" w:rsidRPr="00F55D54" w:rsidRDefault="00F05AF8" w:rsidP="00F55D54">
      <w:pPr>
        <w:spacing w:after="0" w:line="240" w:lineRule="auto"/>
        <w:jc w:val="both"/>
        <w:rPr>
          <w:rFonts w:ascii="Times New Roman" w:eastAsia="Calibri" w:hAnsi="Times New Roman" w:cs="Times New Roman"/>
          <w:kern w:val="0"/>
          <w:sz w:val="24"/>
          <w:szCs w:val="24"/>
          <w:lang w:eastAsia="et-EE"/>
          <w14:ligatures w14:val="none"/>
        </w:rPr>
      </w:pPr>
    </w:p>
    <w:p w14:paraId="3262FD54" w14:textId="77777777" w:rsidR="00AB73A8" w:rsidRPr="00F55D54" w:rsidRDefault="00AB73A8" w:rsidP="00F55D54">
      <w:pPr>
        <w:numPr>
          <w:ilvl w:val="0"/>
          <w:numId w:val="1"/>
        </w:numPr>
        <w:pBdr>
          <w:top w:val="nil"/>
          <w:left w:val="nil"/>
          <w:bottom w:val="nil"/>
          <w:right w:val="nil"/>
          <w:between w:val="nil"/>
        </w:pBdr>
        <w:spacing w:after="0" w:line="240" w:lineRule="auto"/>
        <w:jc w:val="both"/>
        <w:rPr>
          <w:rFonts w:ascii="Times New Roman" w:eastAsia="Times New Roman" w:hAnsi="Times New Roman" w:cs="Times New Roman"/>
          <w:b/>
          <w:color w:val="000000"/>
          <w:kern w:val="0"/>
          <w:sz w:val="24"/>
          <w:szCs w:val="24"/>
          <w:lang w:eastAsia="et-EE"/>
          <w14:ligatures w14:val="none"/>
        </w:rPr>
      </w:pPr>
      <w:r w:rsidRPr="00F55D54">
        <w:rPr>
          <w:rFonts w:ascii="Times New Roman" w:eastAsia="Times New Roman" w:hAnsi="Times New Roman" w:cs="Times New Roman"/>
          <w:b/>
          <w:color w:val="000000"/>
          <w:kern w:val="0"/>
          <w:sz w:val="24"/>
          <w:szCs w:val="24"/>
          <w:lang w:eastAsia="et-EE"/>
          <w14:ligatures w14:val="none"/>
        </w:rPr>
        <w:t>Eelnõu terminoloogia</w:t>
      </w:r>
    </w:p>
    <w:p w14:paraId="1A9D516A" w14:textId="77777777" w:rsidR="00AB73A8" w:rsidRPr="00F55D54" w:rsidRDefault="00AB73A8" w:rsidP="00F55D54">
      <w:pPr>
        <w:spacing w:after="0" w:line="240" w:lineRule="auto"/>
        <w:jc w:val="both"/>
        <w:rPr>
          <w:rFonts w:ascii="Times New Roman" w:eastAsia="Times New Roman" w:hAnsi="Times New Roman" w:cs="Times New Roman"/>
          <w:kern w:val="0"/>
          <w:sz w:val="24"/>
          <w:szCs w:val="24"/>
          <w:lang w:eastAsia="et-EE"/>
          <w14:ligatures w14:val="none"/>
        </w:rPr>
      </w:pPr>
    </w:p>
    <w:p w14:paraId="029D74EF" w14:textId="69D3874A" w:rsidR="00032964" w:rsidRPr="00F55D54" w:rsidRDefault="00032964" w:rsidP="00F55D54">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 xml:space="preserve">Eelnõus defineeritakse järgmised uued terminid: õppimiskohustus, formaalõpe, mitteformaalõpe ja informaalõpe haridusseaduses ning ettevalmistav õpe kutseõppeasutuse seaduses. </w:t>
      </w:r>
    </w:p>
    <w:p w14:paraId="2F150BEA" w14:textId="77777777" w:rsidR="00AB73A8" w:rsidRPr="00F55D54" w:rsidRDefault="00AB73A8" w:rsidP="00F55D54">
      <w:pPr>
        <w:spacing w:after="0" w:line="240" w:lineRule="auto"/>
        <w:jc w:val="both"/>
        <w:rPr>
          <w:rFonts w:ascii="Times New Roman" w:eastAsia="Times New Roman" w:hAnsi="Times New Roman" w:cs="Times New Roman"/>
          <w:kern w:val="0"/>
          <w:sz w:val="24"/>
          <w:szCs w:val="24"/>
          <w:lang w:eastAsia="et-EE"/>
          <w14:ligatures w14:val="none"/>
        </w:rPr>
      </w:pPr>
    </w:p>
    <w:p w14:paraId="5576DCE2" w14:textId="77777777" w:rsidR="00AB73A8" w:rsidRPr="00F55D54" w:rsidRDefault="00AB73A8" w:rsidP="00F55D54">
      <w:pPr>
        <w:numPr>
          <w:ilvl w:val="0"/>
          <w:numId w:val="1"/>
        </w:numPr>
        <w:pBdr>
          <w:top w:val="nil"/>
          <w:left w:val="nil"/>
          <w:bottom w:val="nil"/>
          <w:right w:val="nil"/>
          <w:between w:val="nil"/>
        </w:pBdr>
        <w:spacing w:after="0" w:line="240" w:lineRule="auto"/>
        <w:jc w:val="both"/>
        <w:rPr>
          <w:rFonts w:ascii="Times New Roman" w:eastAsia="Times New Roman" w:hAnsi="Times New Roman" w:cs="Times New Roman"/>
          <w:b/>
          <w:color w:val="000000"/>
          <w:kern w:val="0"/>
          <w:sz w:val="24"/>
          <w:szCs w:val="24"/>
          <w:lang w:eastAsia="et-EE"/>
          <w14:ligatures w14:val="none"/>
        </w:rPr>
      </w:pPr>
      <w:r w:rsidRPr="00F55D54">
        <w:rPr>
          <w:rFonts w:ascii="Times New Roman" w:eastAsia="Times New Roman" w:hAnsi="Times New Roman" w:cs="Times New Roman"/>
          <w:b/>
          <w:color w:val="000000"/>
          <w:kern w:val="0"/>
          <w:sz w:val="24"/>
          <w:szCs w:val="24"/>
          <w:lang w:eastAsia="et-EE"/>
          <w14:ligatures w14:val="none"/>
        </w:rPr>
        <w:t>Eelnõu vastavus Euroopa Liidu õigusele</w:t>
      </w:r>
    </w:p>
    <w:p w14:paraId="4C04B1E0" w14:textId="77777777" w:rsidR="00AB73A8" w:rsidRPr="00F55D54" w:rsidRDefault="00AB73A8" w:rsidP="00F55D54">
      <w:pPr>
        <w:spacing w:after="0" w:line="240" w:lineRule="auto"/>
        <w:jc w:val="both"/>
        <w:rPr>
          <w:rFonts w:ascii="Times New Roman" w:eastAsia="Times New Roman" w:hAnsi="Times New Roman" w:cs="Times New Roman"/>
          <w:kern w:val="0"/>
          <w:sz w:val="24"/>
          <w:szCs w:val="24"/>
          <w:lang w:eastAsia="et-EE"/>
          <w14:ligatures w14:val="none"/>
        </w:rPr>
      </w:pPr>
    </w:p>
    <w:p w14:paraId="6B28CE2A" w14:textId="77777777" w:rsidR="00AB73A8" w:rsidRPr="00F55D54" w:rsidRDefault="00AB73A8" w:rsidP="00F55D54">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Eelnõul ei ole puutumust</w:t>
      </w:r>
      <w:r w:rsidRPr="00F55D54">
        <w:rPr>
          <w:rFonts w:ascii="Times New Roman" w:eastAsia="Times New Roman" w:hAnsi="Times New Roman" w:cs="Times New Roman"/>
          <w:color w:val="FF0000"/>
          <w:kern w:val="0"/>
          <w:sz w:val="24"/>
          <w:szCs w:val="24"/>
          <w:lang w:eastAsia="et-EE"/>
          <w14:ligatures w14:val="none"/>
        </w:rPr>
        <w:t xml:space="preserve"> </w:t>
      </w:r>
      <w:r w:rsidRPr="00F55D54">
        <w:rPr>
          <w:rFonts w:ascii="Times New Roman" w:eastAsia="Times New Roman" w:hAnsi="Times New Roman" w:cs="Times New Roman"/>
          <w:kern w:val="0"/>
          <w:sz w:val="24"/>
          <w:szCs w:val="24"/>
          <w:lang w:eastAsia="et-EE"/>
          <w14:ligatures w14:val="none"/>
        </w:rPr>
        <w:t>Euroopa Liidu õigusega.</w:t>
      </w:r>
    </w:p>
    <w:p w14:paraId="177A21C3" w14:textId="77777777" w:rsidR="00AB73A8" w:rsidRPr="00F55D54" w:rsidRDefault="00AB73A8" w:rsidP="00F55D54">
      <w:pPr>
        <w:spacing w:after="0" w:line="240" w:lineRule="auto"/>
        <w:jc w:val="both"/>
        <w:rPr>
          <w:rFonts w:ascii="Times New Roman" w:eastAsia="Times New Roman" w:hAnsi="Times New Roman" w:cs="Times New Roman"/>
          <w:kern w:val="0"/>
          <w:sz w:val="24"/>
          <w:szCs w:val="24"/>
          <w:lang w:eastAsia="et-EE"/>
          <w14:ligatures w14:val="none"/>
        </w:rPr>
      </w:pPr>
    </w:p>
    <w:p w14:paraId="436DFD19" w14:textId="77777777" w:rsidR="00AB73A8" w:rsidRPr="00F55D54" w:rsidRDefault="00AB73A8" w:rsidP="00F55D54">
      <w:pPr>
        <w:numPr>
          <w:ilvl w:val="0"/>
          <w:numId w:val="1"/>
        </w:numPr>
        <w:pBdr>
          <w:top w:val="nil"/>
          <w:left w:val="nil"/>
          <w:bottom w:val="nil"/>
          <w:right w:val="nil"/>
          <w:between w:val="nil"/>
        </w:pBdr>
        <w:spacing w:after="0" w:line="240" w:lineRule="auto"/>
        <w:jc w:val="both"/>
        <w:rPr>
          <w:rFonts w:ascii="Times New Roman" w:eastAsia="Times New Roman" w:hAnsi="Times New Roman" w:cs="Times New Roman"/>
          <w:b/>
          <w:color w:val="000000"/>
          <w:kern w:val="0"/>
          <w:sz w:val="24"/>
          <w:szCs w:val="24"/>
          <w:lang w:eastAsia="et-EE"/>
          <w14:ligatures w14:val="none"/>
        </w:rPr>
      </w:pPr>
      <w:r w:rsidRPr="00F55D54">
        <w:rPr>
          <w:rFonts w:ascii="Times New Roman" w:eastAsia="Times New Roman" w:hAnsi="Times New Roman" w:cs="Times New Roman"/>
          <w:b/>
          <w:color w:val="000000"/>
          <w:kern w:val="0"/>
          <w:sz w:val="24"/>
          <w:szCs w:val="24"/>
          <w:lang w:eastAsia="et-EE"/>
          <w14:ligatures w14:val="none"/>
        </w:rPr>
        <w:lastRenderedPageBreak/>
        <w:t>Seaduse mõjud</w:t>
      </w:r>
    </w:p>
    <w:p w14:paraId="6D9377F4" w14:textId="77777777" w:rsidR="00AB73A8" w:rsidRPr="00F55D54" w:rsidRDefault="00AB73A8" w:rsidP="00F55D54">
      <w:pPr>
        <w:spacing w:after="0" w:line="240" w:lineRule="auto"/>
        <w:jc w:val="both"/>
        <w:rPr>
          <w:rFonts w:ascii="Times New Roman" w:eastAsia="Times New Roman" w:hAnsi="Times New Roman" w:cs="Times New Roman"/>
          <w:b/>
          <w:kern w:val="0"/>
          <w:sz w:val="24"/>
          <w:szCs w:val="24"/>
          <w:lang w:eastAsia="et-EE"/>
          <w14:ligatures w14:val="none"/>
        </w:rPr>
      </w:pPr>
    </w:p>
    <w:p w14:paraId="678343E8" w14:textId="77777777" w:rsidR="0043579D" w:rsidRPr="00F55D54" w:rsidRDefault="0043579D" w:rsidP="00F55D54">
      <w:pPr>
        <w:pBdr>
          <w:top w:val="nil"/>
          <w:left w:val="nil"/>
          <w:bottom w:val="nil"/>
          <w:right w:val="nil"/>
          <w:between w:val="nil"/>
        </w:pBdr>
        <w:spacing w:after="0" w:line="240" w:lineRule="auto"/>
        <w:jc w:val="both"/>
        <w:rPr>
          <w:rFonts w:ascii="Times New Roman" w:eastAsia="Times New Roman" w:hAnsi="Times New Roman" w:cs="Times New Roman"/>
          <w:b/>
          <w:kern w:val="0"/>
          <w:sz w:val="24"/>
          <w:szCs w:val="24"/>
          <w:lang w:eastAsia="et-EE"/>
          <w14:ligatures w14:val="none"/>
        </w:rPr>
      </w:pPr>
      <w:r w:rsidRPr="00F55D54">
        <w:rPr>
          <w:rFonts w:ascii="Times New Roman" w:eastAsia="Times New Roman" w:hAnsi="Times New Roman" w:cs="Times New Roman"/>
          <w:b/>
          <w:kern w:val="0"/>
          <w:sz w:val="24"/>
          <w:szCs w:val="24"/>
          <w:lang w:eastAsia="et-EE"/>
          <w14:ligatures w14:val="none"/>
        </w:rPr>
        <w:t>6.1. Õppimiskohustuse laiendamine (</w:t>
      </w:r>
      <w:bookmarkStart w:id="41" w:name="_Hlk160721172"/>
      <w:r w:rsidRPr="00F55D54">
        <w:rPr>
          <w:rFonts w:ascii="Times New Roman" w:eastAsia="Times New Roman" w:hAnsi="Times New Roman" w:cs="Times New Roman"/>
          <w:b/>
          <w:kern w:val="0"/>
          <w:sz w:val="24"/>
          <w:szCs w:val="24"/>
          <w:lang w:eastAsia="et-EE"/>
          <w14:ligatures w14:val="none"/>
        </w:rPr>
        <w:t xml:space="preserve">õppimiskohustuse ea tõstmine </w:t>
      </w:r>
      <w:bookmarkEnd w:id="41"/>
      <w:r w:rsidRPr="00F55D54">
        <w:rPr>
          <w:rFonts w:ascii="Times New Roman" w:eastAsia="Times New Roman" w:hAnsi="Times New Roman" w:cs="Times New Roman"/>
          <w:b/>
          <w:kern w:val="0"/>
          <w:sz w:val="24"/>
          <w:szCs w:val="24"/>
          <w:lang w:eastAsia="et-EE"/>
          <w14:ligatures w14:val="none"/>
        </w:rPr>
        <w:t>ning kohustus jätkata õpinguid pärast põhihariduse omandamist)</w:t>
      </w:r>
    </w:p>
    <w:p w14:paraId="31D10EE6" w14:textId="77777777" w:rsidR="0043579D" w:rsidRPr="00F55D54" w:rsidRDefault="0043579D" w:rsidP="00F55D54">
      <w:pPr>
        <w:spacing w:after="0" w:line="240" w:lineRule="auto"/>
        <w:jc w:val="both"/>
        <w:rPr>
          <w:rFonts w:ascii="Times New Roman" w:eastAsia="Times New Roman" w:hAnsi="Times New Roman" w:cs="Times New Roman"/>
          <w:kern w:val="0"/>
          <w:sz w:val="24"/>
          <w:szCs w:val="24"/>
          <w:lang w:eastAsia="et-EE"/>
          <w14:ligatures w14:val="none"/>
        </w:rPr>
      </w:pPr>
    </w:p>
    <w:p w14:paraId="3C354B72" w14:textId="2E580F98" w:rsidR="0043579D" w:rsidRPr="00F55D54" w:rsidRDefault="0043579D" w:rsidP="00F55D54">
      <w:pPr>
        <w:spacing w:after="0" w:line="240" w:lineRule="auto"/>
        <w:jc w:val="both"/>
        <w:rPr>
          <w:rFonts w:ascii="Times New Roman" w:eastAsia="Times New Roman" w:hAnsi="Times New Roman" w:cs="Times New Roman"/>
          <w:kern w:val="0"/>
          <w:sz w:val="24"/>
          <w:szCs w:val="24"/>
          <w:lang w:eastAsia="et-EE"/>
          <w14:ligatures w14:val="none"/>
        </w:rPr>
      </w:pPr>
      <w:bookmarkStart w:id="42" w:name="_Hlk155862750"/>
      <w:r w:rsidRPr="00F55D54">
        <w:rPr>
          <w:rFonts w:ascii="Times New Roman" w:eastAsia="Times New Roman" w:hAnsi="Times New Roman" w:cs="Times New Roman"/>
          <w:b/>
          <w:i/>
          <w:kern w:val="0"/>
          <w:sz w:val="24"/>
          <w:szCs w:val="24"/>
          <w:lang w:eastAsia="et-EE"/>
          <w14:ligatures w14:val="none"/>
        </w:rPr>
        <w:t>Mõju sihtrühm: õpilased</w:t>
      </w:r>
    </w:p>
    <w:p w14:paraId="639C2F9A" w14:textId="77777777" w:rsidR="0043579D" w:rsidRPr="00F55D54" w:rsidRDefault="0043579D" w:rsidP="00F55D54">
      <w:pPr>
        <w:spacing w:after="0" w:line="240" w:lineRule="auto"/>
        <w:jc w:val="both"/>
        <w:rPr>
          <w:rFonts w:ascii="Times New Roman" w:eastAsia="Times New Roman" w:hAnsi="Times New Roman" w:cs="Times New Roman"/>
          <w:i/>
          <w:color w:val="FF0000"/>
          <w:kern w:val="0"/>
          <w:sz w:val="24"/>
          <w:szCs w:val="24"/>
          <w:u w:val="single"/>
          <w:lang w:eastAsia="et-EE"/>
          <w14:ligatures w14:val="none"/>
        </w:rPr>
      </w:pPr>
    </w:p>
    <w:p w14:paraId="79DB02F4" w14:textId="77777777" w:rsidR="0043579D" w:rsidRPr="00F55D54" w:rsidRDefault="0043579D" w:rsidP="00F55D54">
      <w:pPr>
        <w:spacing w:after="0" w:line="240" w:lineRule="auto"/>
        <w:jc w:val="both"/>
        <w:rPr>
          <w:rFonts w:ascii="Times New Roman" w:hAnsi="Times New Roman" w:cs="Times New Roman"/>
          <w:color w:val="202020"/>
          <w:sz w:val="24"/>
          <w:szCs w:val="24"/>
          <w:shd w:val="clear" w:color="auto" w:fill="FFFFFF"/>
        </w:rPr>
      </w:pPr>
      <w:r w:rsidRPr="00F55D54">
        <w:rPr>
          <w:rFonts w:ascii="Times New Roman" w:hAnsi="Times New Roman" w:cs="Times New Roman"/>
          <w:color w:val="202020"/>
          <w:sz w:val="24"/>
          <w:szCs w:val="24"/>
          <w:shd w:val="clear" w:color="auto" w:fill="FFFFFF"/>
        </w:rPr>
        <w:t>Põhikooli- ja gümnaasiumiseaduse § 9 lõige 2 näeb ette, et koolikohustuslik on isik (sealhulgas välisriigi kodakondsusega või määratlemata kodakondsusega isik, välja arvatud Eesti Vabariiki akrediteeritud välisriigi või rahvusvahelise organisatsiooni esindaja laps, kelle elukoht on Eestis), kes on saanud enne käimasoleva aasta 1. oktoobrit seitsmeaastaseks. Isik on koolikohustuslik kuni põhihariduse omandamiseni või 17-aastaseks saamiseni.</w:t>
      </w:r>
    </w:p>
    <w:p w14:paraId="620D4CF0" w14:textId="77777777" w:rsidR="0043579D" w:rsidRPr="00F55D54" w:rsidRDefault="0043579D" w:rsidP="00F55D54">
      <w:pPr>
        <w:spacing w:after="0" w:line="240" w:lineRule="auto"/>
        <w:jc w:val="both"/>
        <w:rPr>
          <w:rFonts w:ascii="Times New Roman" w:hAnsi="Times New Roman" w:cs="Times New Roman"/>
          <w:color w:val="202020"/>
          <w:sz w:val="24"/>
          <w:szCs w:val="24"/>
          <w:shd w:val="clear" w:color="auto" w:fill="FFFFFF"/>
        </w:rPr>
      </w:pPr>
    </w:p>
    <w:p w14:paraId="334D8E98" w14:textId="1624F65C" w:rsidR="0043579D" w:rsidRPr="00F55D54" w:rsidRDefault="0043579D" w:rsidP="00F55D54">
      <w:pPr>
        <w:spacing w:after="0" w:line="240" w:lineRule="auto"/>
        <w:jc w:val="both"/>
        <w:rPr>
          <w:rFonts w:ascii="Times New Roman" w:hAnsi="Times New Roman" w:cs="Times New Roman"/>
          <w:color w:val="202020"/>
          <w:sz w:val="24"/>
          <w:szCs w:val="24"/>
          <w:shd w:val="clear" w:color="auto" w:fill="FFFFFF"/>
        </w:rPr>
      </w:pPr>
      <w:r w:rsidRPr="00F55D54">
        <w:rPr>
          <w:rFonts w:ascii="Times New Roman" w:hAnsi="Times New Roman" w:cs="Times New Roman"/>
          <w:color w:val="202020"/>
          <w:sz w:val="24"/>
          <w:szCs w:val="24"/>
          <w:shd w:val="clear" w:color="auto" w:fill="FFFFFF"/>
        </w:rPr>
        <w:t xml:space="preserve">Seega näeb kehtiv seadus ette põhihariduse omandamise kohustuse või kohustuse osaleda õppe- ja kasvatustegevuses kuni 17-aastaseks saamiseni (kui isik ei ole </w:t>
      </w:r>
      <w:r w:rsidR="00DE6E79" w:rsidRPr="00F55D54">
        <w:rPr>
          <w:rFonts w:ascii="Times New Roman" w:hAnsi="Times New Roman" w:cs="Times New Roman"/>
          <w:color w:val="202020"/>
          <w:sz w:val="24"/>
          <w:szCs w:val="24"/>
          <w:shd w:val="clear" w:color="auto" w:fill="FFFFFF"/>
        </w:rPr>
        <w:t xml:space="preserve">enne seda </w:t>
      </w:r>
      <w:r w:rsidRPr="00F55D54">
        <w:rPr>
          <w:rFonts w:ascii="Times New Roman" w:hAnsi="Times New Roman" w:cs="Times New Roman"/>
          <w:color w:val="202020"/>
          <w:sz w:val="24"/>
          <w:szCs w:val="24"/>
          <w:shd w:val="clear" w:color="auto" w:fill="FFFFFF"/>
        </w:rPr>
        <w:t xml:space="preserve">põhihariduse omandamiseni jõudnud). </w:t>
      </w:r>
    </w:p>
    <w:p w14:paraId="41643D47" w14:textId="77777777" w:rsidR="0043579D" w:rsidRPr="00F55D54" w:rsidRDefault="0043579D" w:rsidP="00F55D54">
      <w:pPr>
        <w:spacing w:after="0" w:line="240" w:lineRule="auto"/>
        <w:jc w:val="both"/>
        <w:rPr>
          <w:rFonts w:ascii="Times New Roman" w:hAnsi="Times New Roman" w:cs="Times New Roman"/>
          <w:color w:val="202020"/>
          <w:sz w:val="24"/>
          <w:szCs w:val="24"/>
          <w:shd w:val="clear" w:color="auto" w:fill="FFFFFF"/>
        </w:rPr>
      </w:pPr>
    </w:p>
    <w:p w14:paraId="5AC5748A" w14:textId="76A5DAE6" w:rsidR="005B5120" w:rsidRPr="00F55D54" w:rsidRDefault="0043579D" w:rsidP="00F55D54">
      <w:pPr>
        <w:spacing w:after="0" w:line="240" w:lineRule="auto"/>
        <w:jc w:val="both"/>
        <w:rPr>
          <w:rFonts w:ascii="Times New Roman" w:hAnsi="Times New Roman" w:cs="Times New Roman"/>
          <w:color w:val="202020"/>
          <w:sz w:val="24"/>
          <w:szCs w:val="24"/>
          <w:shd w:val="clear" w:color="auto" w:fill="FFFFFF"/>
        </w:rPr>
      </w:pPr>
      <w:r w:rsidRPr="00F55D54">
        <w:rPr>
          <w:rFonts w:ascii="Times New Roman" w:hAnsi="Times New Roman" w:cs="Times New Roman"/>
          <w:color w:val="202020"/>
          <w:sz w:val="24"/>
          <w:szCs w:val="24"/>
          <w:shd w:val="clear" w:color="auto" w:fill="FFFFFF"/>
        </w:rPr>
        <w:t xml:space="preserve">Eelnõu kohaselt on õppimiskohustus 18-aastaseks saamiseni. </w:t>
      </w:r>
      <w:r w:rsidR="005B5120" w:rsidRPr="00F55D54">
        <w:rPr>
          <w:rFonts w:ascii="Times New Roman" w:hAnsi="Times New Roman" w:cs="Times New Roman"/>
          <w:color w:val="202020"/>
          <w:sz w:val="24"/>
          <w:szCs w:val="24"/>
          <w:shd w:val="clear" w:color="auto" w:fill="FFFFFF"/>
        </w:rPr>
        <w:t>Õppimiskohustus loetakse täidetuks, kui enne 18-aastaseks saamist on omandatud kesk- või kutseharidus. Seega puudutab muudatus kõiki</w:t>
      </w:r>
      <w:r w:rsidR="005B5120" w:rsidRPr="00F55D54">
        <w:rPr>
          <w:rFonts w:ascii="Times New Roman" w:hAnsi="Times New Roman" w:cs="Times New Roman"/>
          <w:sz w:val="24"/>
          <w:szCs w:val="24"/>
        </w:rPr>
        <w:t xml:space="preserve"> õpilasi, kes ei ole eelnõu jõustumise hetkeks koolikohustust täitnud ja lapsi, kes ei ole veel koolikohustust täitma asunud. </w:t>
      </w:r>
      <w:r w:rsidR="005B5120" w:rsidRPr="00F55D54">
        <w:rPr>
          <w:rFonts w:ascii="Times New Roman" w:hAnsi="Times New Roman" w:cs="Times New Roman"/>
          <w:color w:val="202020"/>
          <w:sz w:val="24"/>
          <w:szCs w:val="24"/>
          <w:shd w:val="clear" w:color="auto" w:fill="FFFFFF"/>
        </w:rPr>
        <w:t>Edasiõppimise kohustus kohaldub</w:t>
      </w:r>
      <w:r w:rsidR="00D97770">
        <w:rPr>
          <w:rFonts w:ascii="Times New Roman" w:hAnsi="Times New Roman" w:cs="Times New Roman"/>
          <w:color w:val="202020"/>
          <w:sz w:val="24"/>
          <w:szCs w:val="24"/>
          <w:shd w:val="clear" w:color="auto" w:fill="FFFFFF"/>
        </w:rPr>
        <w:t xml:space="preserve"> esimest korda </w:t>
      </w:r>
      <w:r w:rsidR="005B5120" w:rsidRPr="00F55D54">
        <w:rPr>
          <w:rFonts w:ascii="Times New Roman" w:hAnsi="Times New Roman" w:cs="Times New Roman"/>
          <w:color w:val="202020"/>
          <w:sz w:val="24"/>
          <w:szCs w:val="24"/>
          <w:shd w:val="clear" w:color="auto" w:fill="FFFFFF"/>
        </w:rPr>
        <w:t xml:space="preserve"> 2025. aastal</w:t>
      </w:r>
      <w:r w:rsidR="00892A3A" w:rsidRPr="00F55D54">
        <w:rPr>
          <w:rFonts w:ascii="Times New Roman" w:hAnsi="Times New Roman" w:cs="Times New Roman"/>
          <w:color w:val="202020"/>
          <w:sz w:val="24"/>
          <w:szCs w:val="24"/>
          <w:shd w:val="clear" w:color="auto" w:fill="FFFFFF"/>
        </w:rPr>
        <w:t xml:space="preserve"> põhikooli lõpetajate</w:t>
      </w:r>
      <w:r w:rsidR="005B5120" w:rsidRPr="00F55D54">
        <w:rPr>
          <w:rFonts w:ascii="Times New Roman" w:hAnsi="Times New Roman" w:cs="Times New Roman"/>
          <w:color w:val="202020"/>
          <w:sz w:val="24"/>
          <w:szCs w:val="24"/>
          <w:shd w:val="clear" w:color="auto" w:fill="FFFFFF"/>
        </w:rPr>
        <w:t xml:space="preserve"> koguvalimile. </w:t>
      </w:r>
      <w:r w:rsidR="00892A3A" w:rsidRPr="00F55D54">
        <w:rPr>
          <w:rFonts w:ascii="Times New Roman" w:hAnsi="Times New Roman" w:cs="Times New Roman"/>
          <w:color w:val="202020"/>
          <w:sz w:val="24"/>
          <w:szCs w:val="24"/>
          <w:shd w:val="clear" w:color="auto" w:fill="FFFFFF"/>
        </w:rPr>
        <w:t>Tänase seisuga õpib Haridussilma andmetel 8. klassis 16 102 õpilast.</w:t>
      </w:r>
    </w:p>
    <w:p w14:paraId="68BB6340" w14:textId="77777777" w:rsidR="0043579D" w:rsidRPr="00F55D54" w:rsidRDefault="0043579D" w:rsidP="00F55D54">
      <w:pPr>
        <w:spacing w:after="0" w:line="240" w:lineRule="auto"/>
        <w:jc w:val="both"/>
        <w:rPr>
          <w:rFonts w:ascii="Times New Roman" w:eastAsia="Times New Roman" w:hAnsi="Times New Roman" w:cs="Times New Roman"/>
          <w:color w:val="FF0000"/>
          <w:kern w:val="0"/>
          <w:sz w:val="24"/>
          <w:szCs w:val="24"/>
          <w:lang w:eastAsia="et-EE"/>
          <w14:ligatures w14:val="none"/>
        </w:rPr>
      </w:pPr>
    </w:p>
    <w:p w14:paraId="77DB8E26" w14:textId="77777777" w:rsidR="0043579D" w:rsidRPr="00F55D54" w:rsidRDefault="0043579D" w:rsidP="00F55D54">
      <w:pPr>
        <w:spacing w:after="0" w:line="240" w:lineRule="auto"/>
        <w:jc w:val="both"/>
        <w:rPr>
          <w:rFonts w:ascii="Times New Roman" w:eastAsia="Times New Roman" w:hAnsi="Times New Roman" w:cs="Times New Roman"/>
          <w:kern w:val="0"/>
          <w:sz w:val="24"/>
          <w:szCs w:val="24"/>
          <w:u w:val="single"/>
          <w:lang w:eastAsia="et-EE"/>
          <w14:ligatures w14:val="none"/>
        </w:rPr>
      </w:pPr>
      <w:r w:rsidRPr="00F55D54">
        <w:rPr>
          <w:rFonts w:ascii="Times New Roman" w:eastAsia="Times New Roman" w:hAnsi="Times New Roman" w:cs="Times New Roman"/>
          <w:kern w:val="0"/>
          <w:sz w:val="24"/>
          <w:szCs w:val="24"/>
          <w:u w:val="single"/>
          <w:lang w:eastAsia="et-EE"/>
          <w14:ligatures w14:val="none"/>
        </w:rPr>
        <w:t>Mõju valdkond: sotsiaalne mõju</w:t>
      </w:r>
    </w:p>
    <w:p w14:paraId="013222CD" w14:textId="77777777" w:rsidR="0043579D" w:rsidRPr="00F55D54" w:rsidRDefault="0043579D" w:rsidP="00F55D54">
      <w:pPr>
        <w:spacing w:after="0" w:line="240" w:lineRule="auto"/>
        <w:jc w:val="both"/>
        <w:rPr>
          <w:rFonts w:ascii="Times New Roman" w:eastAsia="Times New Roman" w:hAnsi="Times New Roman" w:cs="Times New Roman"/>
          <w:color w:val="FF0000"/>
          <w:kern w:val="0"/>
          <w:sz w:val="24"/>
          <w:szCs w:val="24"/>
          <w:lang w:eastAsia="et-EE"/>
          <w14:ligatures w14:val="none"/>
        </w:rPr>
      </w:pPr>
    </w:p>
    <w:p w14:paraId="7B6DBDB4" w14:textId="77777777" w:rsidR="0043579D" w:rsidRPr="00F55D54" w:rsidRDefault="0043579D" w:rsidP="00F55D54">
      <w:pPr>
        <w:spacing w:after="0" w:line="240" w:lineRule="auto"/>
        <w:rPr>
          <w:rFonts w:ascii="Times New Roman" w:hAnsi="Times New Roman" w:cs="Times New Roman"/>
          <w:i/>
          <w:iCs/>
          <w:sz w:val="24"/>
          <w:szCs w:val="24"/>
        </w:rPr>
      </w:pPr>
      <w:r w:rsidRPr="00F55D54">
        <w:rPr>
          <w:rFonts w:ascii="Times New Roman" w:hAnsi="Times New Roman" w:cs="Times New Roman"/>
          <w:i/>
          <w:iCs/>
          <w:sz w:val="24"/>
          <w:szCs w:val="24"/>
        </w:rPr>
        <w:t>Mõju kirjeldus</w:t>
      </w:r>
    </w:p>
    <w:p w14:paraId="3C139B2D" w14:textId="77777777" w:rsidR="0043579D" w:rsidRPr="00F55D54" w:rsidRDefault="0043579D" w:rsidP="00F55D54">
      <w:pPr>
        <w:spacing w:after="0" w:line="240" w:lineRule="auto"/>
        <w:rPr>
          <w:rFonts w:ascii="Times New Roman" w:hAnsi="Times New Roman" w:cs="Times New Roman"/>
          <w:color w:val="FF0000"/>
          <w:sz w:val="24"/>
          <w:szCs w:val="24"/>
        </w:rPr>
      </w:pPr>
    </w:p>
    <w:p w14:paraId="5734EB3B" w14:textId="72382143" w:rsidR="0043579D" w:rsidRPr="00F55D54" w:rsidRDefault="0043579D" w:rsidP="00F55D54">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 xml:space="preserve">Muudatus toob õpilastele kaasa senisest pikema õppes osalemise kohustuse, kuna õpilased peavad igal juhul vähemalt 18-aastaseks saamiseni </w:t>
      </w:r>
      <w:r w:rsidR="00955BE5" w:rsidRPr="00F55D54">
        <w:rPr>
          <w:rFonts w:ascii="Times New Roman" w:hAnsi="Times New Roman" w:cs="Times New Roman"/>
          <w:sz w:val="24"/>
          <w:szCs w:val="24"/>
        </w:rPr>
        <w:t>edasi õppima</w:t>
      </w:r>
      <w:r w:rsidRPr="00F55D54">
        <w:rPr>
          <w:rFonts w:ascii="Times New Roman" w:hAnsi="Times New Roman" w:cs="Times New Roman"/>
          <w:sz w:val="24"/>
          <w:szCs w:val="24"/>
        </w:rPr>
        <w:t xml:space="preserve">, sõltumata sellest, kas õpingud on pooleli põhikoolis, gümnaasiumi või kutseõppeasutuses. </w:t>
      </w:r>
    </w:p>
    <w:p w14:paraId="24312721" w14:textId="77777777" w:rsidR="0043579D" w:rsidRPr="00F55D54" w:rsidRDefault="0043579D" w:rsidP="00F55D54">
      <w:pPr>
        <w:spacing w:after="0" w:line="240" w:lineRule="auto"/>
        <w:jc w:val="both"/>
        <w:rPr>
          <w:rFonts w:ascii="Times New Roman" w:hAnsi="Times New Roman" w:cs="Times New Roman"/>
          <w:sz w:val="24"/>
          <w:szCs w:val="24"/>
        </w:rPr>
      </w:pPr>
    </w:p>
    <w:p w14:paraId="2E1DCF5A" w14:textId="2547FC1A" w:rsidR="00DE6E79" w:rsidRPr="00F55D54" w:rsidRDefault="0033403D" w:rsidP="00F55D54">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Põhihariduse järel jätkab õpinguid kesk- või kutseharidusõppes ca 96% tänastest põhikooli lõpetajatest. Muudatus adresseerib eeskätt neid orienteeruvalt 4 – 5 % õppijaist (</w:t>
      </w:r>
      <w:r w:rsidR="00F12558" w:rsidRPr="00F55D54">
        <w:rPr>
          <w:rFonts w:ascii="Times New Roman" w:hAnsi="Times New Roman" w:cs="Times New Roman"/>
          <w:sz w:val="24"/>
          <w:szCs w:val="24"/>
        </w:rPr>
        <w:t xml:space="preserve">2025. aastal </w:t>
      </w:r>
      <w:r w:rsidRPr="00F55D54">
        <w:rPr>
          <w:rFonts w:ascii="Times New Roman" w:hAnsi="Times New Roman" w:cs="Times New Roman"/>
          <w:sz w:val="24"/>
          <w:szCs w:val="24"/>
        </w:rPr>
        <w:t xml:space="preserve">suurusjärk 644 – 805 noort), kes prognoosi kohaselt oma õpinguid jätkanud ei oleks.  </w:t>
      </w:r>
      <w:r w:rsidR="0043579D" w:rsidRPr="00F55D54">
        <w:rPr>
          <w:rFonts w:ascii="Times New Roman" w:hAnsi="Times New Roman" w:cs="Times New Roman"/>
          <w:sz w:val="24"/>
          <w:szCs w:val="24"/>
        </w:rPr>
        <w:t>Eelnõuga ei vähendata</w:t>
      </w:r>
      <w:r w:rsidR="00F43CAD" w:rsidRPr="00F55D54">
        <w:rPr>
          <w:rFonts w:ascii="Times New Roman" w:hAnsi="Times New Roman" w:cs="Times New Roman"/>
          <w:sz w:val="24"/>
          <w:szCs w:val="24"/>
        </w:rPr>
        <w:t xml:space="preserve"> õpilase õigust õppida</w:t>
      </w:r>
      <w:r w:rsidR="0043579D" w:rsidRPr="00F55D54">
        <w:rPr>
          <w:rFonts w:ascii="Times New Roman" w:hAnsi="Times New Roman" w:cs="Times New Roman"/>
          <w:sz w:val="24"/>
          <w:szCs w:val="24"/>
        </w:rPr>
        <w:t xml:space="preserve">, küll aga avardatakse võimalusi õppimiskohustuse täitmiseks (võimalus </w:t>
      </w:r>
      <w:r w:rsidR="00F43CAD" w:rsidRPr="00F55D54">
        <w:rPr>
          <w:rFonts w:ascii="Times New Roman" w:hAnsi="Times New Roman" w:cs="Times New Roman"/>
          <w:sz w:val="24"/>
          <w:szCs w:val="24"/>
        </w:rPr>
        <w:t xml:space="preserve">jätkata </w:t>
      </w:r>
      <w:r w:rsidR="0043579D" w:rsidRPr="00F55D54">
        <w:rPr>
          <w:rFonts w:ascii="Times New Roman" w:hAnsi="Times New Roman" w:cs="Times New Roman"/>
          <w:sz w:val="24"/>
          <w:szCs w:val="24"/>
        </w:rPr>
        <w:t xml:space="preserve">õpinguid ka ettevalmistavas õppes). </w:t>
      </w:r>
      <w:r w:rsidR="00D97770">
        <w:rPr>
          <w:rFonts w:ascii="Times New Roman" w:hAnsi="Times New Roman" w:cs="Times New Roman"/>
          <w:sz w:val="24"/>
          <w:szCs w:val="24"/>
        </w:rPr>
        <w:t xml:space="preserve">Seega on muudatusel mõju sotsiaalse tõrjutuse ja vaesusriskis noorte arvu vähendamisele. </w:t>
      </w:r>
    </w:p>
    <w:p w14:paraId="387807FF" w14:textId="77777777" w:rsidR="00DE6E79" w:rsidRPr="00F55D54" w:rsidRDefault="00DE6E79" w:rsidP="00F55D54">
      <w:pPr>
        <w:spacing w:after="0" w:line="240" w:lineRule="auto"/>
        <w:jc w:val="both"/>
        <w:rPr>
          <w:rFonts w:ascii="Times New Roman" w:hAnsi="Times New Roman" w:cs="Times New Roman"/>
          <w:sz w:val="24"/>
          <w:szCs w:val="24"/>
        </w:rPr>
      </w:pPr>
    </w:p>
    <w:p w14:paraId="7F76CACF" w14:textId="214CE125" w:rsidR="0043579D" w:rsidRPr="00F55D54" w:rsidRDefault="0043579D" w:rsidP="00F55D54">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 xml:space="preserve">On tõenäoline, et õpilased, kes </w:t>
      </w:r>
      <w:r w:rsidR="00F43CAD" w:rsidRPr="00F55D54">
        <w:rPr>
          <w:rFonts w:ascii="Times New Roman" w:hAnsi="Times New Roman" w:cs="Times New Roman"/>
          <w:sz w:val="24"/>
          <w:szCs w:val="24"/>
        </w:rPr>
        <w:t>jõuavad</w:t>
      </w:r>
      <w:r w:rsidRPr="00F55D54">
        <w:rPr>
          <w:rFonts w:ascii="Times New Roman" w:hAnsi="Times New Roman" w:cs="Times New Roman"/>
          <w:sz w:val="24"/>
          <w:szCs w:val="24"/>
        </w:rPr>
        <w:t xml:space="preserve"> õpingutes keskmisest paremini</w:t>
      </w:r>
      <w:r w:rsidR="00F43CAD" w:rsidRPr="00F55D54">
        <w:rPr>
          <w:rFonts w:ascii="Times New Roman" w:hAnsi="Times New Roman" w:cs="Times New Roman"/>
          <w:sz w:val="24"/>
          <w:szCs w:val="24"/>
        </w:rPr>
        <w:t xml:space="preserve"> edasi</w:t>
      </w:r>
      <w:r w:rsidRPr="00F55D54">
        <w:rPr>
          <w:rFonts w:ascii="Times New Roman" w:hAnsi="Times New Roman" w:cs="Times New Roman"/>
          <w:sz w:val="24"/>
          <w:szCs w:val="24"/>
        </w:rPr>
        <w:t xml:space="preserve">, ei teadvustagi neile seadusega </w:t>
      </w:r>
      <w:r w:rsidR="00F43CAD" w:rsidRPr="00F55D54">
        <w:rPr>
          <w:rFonts w:ascii="Times New Roman" w:hAnsi="Times New Roman" w:cs="Times New Roman"/>
          <w:sz w:val="24"/>
          <w:szCs w:val="24"/>
        </w:rPr>
        <w:t>pandud</w:t>
      </w:r>
      <w:r w:rsidRPr="00F55D54">
        <w:rPr>
          <w:rFonts w:ascii="Times New Roman" w:hAnsi="Times New Roman" w:cs="Times New Roman"/>
          <w:sz w:val="24"/>
          <w:szCs w:val="24"/>
        </w:rPr>
        <w:t xml:space="preserve"> kohustus</w:t>
      </w:r>
      <w:r w:rsidR="00F43CAD" w:rsidRPr="00F55D54">
        <w:rPr>
          <w:rFonts w:ascii="Times New Roman" w:hAnsi="Times New Roman" w:cs="Times New Roman"/>
          <w:sz w:val="24"/>
          <w:szCs w:val="24"/>
        </w:rPr>
        <w:t>t</w:t>
      </w:r>
      <w:r w:rsidRPr="00F55D54">
        <w:rPr>
          <w:rFonts w:ascii="Times New Roman" w:hAnsi="Times New Roman" w:cs="Times New Roman"/>
          <w:sz w:val="24"/>
          <w:szCs w:val="24"/>
        </w:rPr>
        <w:t xml:space="preserve"> pannud</w:t>
      </w:r>
      <w:r w:rsidR="004B6929" w:rsidRPr="00F55D54">
        <w:rPr>
          <w:rFonts w:ascii="Times New Roman" w:hAnsi="Times New Roman" w:cs="Times New Roman"/>
          <w:sz w:val="24"/>
          <w:szCs w:val="24"/>
        </w:rPr>
        <w:t xml:space="preserve"> või </w:t>
      </w:r>
      <w:r w:rsidR="00F43CAD" w:rsidRPr="00F55D54">
        <w:rPr>
          <w:rFonts w:ascii="Times New Roman" w:hAnsi="Times New Roman" w:cs="Times New Roman"/>
          <w:sz w:val="24"/>
          <w:szCs w:val="24"/>
        </w:rPr>
        <w:t>käesoleval</w:t>
      </w:r>
      <w:r w:rsidR="004B6929" w:rsidRPr="00F55D54">
        <w:rPr>
          <w:rFonts w:ascii="Times New Roman" w:hAnsi="Times New Roman" w:cs="Times New Roman"/>
          <w:sz w:val="24"/>
          <w:szCs w:val="24"/>
        </w:rPr>
        <w:t xml:space="preserve"> juhul koolikohustuse </w:t>
      </w:r>
      <w:r w:rsidR="00F43CAD" w:rsidRPr="00F55D54">
        <w:rPr>
          <w:rFonts w:ascii="Times New Roman" w:hAnsi="Times New Roman" w:cs="Times New Roman"/>
          <w:sz w:val="24"/>
          <w:szCs w:val="24"/>
        </w:rPr>
        <w:t>asendumist</w:t>
      </w:r>
      <w:r w:rsidR="004B6929" w:rsidRPr="00F55D54">
        <w:rPr>
          <w:rFonts w:ascii="Times New Roman" w:hAnsi="Times New Roman" w:cs="Times New Roman"/>
          <w:sz w:val="24"/>
          <w:szCs w:val="24"/>
        </w:rPr>
        <w:t xml:space="preserve"> õppimiskohustus</w:t>
      </w:r>
      <w:r w:rsidR="00F43CAD" w:rsidRPr="00F55D54">
        <w:rPr>
          <w:rFonts w:ascii="Times New Roman" w:hAnsi="Times New Roman" w:cs="Times New Roman"/>
          <w:sz w:val="24"/>
          <w:szCs w:val="24"/>
        </w:rPr>
        <w:t>ega</w:t>
      </w:r>
      <w:r w:rsidRPr="00F55D54">
        <w:rPr>
          <w:rFonts w:ascii="Times New Roman" w:hAnsi="Times New Roman" w:cs="Times New Roman"/>
          <w:sz w:val="24"/>
          <w:szCs w:val="24"/>
        </w:rPr>
        <w:t>. Nende soov õppida</w:t>
      </w:r>
      <w:r w:rsidR="00F43CAD" w:rsidRPr="00F55D54">
        <w:rPr>
          <w:rFonts w:ascii="Times New Roman" w:hAnsi="Times New Roman" w:cs="Times New Roman"/>
          <w:sz w:val="24"/>
          <w:szCs w:val="24"/>
        </w:rPr>
        <w:t>, omandada põhiharidus, jätkata</w:t>
      </w:r>
      <w:r w:rsidRPr="00F55D54">
        <w:rPr>
          <w:rFonts w:ascii="Times New Roman" w:hAnsi="Times New Roman" w:cs="Times New Roman"/>
          <w:sz w:val="24"/>
          <w:szCs w:val="24"/>
        </w:rPr>
        <w:t xml:space="preserve"> </w:t>
      </w:r>
      <w:r w:rsidR="00F43CAD" w:rsidRPr="00F55D54">
        <w:rPr>
          <w:rFonts w:ascii="Times New Roman" w:hAnsi="Times New Roman" w:cs="Times New Roman"/>
          <w:sz w:val="24"/>
          <w:szCs w:val="24"/>
        </w:rPr>
        <w:t>pärast</w:t>
      </w:r>
      <w:r w:rsidRPr="00F55D54">
        <w:rPr>
          <w:rFonts w:ascii="Times New Roman" w:hAnsi="Times New Roman" w:cs="Times New Roman"/>
          <w:sz w:val="24"/>
          <w:szCs w:val="24"/>
        </w:rPr>
        <w:t xml:space="preserve"> põhikooli</w:t>
      </w:r>
      <w:r w:rsidR="004B6929" w:rsidRPr="00F55D54">
        <w:rPr>
          <w:rFonts w:ascii="Times New Roman" w:hAnsi="Times New Roman" w:cs="Times New Roman"/>
          <w:sz w:val="24"/>
          <w:szCs w:val="24"/>
        </w:rPr>
        <w:t xml:space="preserve"> lõpetamis</w:t>
      </w:r>
      <w:r w:rsidR="00F43CAD" w:rsidRPr="00F55D54">
        <w:rPr>
          <w:rFonts w:ascii="Times New Roman" w:hAnsi="Times New Roman" w:cs="Times New Roman"/>
          <w:sz w:val="24"/>
          <w:szCs w:val="24"/>
        </w:rPr>
        <w:t>t</w:t>
      </w:r>
      <w:r w:rsidRPr="00F55D54">
        <w:rPr>
          <w:rFonts w:ascii="Times New Roman" w:hAnsi="Times New Roman" w:cs="Times New Roman"/>
          <w:sz w:val="24"/>
          <w:szCs w:val="24"/>
        </w:rPr>
        <w:t xml:space="preserve"> gümnaasiumis/kutseõppeasutus</w:t>
      </w:r>
      <w:r w:rsidR="00F43CAD" w:rsidRPr="00F55D54">
        <w:rPr>
          <w:rFonts w:ascii="Times New Roman" w:hAnsi="Times New Roman" w:cs="Times New Roman"/>
          <w:sz w:val="24"/>
          <w:szCs w:val="24"/>
        </w:rPr>
        <w:t xml:space="preserve"> ja pärast</w:t>
      </w:r>
      <w:r w:rsidRPr="00F55D54">
        <w:rPr>
          <w:rFonts w:ascii="Times New Roman" w:hAnsi="Times New Roman" w:cs="Times New Roman"/>
          <w:sz w:val="24"/>
          <w:szCs w:val="24"/>
        </w:rPr>
        <w:t xml:space="preserve"> selle lõpetamis</w:t>
      </w:r>
      <w:r w:rsidR="00F43CAD" w:rsidRPr="00F55D54">
        <w:rPr>
          <w:rFonts w:ascii="Times New Roman" w:hAnsi="Times New Roman" w:cs="Times New Roman"/>
          <w:sz w:val="24"/>
          <w:szCs w:val="24"/>
        </w:rPr>
        <w:t>t</w:t>
      </w:r>
      <w:r w:rsidRPr="00F55D54">
        <w:rPr>
          <w:rFonts w:ascii="Times New Roman" w:hAnsi="Times New Roman" w:cs="Times New Roman"/>
          <w:sz w:val="24"/>
          <w:szCs w:val="24"/>
        </w:rPr>
        <w:t xml:space="preserve"> ka kõrgkooli</w:t>
      </w:r>
      <w:r w:rsidR="00F43CAD" w:rsidRPr="00F55D54">
        <w:rPr>
          <w:rFonts w:ascii="Times New Roman" w:hAnsi="Times New Roman" w:cs="Times New Roman"/>
          <w:sz w:val="24"/>
          <w:szCs w:val="24"/>
        </w:rPr>
        <w:t>s püsib</w:t>
      </w:r>
      <w:r w:rsidRPr="00F55D54">
        <w:rPr>
          <w:rFonts w:ascii="Times New Roman" w:hAnsi="Times New Roman" w:cs="Times New Roman"/>
          <w:sz w:val="24"/>
          <w:szCs w:val="24"/>
        </w:rPr>
        <w:t xml:space="preserve"> </w:t>
      </w:r>
      <w:r w:rsidR="004B6929" w:rsidRPr="00F55D54">
        <w:rPr>
          <w:rFonts w:ascii="Times New Roman" w:hAnsi="Times New Roman" w:cs="Times New Roman"/>
          <w:sz w:val="24"/>
          <w:szCs w:val="24"/>
        </w:rPr>
        <w:t xml:space="preserve">seadusega seatud </w:t>
      </w:r>
      <w:r w:rsidRPr="00F55D54">
        <w:rPr>
          <w:rFonts w:ascii="Times New Roman" w:hAnsi="Times New Roman" w:cs="Times New Roman"/>
          <w:sz w:val="24"/>
          <w:szCs w:val="24"/>
        </w:rPr>
        <w:t xml:space="preserve">kohustusest sõltumata. Kui </w:t>
      </w:r>
      <w:r w:rsidR="00896051" w:rsidRPr="00F55D54">
        <w:rPr>
          <w:rFonts w:ascii="Times New Roman" w:hAnsi="Times New Roman" w:cs="Times New Roman"/>
          <w:sz w:val="24"/>
          <w:szCs w:val="24"/>
        </w:rPr>
        <w:t>keskhariduse omandamisel järel võtavad õpilased üha sagedamini</w:t>
      </w:r>
      <w:r w:rsidRPr="00F55D54">
        <w:rPr>
          <w:rFonts w:ascii="Times New Roman" w:hAnsi="Times New Roman" w:cs="Times New Roman"/>
          <w:sz w:val="24"/>
          <w:szCs w:val="24"/>
        </w:rPr>
        <w:t xml:space="preserve"> õpingutes vaheaasta</w:t>
      </w:r>
      <w:r w:rsidR="001C7D63" w:rsidRPr="00F55D54">
        <w:rPr>
          <w:rStyle w:val="Allmrkuseviide"/>
          <w:rFonts w:ascii="Times New Roman" w:hAnsi="Times New Roman" w:cs="Times New Roman"/>
          <w:sz w:val="24"/>
          <w:szCs w:val="24"/>
        </w:rPr>
        <w:footnoteReference w:id="25"/>
      </w:r>
      <w:r w:rsidRPr="00F55D54">
        <w:rPr>
          <w:rFonts w:ascii="Times New Roman" w:hAnsi="Times New Roman" w:cs="Times New Roman"/>
          <w:sz w:val="24"/>
          <w:szCs w:val="24"/>
        </w:rPr>
        <w:t xml:space="preserve"> ning</w:t>
      </w:r>
      <w:r w:rsidR="00F12558" w:rsidRPr="00F55D54">
        <w:rPr>
          <w:rFonts w:ascii="Times New Roman" w:hAnsi="Times New Roman" w:cs="Times New Roman"/>
          <w:sz w:val="24"/>
          <w:szCs w:val="24"/>
        </w:rPr>
        <w:t xml:space="preserve"> siirduvad tööle või välismaale</w:t>
      </w:r>
      <w:r w:rsidRPr="00F55D54">
        <w:rPr>
          <w:rFonts w:ascii="Times New Roman" w:hAnsi="Times New Roman" w:cs="Times New Roman"/>
          <w:sz w:val="24"/>
          <w:szCs w:val="24"/>
        </w:rPr>
        <w:t xml:space="preserve">, siis põhikooli </w:t>
      </w:r>
      <w:r w:rsidR="00896051" w:rsidRPr="00F55D54">
        <w:rPr>
          <w:rFonts w:ascii="Times New Roman" w:hAnsi="Times New Roman" w:cs="Times New Roman"/>
          <w:sz w:val="24"/>
          <w:szCs w:val="24"/>
        </w:rPr>
        <w:t>lõpetades (senise</w:t>
      </w:r>
      <w:r w:rsidRPr="00F55D54">
        <w:rPr>
          <w:rFonts w:ascii="Times New Roman" w:hAnsi="Times New Roman" w:cs="Times New Roman"/>
          <w:sz w:val="24"/>
          <w:szCs w:val="24"/>
        </w:rPr>
        <w:t xml:space="preserve"> koolikohustuse täitmise </w:t>
      </w:r>
      <w:r w:rsidR="00896051" w:rsidRPr="00F55D54">
        <w:rPr>
          <w:rFonts w:ascii="Times New Roman" w:hAnsi="Times New Roman" w:cs="Times New Roman"/>
          <w:sz w:val="24"/>
          <w:szCs w:val="24"/>
        </w:rPr>
        <w:t>lõpus)</w:t>
      </w:r>
      <w:r w:rsidRPr="00F55D54">
        <w:rPr>
          <w:rFonts w:ascii="Times New Roman" w:hAnsi="Times New Roman" w:cs="Times New Roman"/>
          <w:sz w:val="24"/>
          <w:szCs w:val="24"/>
        </w:rPr>
        <w:t xml:space="preserve"> </w:t>
      </w:r>
      <w:r w:rsidR="00F12558" w:rsidRPr="00F55D54">
        <w:rPr>
          <w:rFonts w:ascii="Times New Roman" w:hAnsi="Times New Roman" w:cs="Times New Roman"/>
          <w:sz w:val="24"/>
          <w:szCs w:val="24"/>
        </w:rPr>
        <w:t xml:space="preserve">üldjuhul õpinguid jätkatakse, kuigi seni kohustus edasiõppimiseks puudus. </w:t>
      </w:r>
    </w:p>
    <w:p w14:paraId="0B4F5965" w14:textId="77777777" w:rsidR="0043579D" w:rsidRPr="00F55D54" w:rsidRDefault="0043579D" w:rsidP="00F55D54">
      <w:pPr>
        <w:spacing w:after="0" w:line="240" w:lineRule="auto"/>
        <w:rPr>
          <w:rFonts w:ascii="Times New Roman" w:hAnsi="Times New Roman" w:cs="Times New Roman"/>
          <w:sz w:val="24"/>
          <w:szCs w:val="24"/>
        </w:rPr>
      </w:pPr>
    </w:p>
    <w:p w14:paraId="306FFB04" w14:textId="0D1C5FD8" w:rsidR="00896051" w:rsidRPr="00F55D54" w:rsidRDefault="00896051" w:rsidP="00F55D54">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lastRenderedPageBreak/>
        <w:t xml:space="preserve">Muudatuse mõju õpilastele, kellel </w:t>
      </w:r>
      <w:r w:rsidR="00D97770">
        <w:rPr>
          <w:rFonts w:ascii="Times New Roman" w:hAnsi="Times New Roman" w:cs="Times New Roman"/>
          <w:sz w:val="24"/>
          <w:szCs w:val="24"/>
        </w:rPr>
        <w:t>vähe nii õpi</w:t>
      </w:r>
      <w:r w:rsidRPr="00F55D54">
        <w:rPr>
          <w:rFonts w:ascii="Times New Roman" w:hAnsi="Times New Roman" w:cs="Times New Roman"/>
          <w:sz w:val="24"/>
          <w:szCs w:val="24"/>
        </w:rPr>
        <w:t xml:space="preserve">motivatsiooni </w:t>
      </w:r>
      <w:r w:rsidR="00D97770">
        <w:rPr>
          <w:rFonts w:ascii="Times New Roman" w:hAnsi="Times New Roman" w:cs="Times New Roman"/>
          <w:sz w:val="24"/>
          <w:szCs w:val="24"/>
        </w:rPr>
        <w:t>kui</w:t>
      </w:r>
      <w:r w:rsidRPr="00F55D54">
        <w:rPr>
          <w:rFonts w:ascii="Times New Roman" w:hAnsi="Times New Roman" w:cs="Times New Roman"/>
          <w:sz w:val="24"/>
          <w:szCs w:val="24"/>
        </w:rPr>
        <w:t xml:space="preserve"> kodust tuge õppimiseks ja õpingute jätkamiseks, on oluline. Õpilane peab senisega võrreldes vähemalt ühe aasta enam õppes osalema. Samas võib õppimiskohustuse täitmise võimaluste laiendamine (ettevalmistav õpe, </w:t>
      </w:r>
      <w:r w:rsidR="00F12558" w:rsidRPr="00F55D54">
        <w:rPr>
          <w:rFonts w:ascii="Times New Roman" w:hAnsi="Times New Roman" w:cs="Times New Roman"/>
          <w:sz w:val="24"/>
          <w:szCs w:val="24"/>
        </w:rPr>
        <w:t>lisaõpe, avaramad valikud kutsekeskharidusõppes</w:t>
      </w:r>
      <w:r w:rsidRPr="00F55D54">
        <w:rPr>
          <w:rFonts w:ascii="Times New Roman" w:hAnsi="Times New Roman" w:cs="Times New Roman"/>
          <w:sz w:val="24"/>
          <w:szCs w:val="24"/>
        </w:rPr>
        <w:t>) suurendada ka õppija motivatsiooni õppida</w:t>
      </w:r>
      <w:r w:rsidR="00F12558" w:rsidRPr="00F55D54">
        <w:rPr>
          <w:rFonts w:ascii="Times New Roman" w:hAnsi="Times New Roman" w:cs="Times New Roman"/>
          <w:sz w:val="24"/>
          <w:szCs w:val="24"/>
        </w:rPr>
        <w:t xml:space="preserve">. Lisaks tagab riik ettevalmistava õppe pakkumise näol kindluse, et keegi ei jää õppimisvõimaluseta. </w:t>
      </w:r>
      <w:r w:rsidRPr="00F55D54">
        <w:rPr>
          <w:rFonts w:ascii="Times New Roman" w:hAnsi="Times New Roman" w:cs="Times New Roman"/>
          <w:sz w:val="24"/>
          <w:szCs w:val="24"/>
        </w:rPr>
        <w:t>E</w:t>
      </w:r>
      <w:r w:rsidR="00F12558" w:rsidRPr="00F55D54">
        <w:rPr>
          <w:rFonts w:ascii="Times New Roman" w:hAnsi="Times New Roman" w:cs="Times New Roman"/>
          <w:sz w:val="24"/>
          <w:szCs w:val="24"/>
        </w:rPr>
        <w:t xml:space="preserve">ttevalmistava õppe väljundiks on endale sobiva ja jõukohase õpiteevaliku tegemine kutse- või keskharidusõppes jätkamiseks. </w:t>
      </w:r>
    </w:p>
    <w:p w14:paraId="52FD9C39" w14:textId="77777777" w:rsidR="00896051" w:rsidRPr="00F55D54" w:rsidRDefault="00896051" w:rsidP="00F55D54">
      <w:pPr>
        <w:spacing w:after="0" w:line="240" w:lineRule="auto"/>
        <w:rPr>
          <w:rFonts w:ascii="Times New Roman" w:hAnsi="Times New Roman" w:cs="Times New Roman"/>
          <w:sz w:val="24"/>
          <w:szCs w:val="24"/>
        </w:rPr>
      </w:pPr>
    </w:p>
    <w:p w14:paraId="7E252445" w14:textId="77777777" w:rsidR="0043579D" w:rsidRPr="00F55D54" w:rsidRDefault="0043579D" w:rsidP="00F55D54">
      <w:pPr>
        <w:spacing w:after="0" w:line="240" w:lineRule="auto"/>
        <w:rPr>
          <w:rFonts w:ascii="Times New Roman" w:hAnsi="Times New Roman" w:cs="Times New Roman"/>
          <w:i/>
          <w:iCs/>
          <w:sz w:val="24"/>
          <w:szCs w:val="24"/>
        </w:rPr>
      </w:pPr>
      <w:r w:rsidRPr="00F55D54">
        <w:rPr>
          <w:rFonts w:ascii="Times New Roman" w:hAnsi="Times New Roman" w:cs="Times New Roman"/>
          <w:i/>
          <w:iCs/>
          <w:sz w:val="24"/>
          <w:szCs w:val="24"/>
        </w:rPr>
        <w:t xml:space="preserve">Mõju ulatus, avaldumise sagedus ja ebasoovitava mõju risk </w:t>
      </w:r>
    </w:p>
    <w:p w14:paraId="71ED6E30" w14:textId="77777777" w:rsidR="0043579D" w:rsidRPr="00F55D54" w:rsidRDefault="0043579D" w:rsidP="00F55D54">
      <w:pPr>
        <w:spacing w:after="0" w:line="240" w:lineRule="auto"/>
        <w:rPr>
          <w:rFonts w:ascii="Times New Roman" w:hAnsi="Times New Roman" w:cs="Times New Roman"/>
          <w:i/>
          <w:iCs/>
          <w:sz w:val="24"/>
          <w:szCs w:val="24"/>
        </w:rPr>
      </w:pPr>
    </w:p>
    <w:p w14:paraId="3FAA989A" w14:textId="522738E9" w:rsidR="0043579D" w:rsidRDefault="0043579D" w:rsidP="00F55D54">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 xml:space="preserve">Mõju ei ole kogu sihtrühma silmas pidades ulatuslik. </w:t>
      </w:r>
      <w:r w:rsidR="00490D46">
        <w:rPr>
          <w:rFonts w:ascii="Times New Roman" w:hAnsi="Times New Roman" w:cs="Times New Roman"/>
          <w:sz w:val="24"/>
          <w:szCs w:val="24"/>
        </w:rPr>
        <w:t>Olulisele osale</w:t>
      </w:r>
      <w:r w:rsidRPr="00F55D54">
        <w:rPr>
          <w:rFonts w:ascii="Times New Roman" w:hAnsi="Times New Roman" w:cs="Times New Roman"/>
          <w:sz w:val="24"/>
          <w:szCs w:val="24"/>
        </w:rPr>
        <w:t xml:space="preserve"> sihtrühmast ei ole mõju tuntav. Mõju </w:t>
      </w:r>
      <w:r w:rsidR="004B6929" w:rsidRPr="00F55D54">
        <w:rPr>
          <w:rFonts w:ascii="Times New Roman" w:hAnsi="Times New Roman" w:cs="Times New Roman"/>
          <w:sz w:val="24"/>
          <w:szCs w:val="24"/>
        </w:rPr>
        <w:t>võib olla ulatuslik</w:t>
      </w:r>
      <w:r w:rsidRPr="00F55D54">
        <w:rPr>
          <w:rFonts w:ascii="Times New Roman" w:hAnsi="Times New Roman" w:cs="Times New Roman"/>
          <w:sz w:val="24"/>
          <w:szCs w:val="24"/>
        </w:rPr>
        <w:t xml:space="preserve"> isikute jaoks, kes on otsustanud, et nemad põhikooli lõpetamise järgselt õpingutega ei jätka</w:t>
      </w:r>
      <w:r w:rsidR="004B6929" w:rsidRPr="00F55D54">
        <w:rPr>
          <w:rFonts w:ascii="Times New Roman" w:hAnsi="Times New Roman" w:cs="Times New Roman"/>
          <w:sz w:val="24"/>
          <w:szCs w:val="24"/>
        </w:rPr>
        <w:t xml:space="preserve">.  </w:t>
      </w:r>
    </w:p>
    <w:p w14:paraId="4F7B154E" w14:textId="77777777" w:rsidR="00490D46" w:rsidRPr="00F55D54" w:rsidRDefault="00490D46" w:rsidP="00F55D54">
      <w:pPr>
        <w:spacing w:after="0" w:line="240" w:lineRule="auto"/>
        <w:jc w:val="both"/>
        <w:rPr>
          <w:rFonts w:ascii="Times New Roman" w:hAnsi="Times New Roman" w:cs="Times New Roman"/>
          <w:sz w:val="24"/>
          <w:szCs w:val="24"/>
        </w:rPr>
      </w:pPr>
    </w:p>
    <w:p w14:paraId="23D17EB8" w14:textId="4FB2D27F" w:rsidR="0043579D" w:rsidRPr="00F55D54" w:rsidRDefault="0043579D" w:rsidP="00F55D54">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Mõju avaldumise sagedus kogu sihtrühmale on pidev</w:t>
      </w:r>
      <w:r w:rsidR="004B6929" w:rsidRPr="00F55D54">
        <w:rPr>
          <w:rFonts w:ascii="Times New Roman" w:hAnsi="Times New Roman" w:cs="Times New Roman"/>
          <w:sz w:val="24"/>
          <w:szCs w:val="24"/>
        </w:rPr>
        <w:t xml:space="preserve"> (kuni 18-aastaseks saamiseni). Võib siiski järeldada, et valdavale osale õpilastest ei ole seatav õppimiskohustus vaadeldav kohustusena</w:t>
      </w:r>
      <w:r w:rsidR="005221BC" w:rsidRPr="00F55D54">
        <w:rPr>
          <w:rFonts w:ascii="Times New Roman" w:hAnsi="Times New Roman" w:cs="Times New Roman"/>
          <w:sz w:val="24"/>
          <w:szCs w:val="24"/>
        </w:rPr>
        <w:t xml:space="preserve">, vaid loomuliku protsessina, </w:t>
      </w:r>
      <w:r w:rsidR="001F7A4A" w:rsidRPr="00F55D54">
        <w:rPr>
          <w:rFonts w:ascii="Times New Roman" w:hAnsi="Times New Roman" w:cs="Times New Roman"/>
          <w:sz w:val="24"/>
          <w:szCs w:val="24"/>
        </w:rPr>
        <w:t>mille puhul õpitakse</w:t>
      </w:r>
      <w:r w:rsidR="005221BC" w:rsidRPr="00F55D54">
        <w:rPr>
          <w:rFonts w:ascii="Times New Roman" w:hAnsi="Times New Roman" w:cs="Times New Roman"/>
          <w:sz w:val="24"/>
          <w:szCs w:val="24"/>
        </w:rPr>
        <w:t xml:space="preserve">, et end </w:t>
      </w:r>
      <w:r w:rsidR="001F7A4A" w:rsidRPr="00F55D54">
        <w:rPr>
          <w:rFonts w:ascii="Times New Roman" w:hAnsi="Times New Roman" w:cs="Times New Roman"/>
          <w:sz w:val="24"/>
          <w:szCs w:val="24"/>
        </w:rPr>
        <w:t xml:space="preserve">arendada ja täiskasvanuelus meelepärases valdkonnas </w:t>
      </w:r>
      <w:r w:rsidR="005221BC" w:rsidRPr="00F55D54">
        <w:rPr>
          <w:rFonts w:ascii="Times New Roman" w:hAnsi="Times New Roman" w:cs="Times New Roman"/>
          <w:sz w:val="24"/>
          <w:szCs w:val="24"/>
        </w:rPr>
        <w:t xml:space="preserve">teostada. </w:t>
      </w:r>
    </w:p>
    <w:p w14:paraId="36F7202D" w14:textId="77777777" w:rsidR="0043579D" w:rsidRPr="00F55D54" w:rsidRDefault="0043579D" w:rsidP="00F55D54">
      <w:pPr>
        <w:spacing w:after="0" w:line="240" w:lineRule="auto"/>
        <w:jc w:val="both"/>
        <w:rPr>
          <w:rFonts w:ascii="Times New Roman" w:hAnsi="Times New Roman" w:cs="Times New Roman"/>
          <w:sz w:val="24"/>
          <w:szCs w:val="24"/>
        </w:rPr>
      </w:pPr>
    </w:p>
    <w:p w14:paraId="25B94C6E" w14:textId="787F29AB" w:rsidR="0043579D" w:rsidRPr="00F55D54" w:rsidRDefault="006D64BB" w:rsidP="00F55D54">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 xml:space="preserve">Noored, kelle õpimotivatsioon on madal </w:t>
      </w:r>
      <w:r w:rsidR="0007405D" w:rsidRPr="00F55D54">
        <w:rPr>
          <w:rFonts w:ascii="Times New Roman" w:hAnsi="Times New Roman" w:cs="Times New Roman"/>
          <w:sz w:val="24"/>
          <w:szCs w:val="24"/>
        </w:rPr>
        <w:t>ja</w:t>
      </w:r>
      <w:r w:rsidR="0043579D" w:rsidRPr="00F55D54">
        <w:rPr>
          <w:rFonts w:ascii="Times New Roman" w:hAnsi="Times New Roman" w:cs="Times New Roman"/>
          <w:sz w:val="24"/>
          <w:szCs w:val="24"/>
        </w:rPr>
        <w:t xml:space="preserve"> kes </w:t>
      </w:r>
      <w:r w:rsidRPr="00F55D54">
        <w:rPr>
          <w:rFonts w:ascii="Times New Roman" w:hAnsi="Times New Roman" w:cs="Times New Roman"/>
          <w:sz w:val="24"/>
          <w:szCs w:val="24"/>
        </w:rPr>
        <w:t xml:space="preserve">õpikohustuse laiendamise tõttu </w:t>
      </w:r>
      <w:r w:rsidR="0043579D" w:rsidRPr="00F55D54">
        <w:rPr>
          <w:rFonts w:ascii="Times New Roman" w:hAnsi="Times New Roman" w:cs="Times New Roman"/>
          <w:sz w:val="24"/>
          <w:szCs w:val="24"/>
        </w:rPr>
        <w:t>peavad ühe õppeaasta võrra enam üldhariduskoolis</w:t>
      </w:r>
      <w:r w:rsidRPr="00F55D54">
        <w:rPr>
          <w:rFonts w:ascii="Times New Roman" w:hAnsi="Times New Roman" w:cs="Times New Roman"/>
          <w:sz w:val="24"/>
          <w:szCs w:val="24"/>
        </w:rPr>
        <w:t xml:space="preserve"> või mujal edasi </w:t>
      </w:r>
      <w:r w:rsidR="0043579D" w:rsidRPr="00F55D54">
        <w:rPr>
          <w:rFonts w:ascii="Times New Roman" w:hAnsi="Times New Roman" w:cs="Times New Roman"/>
          <w:sz w:val="24"/>
          <w:szCs w:val="24"/>
        </w:rPr>
        <w:t>õppima</w:t>
      </w:r>
      <w:r w:rsidRPr="00F55D54">
        <w:rPr>
          <w:rFonts w:ascii="Times New Roman" w:hAnsi="Times New Roman" w:cs="Times New Roman"/>
          <w:sz w:val="24"/>
          <w:szCs w:val="24"/>
        </w:rPr>
        <w:t xml:space="preserve">, võivad tajuda muutuse mõju negatiivsena. </w:t>
      </w:r>
      <w:r w:rsidR="005221BC" w:rsidRPr="00F55D54">
        <w:rPr>
          <w:rFonts w:ascii="Times New Roman" w:hAnsi="Times New Roman" w:cs="Times New Roman"/>
          <w:sz w:val="24"/>
          <w:szCs w:val="24"/>
        </w:rPr>
        <w:t xml:space="preserve">Arvestades, et </w:t>
      </w:r>
      <w:r w:rsidRPr="00F55D54">
        <w:rPr>
          <w:rFonts w:ascii="Times New Roman" w:hAnsi="Times New Roman" w:cs="Times New Roman"/>
          <w:sz w:val="24"/>
          <w:szCs w:val="24"/>
        </w:rPr>
        <w:t>õp</w:t>
      </w:r>
      <w:r w:rsidR="00490D46">
        <w:rPr>
          <w:rFonts w:ascii="Times New Roman" w:hAnsi="Times New Roman" w:cs="Times New Roman"/>
          <w:sz w:val="24"/>
          <w:szCs w:val="24"/>
        </w:rPr>
        <w:t>p</w:t>
      </w:r>
      <w:r w:rsidRPr="00F55D54">
        <w:rPr>
          <w:rFonts w:ascii="Times New Roman" w:hAnsi="Times New Roman" w:cs="Times New Roman"/>
          <w:sz w:val="24"/>
          <w:szCs w:val="24"/>
        </w:rPr>
        <w:t>i</w:t>
      </w:r>
      <w:r w:rsidR="00490D46">
        <w:rPr>
          <w:rFonts w:ascii="Times New Roman" w:hAnsi="Times New Roman" w:cs="Times New Roman"/>
          <w:sz w:val="24"/>
          <w:szCs w:val="24"/>
        </w:rPr>
        <w:t>mis</w:t>
      </w:r>
      <w:r w:rsidRPr="00F55D54">
        <w:rPr>
          <w:rFonts w:ascii="Times New Roman" w:hAnsi="Times New Roman" w:cs="Times New Roman"/>
          <w:sz w:val="24"/>
          <w:szCs w:val="24"/>
        </w:rPr>
        <w:t xml:space="preserve">kohustuse kehtestamise eesmärk on </w:t>
      </w:r>
      <w:r w:rsidR="0007405D" w:rsidRPr="00F55D54">
        <w:rPr>
          <w:rFonts w:ascii="Times New Roman" w:hAnsi="Times New Roman" w:cs="Times New Roman"/>
          <w:sz w:val="24"/>
          <w:szCs w:val="24"/>
        </w:rPr>
        <w:t>haridustaseme tõstmise ja oskuste arendamise abil parandada noorte toimetulekut, on tegelik mõju neile siiski positiivne. S</w:t>
      </w:r>
      <w:r w:rsidR="005221BC" w:rsidRPr="00F55D54">
        <w:rPr>
          <w:rFonts w:ascii="Times New Roman" w:hAnsi="Times New Roman" w:cs="Times New Roman"/>
          <w:sz w:val="24"/>
          <w:szCs w:val="24"/>
        </w:rPr>
        <w:t xml:space="preserve">eadusega </w:t>
      </w:r>
      <w:r w:rsidR="0007405D" w:rsidRPr="00F55D54">
        <w:rPr>
          <w:rFonts w:ascii="Times New Roman" w:hAnsi="Times New Roman" w:cs="Times New Roman"/>
          <w:sz w:val="24"/>
          <w:szCs w:val="24"/>
        </w:rPr>
        <w:t xml:space="preserve">õpilasele ette nähtud õpikohustuse täitmist toetavad </w:t>
      </w:r>
      <w:r w:rsidR="005221BC" w:rsidRPr="00F55D54">
        <w:rPr>
          <w:rFonts w:ascii="Times New Roman" w:hAnsi="Times New Roman" w:cs="Times New Roman"/>
          <w:sz w:val="24"/>
          <w:szCs w:val="24"/>
        </w:rPr>
        <w:t>meetmed</w:t>
      </w:r>
      <w:r w:rsidR="0007405D" w:rsidRPr="00F55D54">
        <w:rPr>
          <w:rFonts w:ascii="Times New Roman" w:hAnsi="Times New Roman" w:cs="Times New Roman"/>
          <w:sz w:val="24"/>
          <w:szCs w:val="24"/>
        </w:rPr>
        <w:t xml:space="preserve"> avaldavad </w:t>
      </w:r>
      <w:r w:rsidR="005221BC" w:rsidRPr="00F55D54">
        <w:rPr>
          <w:rFonts w:ascii="Times New Roman" w:hAnsi="Times New Roman" w:cs="Times New Roman"/>
          <w:sz w:val="24"/>
          <w:szCs w:val="24"/>
        </w:rPr>
        <w:t xml:space="preserve">vähemalt osaliselt </w:t>
      </w:r>
      <w:r w:rsidR="0007405D" w:rsidRPr="00F55D54">
        <w:rPr>
          <w:rFonts w:ascii="Times New Roman" w:hAnsi="Times New Roman" w:cs="Times New Roman"/>
          <w:sz w:val="24"/>
          <w:szCs w:val="24"/>
        </w:rPr>
        <w:t xml:space="preserve">positiivset </w:t>
      </w:r>
      <w:r w:rsidR="005221BC" w:rsidRPr="00F55D54">
        <w:rPr>
          <w:rFonts w:ascii="Times New Roman" w:hAnsi="Times New Roman" w:cs="Times New Roman"/>
          <w:sz w:val="24"/>
          <w:szCs w:val="24"/>
        </w:rPr>
        <w:t xml:space="preserve">mõju ka õpilase motivatsioonile. </w:t>
      </w:r>
    </w:p>
    <w:p w14:paraId="587950FB" w14:textId="77777777" w:rsidR="00336476" w:rsidRPr="00F55D54" w:rsidRDefault="00336476" w:rsidP="00F55D54">
      <w:pPr>
        <w:spacing w:after="0" w:line="240" w:lineRule="auto"/>
        <w:rPr>
          <w:rFonts w:ascii="Times New Roman" w:hAnsi="Times New Roman" w:cs="Times New Roman"/>
          <w:sz w:val="24"/>
          <w:szCs w:val="24"/>
        </w:rPr>
      </w:pPr>
    </w:p>
    <w:p w14:paraId="34875E62" w14:textId="2964CFDE" w:rsidR="00336476" w:rsidRPr="00F55D54" w:rsidRDefault="00336476" w:rsidP="00F55D54">
      <w:pPr>
        <w:spacing w:after="0" w:line="240" w:lineRule="auto"/>
        <w:rPr>
          <w:rFonts w:ascii="Times New Roman" w:hAnsi="Times New Roman" w:cs="Times New Roman"/>
          <w:b/>
          <w:i/>
          <w:sz w:val="24"/>
          <w:szCs w:val="24"/>
        </w:rPr>
      </w:pPr>
      <w:r w:rsidRPr="00F55D54">
        <w:rPr>
          <w:rFonts w:ascii="Times New Roman" w:hAnsi="Times New Roman" w:cs="Times New Roman"/>
          <w:b/>
          <w:i/>
          <w:sz w:val="24"/>
          <w:szCs w:val="24"/>
        </w:rPr>
        <w:t>Mõju sihtrühm: lapsevanemad</w:t>
      </w:r>
    </w:p>
    <w:p w14:paraId="3084C323" w14:textId="77777777" w:rsidR="00336476" w:rsidRPr="00F55D54" w:rsidRDefault="00336476" w:rsidP="00F55D54">
      <w:pPr>
        <w:spacing w:after="0" w:line="240" w:lineRule="auto"/>
        <w:rPr>
          <w:rFonts w:ascii="Times New Roman" w:hAnsi="Times New Roman" w:cs="Times New Roman"/>
          <w:b/>
          <w:i/>
          <w:sz w:val="24"/>
          <w:szCs w:val="24"/>
        </w:rPr>
      </w:pPr>
    </w:p>
    <w:p w14:paraId="38B471DB" w14:textId="18A6A77A" w:rsidR="00336476" w:rsidRPr="00F55D54" w:rsidRDefault="16462DA7" w:rsidP="00F55D54">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Lapsevanem</w:t>
      </w:r>
      <w:r w:rsidR="100AA740" w:rsidRPr="00F55D54">
        <w:rPr>
          <w:rFonts w:ascii="Times New Roman" w:hAnsi="Times New Roman" w:cs="Times New Roman"/>
          <w:sz w:val="24"/>
          <w:szCs w:val="24"/>
        </w:rPr>
        <w:t xml:space="preserve"> </w:t>
      </w:r>
      <w:r w:rsidRPr="00F55D54">
        <w:rPr>
          <w:rFonts w:ascii="Times New Roman" w:hAnsi="Times New Roman" w:cs="Times New Roman"/>
          <w:sz w:val="24"/>
          <w:szCs w:val="24"/>
        </w:rPr>
        <w:t>on põhikooli- ja gümnaasiumiseaduse § 1 lõike 1 kohaselt õpilase vanem või eestkost</w:t>
      </w:r>
      <w:r w:rsidR="2BB58C2A" w:rsidRPr="00F55D54">
        <w:rPr>
          <w:rFonts w:ascii="Times New Roman" w:hAnsi="Times New Roman" w:cs="Times New Roman"/>
          <w:sz w:val="24"/>
          <w:szCs w:val="24"/>
        </w:rPr>
        <w:t>ja.</w:t>
      </w:r>
      <w:r w:rsidRPr="00F55D54">
        <w:rPr>
          <w:rFonts w:ascii="Times New Roman" w:hAnsi="Times New Roman" w:cs="Times New Roman"/>
          <w:sz w:val="24"/>
          <w:szCs w:val="24"/>
        </w:rPr>
        <w:t xml:space="preserve"> </w:t>
      </w:r>
      <w:r w:rsidR="00581DDB" w:rsidRPr="00F55D54">
        <w:rPr>
          <w:rFonts w:ascii="Times New Roman" w:hAnsi="Times New Roman" w:cs="Times New Roman"/>
          <w:sz w:val="24"/>
          <w:szCs w:val="24"/>
        </w:rPr>
        <w:t>S</w:t>
      </w:r>
      <w:r w:rsidR="00336476" w:rsidRPr="00F55D54">
        <w:rPr>
          <w:rFonts w:ascii="Times New Roman" w:hAnsi="Times New Roman" w:cs="Times New Roman"/>
          <w:sz w:val="24"/>
          <w:szCs w:val="24"/>
        </w:rPr>
        <w:t xml:space="preserve">eaduse § 11 näeb ette vanema kohustused koolikohustuse täitmise tagamisel. </w:t>
      </w:r>
    </w:p>
    <w:p w14:paraId="73D53D21" w14:textId="77777777" w:rsidR="00336476" w:rsidRPr="00F55D54" w:rsidRDefault="00336476" w:rsidP="00F55D54">
      <w:pPr>
        <w:spacing w:after="0" w:line="240" w:lineRule="auto"/>
        <w:jc w:val="both"/>
        <w:rPr>
          <w:rFonts w:ascii="Times New Roman" w:hAnsi="Times New Roman" w:cs="Times New Roman"/>
          <w:sz w:val="24"/>
          <w:szCs w:val="24"/>
        </w:rPr>
      </w:pPr>
    </w:p>
    <w:p w14:paraId="7E2056CA" w14:textId="7D97F0E4" w:rsidR="00336476" w:rsidRPr="00F55D54" w:rsidRDefault="00581DDB" w:rsidP="00F55D54">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 xml:space="preserve">Muudatus mõjutab lapsevanemaid. </w:t>
      </w:r>
      <w:r w:rsidR="00336476" w:rsidRPr="00F55D54">
        <w:rPr>
          <w:rFonts w:ascii="Times New Roman" w:hAnsi="Times New Roman" w:cs="Times New Roman"/>
          <w:sz w:val="24"/>
          <w:szCs w:val="24"/>
        </w:rPr>
        <w:t xml:space="preserve">Vanema peamine ülesanne võimaldada ja soodustada koolikohustuse täitmist ei muutu, kuid seaduses esitatud </w:t>
      </w:r>
      <w:r w:rsidRPr="00F55D54">
        <w:rPr>
          <w:rFonts w:ascii="Times New Roman" w:hAnsi="Times New Roman" w:cs="Times New Roman"/>
          <w:sz w:val="24"/>
          <w:szCs w:val="24"/>
        </w:rPr>
        <w:t xml:space="preserve">lapsevanema kohustuste </w:t>
      </w:r>
      <w:r w:rsidR="00336476" w:rsidRPr="00F55D54">
        <w:rPr>
          <w:rFonts w:ascii="Times New Roman" w:hAnsi="Times New Roman" w:cs="Times New Roman"/>
          <w:sz w:val="24"/>
          <w:szCs w:val="24"/>
        </w:rPr>
        <w:t xml:space="preserve">loetelu on </w:t>
      </w:r>
      <w:r w:rsidRPr="00F55D54">
        <w:rPr>
          <w:rFonts w:ascii="Times New Roman" w:hAnsi="Times New Roman" w:cs="Times New Roman"/>
          <w:sz w:val="24"/>
          <w:szCs w:val="24"/>
        </w:rPr>
        <w:t xml:space="preserve">täpsustatud ja täiendatud ning </w:t>
      </w:r>
      <w:r w:rsidR="00336476" w:rsidRPr="00F55D54">
        <w:rPr>
          <w:rFonts w:ascii="Times New Roman" w:hAnsi="Times New Roman" w:cs="Times New Roman"/>
          <w:sz w:val="24"/>
          <w:szCs w:val="24"/>
        </w:rPr>
        <w:t xml:space="preserve">regulatsioon </w:t>
      </w:r>
      <w:r w:rsidR="001F0580" w:rsidRPr="00F55D54">
        <w:rPr>
          <w:rFonts w:ascii="Times New Roman" w:hAnsi="Times New Roman" w:cs="Times New Roman"/>
          <w:sz w:val="24"/>
          <w:szCs w:val="24"/>
        </w:rPr>
        <w:t xml:space="preserve">on </w:t>
      </w:r>
      <w:r w:rsidRPr="00F55D54">
        <w:rPr>
          <w:rFonts w:ascii="Times New Roman" w:hAnsi="Times New Roman" w:cs="Times New Roman"/>
          <w:sz w:val="24"/>
          <w:szCs w:val="24"/>
        </w:rPr>
        <w:t xml:space="preserve">üle viidud </w:t>
      </w:r>
      <w:r w:rsidR="00336476" w:rsidRPr="00F55D54">
        <w:rPr>
          <w:rFonts w:ascii="Times New Roman" w:hAnsi="Times New Roman" w:cs="Times New Roman"/>
          <w:sz w:val="24"/>
          <w:szCs w:val="24"/>
        </w:rPr>
        <w:t xml:space="preserve">Eesti Vabariigi </w:t>
      </w:r>
      <w:r w:rsidRPr="00F55D54">
        <w:rPr>
          <w:rFonts w:ascii="Times New Roman" w:hAnsi="Times New Roman" w:cs="Times New Roman"/>
          <w:sz w:val="24"/>
          <w:szCs w:val="24"/>
        </w:rPr>
        <w:t>haridusseadusesse</w:t>
      </w:r>
      <w:r w:rsidR="00336476" w:rsidRPr="00F55D54">
        <w:rPr>
          <w:rFonts w:ascii="Times New Roman" w:hAnsi="Times New Roman" w:cs="Times New Roman"/>
          <w:sz w:val="24"/>
          <w:szCs w:val="24"/>
        </w:rPr>
        <w:t xml:space="preserve">. </w:t>
      </w:r>
    </w:p>
    <w:p w14:paraId="1F9089D6" w14:textId="77777777" w:rsidR="00336476" w:rsidRPr="00F55D54" w:rsidRDefault="00336476" w:rsidP="00F55D54">
      <w:pPr>
        <w:spacing w:after="0" w:line="240" w:lineRule="auto"/>
        <w:rPr>
          <w:rFonts w:ascii="Times New Roman" w:hAnsi="Times New Roman" w:cs="Times New Roman"/>
          <w:sz w:val="24"/>
          <w:szCs w:val="24"/>
        </w:rPr>
      </w:pPr>
    </w:p>
    <w:p w14:paraId="49C1ED54" w14:textId="2E15B796" w:rsidR="00336476" w:rsidRPr="00F55D54" w:rsidRDefault="00336476" w:rsidP="00F55D54">
      <w:pPr>
        <w:spacing w:after="0" w:line="240" w:lineRule="auto"/>
        <w:rPr>
          <w:rFonts w:ascii="Times New Roman" w:hAnsi="Times New Roman" w:cs="Times New Roman"/>
          <w:sz w:val="24"/>
          <w:szCs w:val="24"/>
          <w:u w:val="single"/>
        </w:rPr>
      </w:pPr>
      <w:r w:rsidRPr="00F55D54">
        <w:rPr>
          <w:rFonts w:ascii="Times New Roman" w:hAnsi="Times New Roman" w:cs="Times New Roman"/>
          <w:sz w:val="24"/>
          <w:szCs w:val="24"/>
          <w:u w:val="single"/>
        </w:rPr>
        <w:t>Mõju valdkond: sotsiaalne mõju</w:t>
      </w:r>
    </w:p>
    <w:p w14:paraId="208ACCDF" w14:textId="77777777" w:rsidR="00336476" w:rsidRPr="00F55D54" w:rsidRDefault="00336476" w:rsidP="00F55D54">
      <w:pPr>
        <w:spacing w:after="0" w:line="240" w:lineRule="auto"/>
        <w:rPr>
          <w:rFonts w:ascii="Times New Roman" w:hAnsi="Times New Roman" w:cs="Times New Roman"/>
          <w:i/>
          <w:sz w:val="24"/>
          <w:szCs w:val="24"/>
        </w:rPr>
      </w:pPr>
    </w:p>
    <w:p w14:paraId="565F3F2F" w14:textId="2FBA7E44" w:rsidR="00336476" w:rsidRPr="00F55D54" w:rsidRDefault="00336476" w:rsidP="00F55D54">
      <w:pPr>
        <w:spacing w:after="0" w:line="240" w:lineRule="auto"/>
        <w:rPr>
          <w:rFonts w:ascii="Times New Roman" w:hAnsi="Times New Roman" w:cs="Times New Roman"/>
          <w:i/>
          <w:sz w:val="24"/>
          <w:szCs w:val="24"/>
        </w:rPr>
      </w:pPr>
      <w:r w:rsidRPr="00F55D54">
        <w:rPr>
          <w:rFonts w:ascii="Times New Roman" w:hAnsi="Times New Roman" w:cs="Times New Roman"/>
          <w:i/>
          <w:sz w:val="24"/>
          <w:szCs w:val="24"/>
        </w:rPr>
        <w:t>Mõju kirjeldus</w:t>
      </w:r>
    </w:p>
    <w:p w14:paraId="7ECFA4F7" w14:textId="77777777" w:rsidR="0043579D" w:rsidRPr="00F55D54" w:rsidRDefault="0043579D" w:rsidP="00F55D54">
      <w:pPr>
        <w:spacing w:after="0" w:line="240" w:lineRule="auto"/>
        <w:jc w:val="both"/>
        <w:rPr>
          <w:rFonts w:ascii="Times New Roman" w:eastAsia="Times New Roman" w:hAnsi="Times New Roman" w:cs="Times New Roman"/>
          <w:kern w:val="0"/>
          <w:sz w:val="24"/>
          <w:szCs w:val="24"/>
          <w:lang w:eastAsia="et-EE"/>
          <w14:ligatures w14:val="none"/>
        </w:rPr>
      </w:pPr>
    </w:p>
    <w:p w14:paraId="04D0C5AF" w14:textId="2F4FC809" w:rsidR="00A064C6" w:rsidRDefault="00A064C6" w:rsidP="00F55D54">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 xml:space="preserve">Lapsevanema vaates üks olulisemaid muudatusi </w:t>
      </w:r>
      <w:r w:rsidR="00076D29" w:rsidRPr="00F55D54">
        <w:rPr>
          <w:rFonts w:ascii="Times New Roman" w:eastAsia="Times New Roman" w:hAnsi="Times New Roman" w:cs="Times New Roman"/>
          <w:kern w:val="0"/>
          <w:sz w:val="24"/>
          <w:szCs w:val="24"/>
          <w:lang w:eastAsia="et-EE"/>
          <w14:ligatures w14:val="none"/>
        </w:rPr>
        <w:t xml:space="preserve">on </w:t>
      </w:r>
      <w:r w:rsidRPr="00F55D54">
        <w:rPr>
          <w:rFonts w:ascii="Times New Roman" w:eastAsia="Times New Roman" w:hAnsi="Times New Roman" w:cs="Times New Roman"/>
          <w:kern w:val="0"/>
          <w:sz w:val="24"/>
          <w:szCs w:val="24"/>
          <w:lang w:eastAsia="et-EE"/>
          <w14:ligatures w14:val="none"/>
        </w:rPr>
        <w:t xml:space="preserve">kohustus esitada alaealise lapse puhul ühtses infosüsteemis avaldus õppima asumiseks. Sisulist muutust </w:t>
      </w:r>
      <w:r w:rsidR="00076D29" w:rsidRPr="00F55D54">
        <w:rPr>
          <w:rFonts w:ascii="Times New Roman" w:eastAsia="Times New Roman" w:hAnsi="Times New Roman" w:cs="Times New Roman"/>
          <w:kern w:val="0"/>
          <w:sz w:val="24"/>
          <w:szCs w:val="24"/>
          <w:lang w:eastAsia="et-EE"/>
          <w14:ligatures w14:val="none"/>
        </w:rPr>
        <w:t xml:space="preserve">võrreldes </w:t>
      </w:r>
      <w:r w:rsidRPr="00F55D54">
        <w:rPr>
          <w:rFonts w:ascii="Times New Roman" w:eastAsia="Times New Roman" w:hAnsi="Times New Roman" w:cs="Times New Roman"/>
          <w:kern w:val="0"/>
          <w:sz w:val="24"/>
          <w:szCs w:val="24"/>
          <w:lang w:eastAsia="et-EE"/>
          <w14:ligatures w14:val="none"/>
        </w:rPr>
        <w:t>varasemaga ei ole, küll aga muutub keskkond</w:t>
      </w:r>
      <w:r w:rsidR="00076D29" w:rsidRPr="00F55D54">
        <w:rPr>
          <w:rFonts w:ascii="Times New Roman" w:eastAsia="Times New Roman" w:hAnsi="Times New Roman" w:cs="Times New Roman"/>
          <w:kern w:val="0"/>
          <w:sz w:val="24"/>
          <w:szCs w:val="24"/>
          <w:lang w:eastAsia="et-EE"/>
          <w14:ligatures w14:val="none"/>
        </w:rPr>
        <w:t xml:space="preserve"> ning kohustuslikkuse aspekt</w:t>
      </w:r>
      <w:r w:rsidRPr="00F55D54">
        <w:rPr>
          <w:rFonts w:ascii="Times New Roman" w:eastAsia="Times New Roman" w:hAnsi="Times New Roman" w:cs="Times New Roman"/>
          <w:kern w:val="0"/>
          <w:sz w:val="24"/>
          <w:szCs w:val="24"/>
          <w:lang w:eastAsia="et-EE"/>
          <w14:ligatures w14:val="none"/>
        </w:rPr>
        <w:t xml:space="preserve">. Kui kutseõppeasutuste puhul on infotehnoloogiliste vahendite toel sisseastumine juba pea kümneaastane praktika, siis gümnaasiumide puhul veel mitte. Kasutusel on koolide endi valikul näiteks </w:t>
      </w:r>
      <w:r w:rsidRPr="00F55D54">
        <w:rPr>
          <w:rFonts w:ascii="Times New Roman" w:eastAsia="Times New Roman" w:hAnsi="Times New Roman" w:cs="Times New Roman"/>
          <w:i/>
          <w:iCs/>
          <w:kern w:val="0"/>
          <w:sz w:val="24"/>
          <w:szCs w:val="24"/>
          <w:lang w:eastAsia="et-EE"/>
          <w14:ligatures w14:val="none"/>
        </w:rPr>
        <w:t>sisseastumine.ee</w:t>
      </w:r>
      <w:r w:rsidRPr="00F55D54">
        <w:rPr>
          <w:rFonts w:ascii="Times New Roman" w:eastAsia="Times New Roman" w:hAnsi="Times New Roman" w:cs="Times New Roman"/>
          <w:kern w:val="0"/>
          <w:sz w:val="24"/>
          <w:szCs w:val="24"/>
          <w:lang w:eastAsia="et-EE"/>
          <w14:ligatures w14:val="none"/>
        </w:rPr>
        <w:t xml:space="preserve"> keskkond, kuid paljudel juhtudel toimub sisseastumiseks vajalike dokumentide vastuvõtt veel ka paberkandjal. Seega – vanemal tekib kohustus ja vastutus oma lapse edasiõppimise eest peale põhikooli. </w:t>
      </w:r>
    </w:p>
    <w:p w14:paraId="34220BD4" w14:textId="77777777" w:rsidR="008E5A0F" w:rsidRPr="00F55D54" w:rsidRDefault="008E5A0F" w:rsidP="00F55D54">
      <w:pPr>
        <w:spacing w:after="0" w:line="240" w:lineRule="auto"/>
        <w:jc w:val="both"/>
        <w:rPr>
          <w:rFonts w:ascii="Times New Roman" w:eastAsia="Times New Roman" w:hAnsi="Times New Roman" w:cs="Times New Roman"/>
          <w:kern w:val="0"/>
          <w:sz w:val="24"/>
          <w:szCs w:val="24"/>
          <w:lang w:eastAsia="et-EE"/>
          <w14:ligatures w14:val="none"/>
        </w:rPr>
      </w:pPr>
    </w:p>
    <w:p w14:paraId="6ACC6F21" w14:textId="13FD68A3" w:rsidR="00A064C6" w:rsidRDefault="00A064C6" w:rsidP="00F55D54">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Eelnev tingib, et vanem panustab ka teadlikumalt alaealise lapse õpivalikute ja võimaluste otsimisse</w:t>
      </w:r>
      <w:r w:rsidR="004B6763" w:rsidRPr="00F55D54">
        <w:rPr>
          <w:rFonts w:ascii="Times New Roman" w:eastAsia="Times New Roman" w:hAnsi="Times New Roman" w:cs="Times New Roman"/>
          <w:kern w:val="0"/>
          <w:sz w:val="24"/>
          <w:szCs w:val="24"/>
          <w:lang w:eastAsia="et-EE"/>
          <w14:ligatures w14:val="none"/>
        </w:rPr>
        <w:t xml:space="preserve"> </w:t>
      </w:r>
      <w:r w:rsidR="000A3C4F" w:rsidRPr="00F55D54">
        <w:rPr>
          <w:rFonts w:ascii="Times New Roman" w:eastAsia="Times New Roman" w:hAnsi="Times New Roman" w:cs="Times New Roman"/>
          <w:kern w:val="0"/>
          <w:sz w:val="24"/>
          <w:szCs w:val="24"/>
          <w:lang w:eastAsia="et-EE"/>
          <w14:ligatures w14:val="none"/>
        </w:rPr>
        <w:t>toetades last ning konsulteerides v</w:t>
      </w:r>
      <w:r w:rsidR="004B6763" w:rsidRPr="00F55D54">
        <w:rPr>
          <w:rFonts w:ascii="Times New Roman" w:eastAsia="Times New Roman" w:hAnsi="Times New Roman" w:cs="Times New Roman"/>
          <w:kern w:val="0"/>
          <w:sz w:val="24"/>
          <w:szCs w:val="24"/>
          <w:lang w:eastAsia="et-EE"/>
          <w14:ligatures w14:val="none"/>
        </w:rPr>
        <w:t>ajadusel kooliga</w:t>
      </w:r>
      <w:r w:rsidRPr="00F55D54">
        <w:rPr>
          <w:rFonts w:ascii="Times New Roman" w:eastAsia="Times New Roman" w:hAnsi="Times New Roman" w:cs="Times New Roman"/>
          <w:kern w:val="0"/>
          <w:sz w:val="24"/>
          <w:szCs w:val="24"/>
          <w:lang w:eastAsia="et-EE"/>
          <w14:ligatures w14:val="none"/>
        </w:rPr>
        <w:t>.</w:t>
      </w:r>
      <w:r w:rsidR="004B6763" w:rsidRPr="00F55D54">
        <w:rPr>
          <w:rFonts w:ascii="Times New Roman" w:eastAsia="Times New Roman" w:hAnsi="Times New Roman" w:cs="Times New Roman"/>
          <w:kern w:val="0"/>
          <w:sz w:val="24"/>
          <w:szCs w:val="24"/>
          <w:lang w:eastAsia="et-EE"/>
          <w14:ligatures w14:val="none"/>
        </w:rPr>
        <w:t xml:space="preserve"> Vanema vaates on positiivne </w:t>
      </w:r>
      <w:r w:rsidR="004B6763" w:rsidRPr="00F55D54">
        <w:rPr>
          <w:rFonts w:ascii="Times New Roman" w:eastAsia="Times New Roman" w:hAnsi="Times New Roman" w:cs="Times New Roman"/>
          <w:kern w:val="0"/>
          <w:sz w:val="24"/>
          <w:szCs w:val="24"/>
          <w:lang w:eastAsia="et-EE"/>
          <w14:ligatures w14:val="none"/>
        </w:rPr>
        <w:lastRenderedPageBreak/>
        <w:t>teadmine, et põhihariduse järel edasiõppimi</w:t>
      </w:r>
      <w:r w:rsidR="00490D46">
        <w:rPr>
          <w:rFonts w:ascii="Times New Roman" w:eastAsia="Times New Roman" w:hAnsi="Times New Roman" w:cs="Times New Roman"/>
          <w:kern w:val="0"/>
          <w:sz w:val="24"/>
          <w:szCs w:val="24"/>
          <w:lang w:eastAsia="et-EE"/>
          <w14:ligatures w14:val="none"/>
        </w:rPr>
        <w:t xml:space="preserve">se kohustuslikuks muutmine tagab lapse õpitee jätkumise. Ühtlasi on vanemal kindlus, et õppekohti keskharidustasemeõppes on seega piisavalt. </w:t>
      </w:r>
      <w:r w:rsidR="004B6763" w:rsidRPr="00F55D54">
        <w:rPr>
          <w:rFonts w:ascii="Times New Roman" w:eastAsia="Times New Roman" w:hAnsi="Times New Roman" w:cs="Times New Roman"/>
          <w:kern w:val="0"/>
          <w:sz w:val="24"/>
          <w:szCs w:val="24"/>
          <w:lang w:eastAsia="et-EE"/>
          <w14:ligatures w14:val="none"/>
        </w:rPr>
        <w:t xml:space="preserve">Kui noor vajab tasemeõppega jätkamiseks veel täiendavat tuge, on </w:t>
      </w:r>
      <w:r w:rsidR="00652BA8" w:rsidRPr="00F55D54">
        <w:rPr>
          <w:rFonts w:ascii="Times New Roman" w:eastAsia="Times New Roman" w:hAnsi="Times New Roman" w:cs="Times New Roman"/>
          <w:kern w:val="0"/>
          <w:sz w:val="24"/>
          <w:szCs w:val="24"/>
          <w:lang w:eastAsia="et-EE"/>
          <w14:ligatures w14:val="none"/>
        </w:rPr>
        <w:t xml:space="preserve">võimalus asuda õppima ettevalmistavas õppes või lisaõppes. </w:t>
      </w:r>
      <w:r w:rsidRPr="00F55D54">
        <w:rPr>
          <w:rFonts w:ascii="Times New Roman" w:eastAsia="Times New Roman" w:hAnsi="Times New Roman" w:cs="Times New Roman"/>
          <w:kern w:val="0"/>
          <w:sz w:val="24"/>
          <w:szCs w:val="24"/>
          <w:lang w:eastAsia="et-EE"/>
          <w14:ligatures w14:val="none"/>
        </w:rPr>
        <w:t xml:space="preserve"> </w:t>
      </w:r>
    </w:p>
    <w:p w14:paraId="5DC24279" w14:textId="77777777" w:rsidR="008E5A0F" w:rsidRPr="00F55D54" w:rsidRDefault="008E5A0F" w:rsidP="00F55D54">
      <w:pPr>
        <w:spacing w:after="0" w:line="240" w:lineRule="auto"/>
        <w:jc w:val="both"/>
        <w:rPr>
          <w:rFonts w:ascii="Times New Roman" w:eastAsia="Times New Roman" w:hAnsi="Times New Roman" w:cs="Times New Roman"/>
          <w:kern w:val="0"/>
          <w:sz w:val="24"/>
          <w:szCs w:val="24"/>
          <w:lang w:eastAsia="et-EE"/>
          <w14:ligatures w14:val="none"/>
        </w:rPr>
      </w:pPr>
    </w:p>
    <w:p w14:paraId="15CE5A47" w14:textId="100A0ED8" w:rsidR="008846CC" w:rsidRDefault="008846CC" w:rsidP="00F55D54">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 xml:space="preserve">Ka on vanema vaates positiivne muudatus, mille kohaselt ei või õppimiskohustuslikku õpilast õppest välja arvata </w:t>
      </w:r>
      <w:r w:rsidR="00C251CE" w:rsidRPr="00F55D54">
        <w:rPr>
          <w:rFonts w:ascii="Times New Roman" w:eastAsia="Times New Roman" w:hAnsi="Times New Roman" w:cs="Times New Roman"/>
          <w:kern w:val="0"/>
          <w:sz w:val="24"/>
          <w:szCs w:val="24"/>
          <w:lang w:eastAsia="et-EE"/>
          <w14:ligatures w14:val="none"/>
        </w:rPr>
        <w:t xml:space="preserve">peaasjalikult </w:t>
      </w:r>
      <w:r w:rsidRPr="00F55D54">
        <w:rPr>
          <w:rFonts w:ascii="Times New Roman" w:eastAsia="Times New Roman" w:hAnsi="Times New Roman" w:cs="Times New Roman"/>
          <w:kern w:val="0"/>
          <w:sz w:val="24"/>
          <w:szCs w:val="24"/>
          <w:lang w:eastAsia="et-EE"/>
          <w14:ligatures w14:val="none"/>
        </w:rPr>
        <w:t xml:space="preserve">muul juhul kui koolivahetuse või välismaale õppima asumisega seonduvalt. </w:t>
      </w:r>
      <w:r w:rsidR="00C251CE" w:rsidRPr="00F55D54">
        <w:rPr>
          <w:rFonts w:ascii="Times New Roman" w:eastAsia="Times New Roman" w:hAnsi="Times New Roman" w:cs="Times New Roman"/>
          <w:kern w:val="0"/>
          <w:sz w:val="24"/>
          <w:szCs w:val="24"/>
          <w:lang w:eastAsia="et-EE"/>
          <w14:ligatures w14:val="none"/>
        </w:rPr>
        <w:t xml:space="preserve">Koolivahetus on loomulik juhul, kui näiteks erialaõppe asemel on soov liikuda gümnaasiumisse ja vastupidi. </w:t>
      </w:r>
    </w:p>
    <w:p w14:paraId="72B90468" w14:textId="77777777" w:rsidR="00BD5E36" w:rsidRPr="00F55D54" w:rsidRDefault="00BD5E36" w:rsidP="00F55D54">
      <w:pPr>
        <w:spacing w:after="0" w:line="240" w:lineRule="auto"/>
        <w:jc w:val="both"/>
        <w:rPr>
          <w:rFonts w:ascii="Times New Roman" w:eastAsia="Times New Roman" w:hAnsi="Times New Roman" w:cs="Times New Roman"/>
          <w:kern w:val="0"/>
          <w:sz w:val="24"/>
          <w:szCs w:val="24"/>
          <w:lang w:eastAsia="et-EE"/>
          <w14:ligatures w14:val="none"/>
        </w:rPr>
      </w:pPr>
    </w:p>
    <w:p w14:paraId="562505BF" w14:textId="655A5457" w:rsidR="00BD5E36" w:rsidRPr="00F55D54" w:rsidRDefault="00BD5E36" w:rsidP="00F55D54">
      <w:pPr>
        <w:spacing w:after="0" w:line="240" w:lineRule="auto"/>
        <w:jc w:val="both"/>
        <w:rPr>
          <w:rFonts w:ascii="Times New Roman" w:eastAsia="Times New Roman" w:hAnsi="Times New Roman" w:cs="Times New Roman"/>
          <w:i/>
          <w:kern w:val="0"/>
          <w:sz w:val="24"/>
          <w:szCs w:val="24"/>
          <w:lang w:eastAsia="et-EE"/>
          <w14:ligatures w14:val="none"/>
        </w:rPr>
      </w:pPr>
      <w:r w:rsidRPr="00F55D54">
        <w:rPr>
          <w:rFonts w:ascii="Times New Roman" w:eastAsia="Times New Roman" w:hAnsi="Times New Roman" w:cs="Times New Roman"/>
          <w:i/>
          <w:kern w:val="0"/>
          <w:sz w:val="24"/>
          <w:szCs w:val="24"/>
          <w:lang w:eastAsia="et-EE"/>
          <w14:ligatures w14:val="none"/>
        </w:rPr>
        <w:t>Mõju ulatus, avaldumise sagedus ja ebasoovitava mõju risk</w:t>
      </w:r>
    </w:p>
    <w:p w14:paraId="3CED7DA7" w14:textId="77777777" w:rsidR="00BD5E36" w:rsidRPr="00F55D54" w:rsidRDefault="00BD5E36" w:rsidP="00F55D54">
      <w:pPr>
        <w:spacing w:after="0" w:line="240" w:lineRule="auto"/>
        <w:jc w:val="both"/>
        <w:rPr>
          <w:rFonts w:ascii="Times New Roman" w:eastAsia="Times New Roman" w:hAnsi="Times New Roman" w:cs="Times New Roman"/>
          <w:i/>
          <w:kern w:val="0"/>
          <w:sz w:val="24"/>
          <w:szCs w:val="24"/>
          <w:lang w:eastAsia="et-EE"/>
          <w14:ligatures w14:val="none"/>
        </w:rPr>
      </w:pPr>
    </w:p>
    <w:p w14:paraId="05F9D0DE" w14:textId="0108EC35" w:rsidR="00BD5E36" w:rsidRPr="00F55D54" w:rsidRDefault="00BD5E36" w:rsidP="00F55D54">
      <w:pPr>
        <w:spacing w:after="0" w:line="240" w:lineRule="auto"/>
        <w:jc w:val="both"/>
        <w:rPr>
          <w:rFonts w:ascii="Times New Roman" w:eastAsia="Times New Roman" w:hAnsi="Times New Roman" w:cs="Times New Roman"/>
          <w:sz w:val="24"/>
          <w:szCs w:val="24"/>
          <w:lang w:eastAsia="et-EE"/>
        </w:rPr>
      </w:pPr>
      <w:r w:rsidRPr="00F55D54">
        <w:rPr>
          <w:rFonts w:ascii="Times New Roman" w:eastAsia="Times New Roman" w:hAnsi="Times New Roman" w:cs="Times New Roman"/>
          <w:kern w:val="0"/>
          <w:sz w:val="24"/>
          <w:szCs w:val="24"/>
          <w:lang w:eastAsia="et-EE"/>
          <w14:ligatures w14:val="none"/>
        </w:rPr>
        <w:t xml:space="preserve">Mõju </w:t>
      </w:r>
      <w:r w:rsidR="006F1879" w:rsidRPr="00F55D54">
        <w:rPr>
          <w:rFonts w:ascii="Times New Roman" w:eastAsia="Times New Roman" w:hAnsi="Times New Roman" w:cs="Times New Roman"/>
          <w:kern w:val="0"/>
          <w:sz w:val="24"/>
          <w:szCs w:val="24"/>
          <w:lang w:eastAsia="et-EE"/>
          <w14:ligatures w14:val="none"/>
        </w:rPr>
        <w:t xml:space="preserve">ulatus </w:t>
      </w:r>
      <w:r w:rsidR="008A5647" w:rsidRPr="00F55D54">
        <w:rPr>
          <w:rFonts w:ascii="Times New Roman" w:eastAsia="Times New Roman" w:hAnsi="Times New Roman" w:cs="Times New Roman"/>
          <w:kern w:val="0"/>
          <w:sz w:val="24"/>
          <w:szCs w:val="24"/>
          <w:lang w:eastAsia="et-EE"/>
          <w14:ligatures w14:val="none"/>
        </w:rPr>
        <w:t>on mõõdukas</w:t>
      </w:r>
      <w:r w:rsidR="006F1879" w:rsidRPr="00F55D54">
        <w:rPr>
          <w:rFonts w:ascii="Times New Roman" w:eastAsia="Times New Roman" w:hAnsi="Times New Roman" w:cs="Times New Roman"/>
          <w:kern w:val="0"/>
          <w:sz w:val="24"/>
          <w:szCs w:val="24"/>
          <w:lang w:eastAsia="et-EE"/>
          <w14:ligatures w14:val="none"/>
        </w:rPr>
        <w:t>, k</w:t>
      </w:r>
      <w:r w:rsidRPr="00F55D54">
        <w:rPr>
          <w:rFonts w:ascii="Times New Roman" w:eastAsia="Times New Roman" w:hAnsi="Times New Roman" w:cs="Times New Roman"/>
          <w:kern w:val="0"/>
          <w:sz w:val="24"/>
          <w:szCs w:val="24"/>
          <w:lang w:eastAsia="et-EE"/>
          <w14:ligatures w14:val="none"/>
        </w:rPr>
        <w:t>a selgesõnalise regulatsiooni</w:t>
      </w:r>
      <w:r w:rsidR="00D462E1" w:rsidRPr="00F55D54">
        <w:rPr>
          <w:rFonts w:ascii="Times New Roman" w:eastAsia="Times New Roman" w:hAnsi="Times New Roman" w:cs="Times New Roman"/>
          <w:kern w:val="0"/>
          <w:sz w:val="24"/>
          <w:szCs w:val="24"/>
          <w:lang w:eastAsia="et-EE"/>
          <w14:ligatures w14:val="none"/>
        </w:rPr>
        <w:t>ta seaduses</w:t>
      </w:r>
      <w:r w:rsidRPr="00F55D54">
        <w:rPr>
          <w:rFonts w:ascii="Times New Roman" w:eastAsia="Times New Roman" w:hAnsi="Times New Roman" w:cs="Times New Roman"/>
          <w:kern w:val="0"/>
          <w:sz w:val="24"/>
          <w:szCs w:val="24"/>
          <w:lang w:eastAsia="et-EE"/>
          <w14:ligatures w14:val="none"/>
        </w:rPr>
        <w:t xml:space="preserve"> on </w:t>
      </w:r>
      <w:r w:rsidR="00D462E1" w:rsidRPr="00F55D54">
        <w:rPr>
          <w:rFonts w:ascii="Times New Roman" w:eastAsia="Times New Roman" w:hAnsi="Times New Roman" w:cs="Times New Roman"/>
          <w:kern w:val="0"/>
          <w:sz w:val="24"/>
          <w:szCs w:val="24"/>
          <w:lang w:eastAsia="et-EE"/>
          <w14:ligatures w14:val="none"/>
        </w:rPr>
        <w:t>suur osa vanematest oma lapsi</w:t>
      </w:r>
      <w:r w:rsidRPr="00F55D54">
        <w:rPr>
          <w:rFonts w:ascii="Times New Roman" w:eastAsia="Times New Roman" w:hAnsi="Times New Roman" w:cs="Times New Roman"/>
          <w:kern w:val="0"/>
          <w:sz w:val="24"/>
          <w:szCs w:val="24"/>
          <w:lang w:eastAsia="et-EE"/>
          <w14:ligatures w14:val="none"/>
        </w:rPr>
        <w:t xml:space="preserve"> seni </w:t>
      </w:r>
      <w:r w:rsidR="00D462E1" w:rsidRPr="00F55D54">
        <w:rPr>
          <w:rFonts w:ascii="Times New Roman" w:eastAsia="Times New Roman" w:hAnsi="Times New Roman" w:cs="Times New Roman"/>
          <w:kern w:val="0"/>
          <w:sz w:val="24"/>
          <w:szCs w:val="24"/>
          <w:lang w:eastAsia="et-EE"/>
          <w14:ligatures w14:val="none"/>
        </w:rPr>
        <w:t xml:space="preserve">õppimises ja edasiõppimisvalikute tegemises </w:t>
      </w:r>
      <w:r w:rsidRPr="00F55D54">
        <w:rPr>
          <w:rFonts w:ascii="Times New Roman" w:eastAsia="Times New Roman" w:hAnsi="Times New Roman" w:cs="Times New Roman"/>
          <w:kern w:val="0"/>
          <w:sz w:val="24"/>
          <w:szCs w:val="24"/>
          <w:lang w:eastAsia="et-EE"/>
          <w14:ligatures w14:val="none"/>
        </w:rPr>
        <w:t>toeta</w:t>
      </w:r>
      <w:r w:rsidR="00D462E1" w:rsidRPr="00F55D54">
        <w:rPr>
          <w:rFonts w:ascii="Times New Roman" w:eastAsia="Times New Roman" w:hAnsi="Times New Roman" w:cs="Times New Roman"/>
          <w:kern w:val="0"/>
          <w:sz w:val="24"/>
          <w:szCs w:val="24"/>
          <w:lang w:eastAsia="et-EE"/>
          <w14:ligatures w14:val="none"/>
        </w:rPr>
        <w:t>nud</w:t>
      </w:r>
      <w:r w:rsidR="00121E17" w:rsidRPr="00F55D54">
        <w:rPr>
          <w:rFonts w:ascii="Times New Roman" w:eastAsia="Times New Roman" w:hAnsi="Times New Roman" w:cs="Times New Roman"/>
          <w:kern w:val="0"/>
          <w:sz w:val="24"/>
          <w:szCs w:val="24"/>
          <w:lang w:eastAsia="et-EE"/>
          <w14:ligatures w14:val="none"/>
        </w:rPr>
        <w:t xml:space="preserve"> ehk </w:t>
      </w:r>
      <w:r w:rsidRPr="00F55D54">
        <w:rPr>
          <w:rFonts w:ascii="Times New Roman" w:eastAsia="Times New Roman" w:hAnsi="Times New Roman" w:cs="Times New Roman"/>
          <w:kern w:val="0"/>
          <w:sz w:val="24"/>
          <w:szCs w:val="24"/>
          <w:lang w:eastAsia="et-EE"/>
          <w14:ligatures w14:val="none"/>
        </w:rPr>
        <w:t>seaduses nimetatud</w:t>
      </w:r>
      <w:r w:rsidR="00D462E1" w:rsidRPr="00F55D54">
        <w:rPr>
          <w:rFonts w:ascii="Times New Roman" w:eastAsia="Times New Roman" w:hAnsi="Times New Roman" w:cs="Times New Roman"/>
          <w:kern w:val="0"/>
          <w:sz w:val="24"/>
          <w:szCs w:val="24"/>
          <w:lang w:eastAsia="et-EE"/>
          <w14:ligatures w14:val="none"/>
        </w:rPr>
        <w:t xml:space="preserve"> kohustust</w:t>
      </w:r>
      <w:r w:rsidRPr="00F55D54">
        <w:rPr>
          <w:rFonts w:ascii="Times New Roman" w:eastAsia="Times New Roman" w:hAnsi="Times New Roman" w:cs="Times New Roman"/>
          <w:kern w:val="0"/>
          <w:sz w:val="24"/>
          <w:szCs w:val="24"/>
          <w:lang w:eastAsia="et-EE"/>
          <w14:ligatures w14:val="none"/>
        </w:rPr>
        <w:t xml:space="preserve"> täitnud. </w:t>
      </w:r>
      <w:r w:rsidR="56166D20" w:rsidRPr="00F55D54">
        <w:rPr>
          <w:rFonts w:ascii="Times New Roman" w:eastAsia="Times New Roman" w:hAnsi="Times New Roman" w:cs="Times New Roman"/>
          <w:kern w:val="0"/>
          <w:sz w:val="24"/>
          <w:szCs w:val="24"/>
          <w:lang w:eastAsia="et-EE"/>
          <w14:ligatures w14:val="none"/>
        </w:rPr>
        <w:t>Muudatused aitavad kaasa sellele, et vanem tea</w:t>
      </w:r>
      <w:r w:rsidR="00121E17" w:rsidRPr="00F55D54">
        <w:rPr>
          <w:rFonts w:ascii="Times New Roman" w:eastAsia="Times New Roman" w:hAnsi="Times New Roman" w:cs="Times New Roman"/>
          <w:kern w:val="0"/>
          <w:sz w:val="24"/>
          <w:szCs w:val="24"/>
          <w:lang w:eastAsia="et-EE"/>
          <w14:ligatures w14:val="none"/>
        </w:rPr>
        <w:t>ks</w:t>
      </w:r>
      <w:r w:rsidR="56166D20" w:rsidRPr="00F55D54">
        <w:rPr>
          <w:rFonts w:ascii="Times New Roman" w:eastAsia="Times New Roman" w:hAnsi="Times New Roman" w:cs="Times New Roman"/>
          <w:kern w:val="0"/>
          <w:sz w:val="24"/>
          <w:szCs w:val="24"/>
          <w:lang w:eastAsia="et-EE"/>
          <w14:ligatures w14:val="none"/>
        </w:rPr>
        <w:t xml:space="preserve"> </w:t>
      </w:r>
      <w:r w:rsidR="677B7DD1" w:rsidRPr="00F55D54">
        <w:rPr>
          <w:rFonts w:ascii="Times New Roman" w:eastAsia="Times New Roman" w:hAnsi="Times New Roman" w:cs="Times New Roman"/>
          <w:kern w:val="0"/>
          <w:sz w:val="24"/>
          <w:szCs w:val="24"/>
          <w:lang w:eastAsia="et-EE"/>
          <w14:ligatures w14:val="none"/>
        </w:rPr>
        <w:t xml:space="preserve">senisest </w:t>
      </w:r>
      <w:r w:rsidR="00D462E1" w:rsidRPr="00F55D54">
        <w:rPr>
          <w:rFonts w:ascii="Times New Roman" w:eastAsia="Times New Roman" w:hAnsi="Times New Roman" w:cs="Times New Roman"/>
          <w:kern w:val="0"/>
          <w:sz w:val="24"/>
          <w:szCs w:val="24"/>
          <w:lang w:eastAsia="et-EE"/>
          <w14:ligatures w14:val="none"/>
        </w:rPr>
        <w:t>selgemini</w:t>
      </w:r>
      <w:r w:rsidR="00121E17" w:rsidRPr="00F55D54">
        <w:rPr>
          <w:rFonts w:ascii="Times New Roman" w:eastAsia="Times New Roman" w:hAnsi="Times New Roman" w:cs="Times New Roman"/>
          <w:kern w:val="0"/>
          <w:sz w:val="24"/>
          <w:szCs w:val="24"/>
          <w:lang w:eastAsia="et-EE"/>
          <w14:ligatures w14:val="none"/>
        </w:rPr>
        <w:t xml:space="preserve">, milline on ootus vanemale lapse õppimiskohustuse täitmise tagamisel. </w:t>
      </w:r>
      <w:r w:rsidR="00051575" w:rsidRPr="00F55D54">
        <w:rPr>
          <w:rFonts w:ascii="Times New Roman" w:eastAsia="Times New Roman" w:hAnsi="Times New Roman" w:cs="Times New Roman"/>
          <w:kern w:val="0"/>
          <w:sz w:val="24"/>
          <w:szCs w:val="24"/>
          <w:lang w:eastAsia="et-EE"/>
          <w14:ligatures w14:val="none"/>
        </w:rPr>
        <w:t xml:space="preserve">Võimaldab kohalikul omavalitsusel ka asjakohaselt toetada vanemat, kes selles ülesandes abi vajab. </w:t>
      </w:r>
      <w:r w:rsidR="00121E17" w:rsidRPr="00F55D54">
        <w:rPr>
          <w:rFonts w:ascii="Times New Roman" w:eastAsia="Times New Roman" w:hAnsi="Times New Roman" w:cs="Times New Roman"/>
          <w:kern w:val="0"/>
          <w:sz w:val="24"/>
          <w:szCs w:val="24"/>
          <w:lang w:eastAsia="et-EE"/>
          <w14:ligatures w14:val="none"/>
        </w:rPr>
        <w:t xml:space="preserve"> </w:t>
      </w:r>
    </w:p>
    <w:p w14:paraId="55A4F111" w14:textId="77777777" w:rsidR="00BD5E36" w:rsidRPr="00F55D54" w:rsidRDefault="00BD5E36" w:rsidP="00F55D54">
      <w:pPr>
        <w:spacing w:after="0" w:line="240" w:lineRule="auto"/>
        <w:jc w:val="both"/>
        <w:rPr>
          <w:rFonts w:ascii="Times New Roman" w:eastAsia="Times New Roman" w:hAnsi="Times New Roman" w:cs="Times New Roman"/>
          <w:kern w:val="0"/>
          <w:sz w:val="24"/>
          <w:szCs w:val="24"/>
          <w:lang w:eastAsia="et-EE"/>
          <w14:ligatures w14:val="none"/>
        </w:rPr>
      </w:pPr>
    </w:p>
    <w:p w14:paraId="0D00E913" w14:textId="6B69B3C0" w:rsidR="00BD5E36" w:rsidRPr="00F55D54" w:rsidRDefault="00BD5E36" w:rsidP="00F55D54">
      <w:pPr>
        <w:spacing w:after="0" w:line="240" w:lineRule="auto"/>
        <w:jc w:val="both"/>
        <w:rPr>
          <w:rFonts w:ascii="Times New Roman" w:eastAsia="Times New Roman" w:hAnsi="Times New Roman" w:cs="Times New Roman"/>
          <w:sz w:val="24"/>
          <w:szCs w:val="24"/>
          <w:lang w:eastAsia="et-EE"/>
        </w:rPr>
      </w:pPr>
      <w:r w:rsidRPr="00F55D54">
        <w:rPr>
          <w:rFonts w:ascii="Times New Roman" w:eastAsia="Times New Roman" w:hAnsi="Times New Roman" w:cs="Times New Roman"/>
          <w:kern w:val="0"/>
          <w:sz w:val="24"/>
          <w:szCs w:val="24"/>
          <w:lang w:eastAsia="et-EE"/>
          <w14:ligatures w14:val="none"/>
        </w:rPr>
        <w:t xml:space="preserve">Mõju avaldamise sagedus on pidev, kuna tegemist on </w:t>
      </w:r>
      <w:r w:rsidR="00D462E1" w:rsidRPr="00F55D54">
        <w:rPr>
          <w:rFonts w:ascii="Times New Roman" w:eastAsia="Times New Roman" w:hAnsi="Times New Roman" w:cs="Times New Roman"/>
          <w:kern w:val="0"/>
          <w:sz w:val="24"/>
          <w:szCs w:val="24"/>
          <w:lang w:eastAsia="et-EE"/>
          <w14:ligatures w14:val="none"/>
        </w:rPr>
        <w:t xml:space="preserve">õppimiskohustuse lõpuni </w:t>
      </w:r>
      <w:r w:rsidRPr="00F55D54">
        <w:rPr>
          <w:rFonts w:ascii="Times New Roman" w:eastAsia="Times New Roman" w:hAnsi="Times New Roman" w:cs="Times New Roman"/>
          <w:kern w:val="0"/>
          <w:sz w:val="24"/>
          <w:szCs w:val="24"/>
          <w:lang w:eastAsia="et-EE"/>
          <w14:ligatures w14:val="none"/>
        </w:rPr>
        <w:t>alaliselt (igapäevaselt) täidetavate ülesannetega.</w:t>
      </w:r>
      <w:r w:rsidR="004C0334">
        <w:rPr>
          <w:rFonts w:ascii="Times New Roman" w:eastAsia="Times New Roman" w:hAnsi="Times New Roman" w:cs="Times New Roman"/>
          <w:kern w:val="0"/>
          <w:sz w:val="24"/>
          <w:szCs w:val="24"/>
          <w:lang w:eastAsia="et-EE"/>
          <w14:ligatures w14:val="none"/>
        </w:rPr>
        <w:t xml:space="preserve"> </w:t>
      </w:r>
    </w:p>
    <w:p w14:paraId="4B553503" w14:textId="77777777" w:rsidR="00BD5E36" w:rsidRPr="00F55D54" w:rsidRDefault="00BD5E36" w:rsidP="00F55D54">
      <w:pPr>
        <w:spacing w:after="0" w:line="240" w:lineRule="auto"/>
        <w:jc w:val="both"/>
        <w:rPr>
          <w:rFonts w:ascii="Times New Roman" w:eastAsia="Times New Roman" w:hAnsi="Times New Roman" w:cs="Times New Roman"/>
          <w:kern w:val="0"/>
          <w:sz w:val="24"/>
          <w:szCs w:val="24"/>
          <w:lang w:eastAsia="et-EE"/>
          <w14:ligatures w14:val="none"/>
        </w:rPr>
      </w:pPr>
    </w:p>
    <w:p w14:paraId="039F1AC1" w14:textId="389C28EF" w:rsidR="00BD5E36" w:rsidRPr="00F55D54" w:rsidRDefault="00BD5E36" w:rsidP="00F55D54">
      <w:pPr>
        <w:spacing w:after="0" w:line="240" w:lineRule="auto"/>
        <w:jc w:val="both"/>
        <w:rPr>
          <w:rFonts w:ascii="Times New Roman" w:eastAsia="Times New Roman" w:hAnsi="Times New Roman" w:cs="Times New Roman"/>
          <w:sz w:val="24"/>
          <w:szCs w:val="24"/>
          <w:lang w:eastAsia="et-EE"/>
        </w:rPr>
      </w:pPr>
      <w:r w:rsidRPr="00F55D54">
        <w:rPr>
          <w:rFonts w:ascii="Times New Roman" w:eastAsia="Times New Roman" w:hAnsi="Times New Roman" w:cs="Times New Roman"/>
          <w:kern w:val="0"/>
          <w:sz w:val="24"/>
          <w:szCs w:val="24"/>
          <w:lang w:eastAsia="et-EE"/>
          <w14:ligatures w14:val="none"/>
        </w:rPr>
        <w:t xml:space="preserve">Ebasoovitava mõju risk on väike. </w:t>
      </w:r>
      <w:r w:rsidR="00D462E1" w:rsidRPr="00F55D54">
        <w:rPr>
          <w:rFonts w:ascii="Times New Roman" w:eastAsia="Times New Roman" w:hAnsi="Times New Roman" w:cs="Times New Roman"/>
          <w:kern w:val="0"/>
          <w:sz w:val="24"/>
          <w:szCs w:val="24"/>
          <w:lang w:eastAsia="et-EE"/>
          <w14:ligatures w14:val="none"/>
        </w:rPr>
        <w:t>Vanema ü</w:t>
      </w:r>
      <w:r w:rsidR="320D9E8A" w:rsidRPr="00F55D54">
        <w:rPr>
          <w:rFonts w:ascii="Times New Roman" w:eastAsia="Times New Roman" w:hAnsi="Times New Roman" w:cs="Times New Roman"/>
          <w:sz w:val="24"/>
          <w:szCs w:val="24"/>
          <w:lang w:eastAsia="et-EE"/>
        </w:rPr>
        <w:t>lesannete konkretiseerimine</w:t>
      </w:r>
      <w:r w:rsidR="00D462E1" w:rsidRPr="00F55D54">
        <w:rPr>
          <w:rFonts w:ascii="Times New Roman" w:eastAsia="Times New Roman" w:hAnsi="Times New Roman" w:cs="Times New Roman"/>
          <w:sz w:val="24"/>
          <w:szCs w:val="24"/>
          <w:lang w:eastAsia="et-EE"/>
        </w:rPr>
        <w:t xml:space="preserve"> ja</w:t>
      </w:r>
      <w:r w:rsidR="320D9E8A" w:rsidRPr="00F55D54">
        <w:rPr>
          <w:rFonts w:ascii="Times New Roman" w:eastAsia="Times New Roman" w:hAnsi="Times New Roman" w:cs="Times New Roman"/>
          <w:sz w:val="24"/>
          <w:szCs w:val="24"/>
          <w:lang w:eastAsia="et-EE"/>
        </w:rPr>
        <w:t xml:space="preserve"> täpsustamine aitab </w:t>
      </w:r>
      <w:r w:rsidR="00D462E1" w:rsidRPr="00F55D54">
        <w:rPr>
          <w:rFonts w:ascii="Times New Roman" w:eastAsia="Times New Roman" w:hAnsi="Times New Roman" w:cs="Times New Roman"/>
          <w:sz w:val="24"/>
          <w:szCs w:val="24"/>
          <w:lang w:eastAsia="et-EE"/>
        </w:rPr>
        <w:t>vanema</w:t>
      </w:r>
      <w:r w:rsidR="320D9E8A" w:rsidRPr="00F55D54">
        <w:rPr>
          <w:rFonts w:ascii="Times New Roman" w:eastAsia="Times New Roman" w:hAnsi="Times New Roman" w:cs="Times New Roman"/>
          <w:sz w:val="24"/>
          <w:szCs w:val="24"/>
          <w:lang w:eastAsia="et-EE"/>
        </w:rPr>
        <w:t xml:space="preserve"> ülesannetest paremini aru </w:t>
      </w:r>
      <w:r w:rsidR="09EF9F44" w:rsidRPr="00F55D54">
        <w:rPr>
          <w:rFonts w:ascii="Times New Roman" w:eastAsia="Times New Roman" w:hAnsi="Times New Roman" w:cs="Times New Roman"/>
          <w:sz w:val="24"/>
          <w:szCs w:val="24"/>
          <w:lang w:eastAsia="et-EE"/>
        </w:rPr>
        <w:t>saada</w:t>
      </w:r>
      <w:r w:rsidR="00D462E1" w:rsidRPr="00F55D54">
        <w:rPr>
          <w:rFonts w:ascii="Times New Roman" w:eastAsia="Times New Roman" w:hAnsi="Times New Roman" w:cs="Times New Roman"/>
          <w:sz w:val="24"/>
          <w:szCs w:val="24"/>
          <w:lang w:eastAsia="et-EE"/>
        </w:rPr>
        <w:t>, võimaldab neile täpsemalt tähelepanu juhtida</w:t>
      </w:r>
      <w:r w:rsidR="09EF9F44" w:rsidRPr="00F55D54">
        <w:rPr>
          <w:rFonts w:ascii="Times New Roman" w:eastAsia="Times New Roman" w:hAnsi="Times New Roman" w:cs="Times New Roman"/>
          <w:sz w:val="24"/>
          <w:szCs w:val="24"/>
          <w:lang w:eastAsia="et-EE"/>
        </w:rPr>
        <w:t xml:space="preserve"> ning </w:t>
      </w:r>
      <w:r w:rsidR="00D462E1" w:rsidRPr="00F55D54">
        <w:rPr>
          <w:rFonts w:ascii="Times New Roman" w:eastAsia="Times New Roman" w:hAnsi="Times New Roman" w:cs="Times New Roman"/>
          <w:sz w:val="24"/>
          <w:szCs w:val="24"/>
          <w:lang w:eastAsia="et-EE"/>
        </w:rPr>
        <w:t>seeläbi</w:t>
      </w:r>
      <w:r w:rsidR="09EF9F44" w:rsidRPr="00F55D54">
        <w:rPr>
          <w:rFonts w:ascii="Times New Roman" w:eastAsia="Times New Roman" w:hAnsi="Times New Roman" w:cs="Times New Roman"/>
          <w:sz w:val="24"/>
          <w:szCs w:val="24"/>
          <w:lang w:eastAsia="et-EE"/>
        </w:rPr>
        <w:t xml:space="preserve"> suurendab </w:t>
      </w:r>
      <w:r w:rsidR="00D462E1" w:rsidRPr="00F55D54">
        <w:rPr>
          <w:rFonts w:ascii="Times New Roman" w:eastAsia="Times New Roman" w:hAnsi="Times New Roman" w:cs="Times New Roman"/>
          <w:sz w:val="24"/>
          <w:szCs w:val="24"/>
          <w:lang w:eastAsia="et-EE"/>
        </w:rPr>
        <w:t>nende ülesannete täitmise</w:t>
      </w:r>
      <w:r w:rsidR="09EF9F44" w:rsidRPr="00F55D54">
        <w:rPr>
          <w:rFonts w:ascii="Times New Roman" w:eastAsia="Times New Roman" w:hAnsi="Times New Roman" w:cs="Times New Roman"/>
          <w:sz w:val="24"/>
          <w:szCs w:val="24"/>
          <w:lang w:eastAsia="et-EE"/>
        </w:rPr>
        <w:t xml:space="preserve"> tõenäosust. </w:t>
      </w:r>
    </w:p>
    <w:p w14:paraId="75E21DCC" w14:textId="0997E317" w:rsidR="00336476" w:rsidRPr="00F55D54" w:rsidRDefault="00336476" w:rsidP="00F55D54">
      <w:pPr>
        <w:spacing w:after="0" w:line="240" w:lineRule="auto"/>
        <w:jc w:val="both"/>
        <w:rPr>
          <w:rFonts w:ascii="Times New Roman" w:eastAsia="Times New Roman" w:hAnsi="Times New Roman" w:cs="Times New Roman"/>
          <w:color w:val="FF0000"/>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 xml:space="preserve"> </w:t>
      </w:r>
    </w:p>
    <w:bookmarkEnd w:id="42"/>
    <w:p w14:paraId="7EF8813A" w14:textId="77777777" w:rsidR="0043579D" w:rsidRPr="00F55D54" w:rsidRDefault="0043579D" w:rsidP="00F55D54">
      <w:pPr>
        <w:spacing w:after="0" w:line="240" w:lineRule="auto"/>
        <w:jc w:val="both"/>
        <w:rPr>
          <w:rFonts w:ascii="Times New Roman" w:eastAsia="Times New Roman" w:hAnsi="Times New Roman" w:cs="Times New Roman"/>
          <w:b/>
          <w:i/>
          <w:kern w:val="0"/>
          <w:sz w:val="24"/>
          <w:szCs w:val="24"/>
          <w:lang w:eastAsia="et-EE"/>
          <w14:ligatures w14:val="none"/>
        </w:rPr>
      </w:pPr>
      <w:r w:rsidRPr="00F55D54">
        <w:rPr>
          <w:rFonts w:ascii="Times New Roman" w:eastAsia="Times New Roman" w:hAnsi="Times New Roman" w:cs="Times New Roman"/>
          <w:b/>
          <w:i/>
          <w:kern w:val="0"/>
          <w:sz w:val="24"/>
          <w:szCs w:val="24"/>
          <w:lang w:eastAsia="et-EE"/>
          <w14:ligatures w14:val="none"/>
        </w:rPr>
        <w:t xml:space="preserve">Mõju </w:t>
      </w:r>
      <w:commentRangeStart w:id="43"/>
      <w:r w:rsidRPr="00F55D54">
        <w:rPr>
          <w:rFonts w:ascii="Times New Roman" w:eastAsia="Times New Roman" w:hAnsi="Times New Roman" w:cs="Times New Roman"/>
          <w:b/>
          <w:i/>
          <w:kern w:val="0"/>
          <w:sz w:val="24"/>
          <w:szCs w:val="24"/>
          <w:lang w:eastAsia="et-EE"/>
          <w14:ligatures w14:val="none"/>
        </w:rPr>
        <w:t xml:space="preserve">sihtrühm: </w:t>
      </w:r>
      <w:commentRangeEnd w:id="43"/>
      <w:r w:rsidR="00854DB3">
        <w:rPr>
          <w:rStyle w:val="Kommentaariviide"/>
          <w:rFonts w:ascii="Calibri" w:eastAsia="Calibri" w:hAnsi="Calibri" w:cs="Calibri"/>
          <w:kern w:val="0"/>
          <w:lang w:eastAsia="et-EE"/>
          <w14:ligatures w14:val="none"/>
        </w:rPr>
        <w:commentReference w:id="43"/>
      </w:r>
      <w:r w:rsidRPr="00F55D54">
        <w:rPr>
          <w:rFonts w:ascii="Times New Roman" w:eastAsia="Times New Roman" w:hAnsi="Times New Roman" w:cs="Times New Roman"/>
          <w:b/>
          <w:i/>
          <w:kern w:val="0"/>
          <w:sz w:val="24"/>
          <w:szCs w:val="24"/>
          <w:lang w:eastAsia="et-EE"/>
          <w14:ligatures w14:val="none"/>
        </w:rPr>
        <w:t>põhikoolid, gümnaasiumid ja kutseõppeasutused</w:t>
      </w:r>
    </w:p>
    <w:p w14:paraId="1E8284AF" w14:textId="77777777" w:rsidR="0043579D" w:rsidRPr="00F55D54" w:rsidRDefault="0043579D" w:rsidP="00F55D54">
      <w:pPr>
        <w:spacing w:after="0" w:line="240" w:lineRule="auto"/>
        <w:jc w:val="both"/>
        <w:rPr>
          <w:rFonts w:ascii="Times New Roman" w:eastAsia="Times New Roman" w:hAnsi="Times New Roman" w:cs="Times New Roman"/>
          <w:kern w:val="0"/>
          <w:sz w:val="24"/>
          <w:szCs w:val="24"/>
          <w:lang w:eastAsia="et-EE"/>
          <w14:ligatures w14:val="none"/>
        </w:rPr>
      </w:pPr>
    </w:p>
    <w:p w14:paraId="1028F5BC" w14:textId="77777777" w:rsidR="0043579D" w:rsidRPr="00F55D54" w:rsidRDefault="0043579D" w:rsidP="00F55D54">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 xml:space="preserve">Muudatus mõjutab nii põhikoole, kui ka gümnaasiume ja kutseõppeasutusi. </w:t>
      </w:r>
    </w:p>
    <w:p w14:paraId="0E67DDB4" w14:textId="77777777" w:rsidR="0043579D" w:rsidRPr="00F55D54" w:rsidRDefault="0043579D" w:rsidP="00F55D54">
      <w:pPr>
        <w:spacing w:after="0" w:line="240" w:lineRule="auto"/>
        <w:jc w:val="both"/>
        <w:rPr>
          <w:rFonts w:ascii="Times New Roman" w:eastAsia="Times New Roman" w:hAnsi="Times New Roman" w:cs="Times New Roman"/>
          <w:kern w:val="0"/>
          <w:sz w:val="24"/>
          <w:szCs w:val="24"/>
          <w:lang w:eastAsia="et-EE"/>
          <w14:ligatures w14:val="none"/>
        </w:rPr>
      </w:pPr>
    </w:p>
    <w:p w14:paraId="41B102E7" w14:textId="77777777" w:rsidR="0043579D" w:rsidRPr="00F55D54" w:rsidRDefault="0043579D" w:rsidP="00F55D54">
      <w:pPr>
        <w:spacing w:after="0" w:line="240" w:lineRule="auto"/>
        <w:jc w:val="both"/>
        <w:rPr>
          <w:rFonts w:ascii="Times New Roman" w:eastAsia="Times New Roman" w:hAnsi="Times New Roman" w:cs="Times New Roman"/>
          <w:kern w:val="0"/>
          <w:sz w:val="24"/>
          <w:szCs w:val="24"/>
          <w:u w:val="single"/>
          <w:lang w:eastAsia="et-EE"/>
          <w14:ligatures w14:val="none"/>
        </w:rPr>
      </w:pPr>
      <w:r w:rsidRPr="00F55D54">
        <w:rPr>
          <w:rFonts w:ascii="Times New Roman" w:eastAsia="Times New Roman" w:hAnsi="Times New Roman" w:cs="Times New Roman"/>
          <w:kern w:val="0"/>
          <w:sz w:val="24"/>
          <w:szCs w:val="24"/>
          <w:u w:val="single"/>
          <w:lang w:eastAsia="et-EE"/>
          <w14:ligatures w14:val="none"/>
        </w:rPr>
        <w:t>Mõju valdkond: mõju riigiasutuse ja kohaliku omavalitsuse asutuste korraldusele</w:t>
      </w:r>
    </w:p>
    <w:p w14:paraId="3EC940D1" w14:textId="77777777" w:rsidR="0043579D" w:rsidRPr="00F55D54" w:rsidRDefault="0043579D" w:rsidP="00F55D54">
      <w:pPr>
        <w:spacing w:after="0" w:line="240" w:lineRule="auto"/>
        <w:jc w:val="both"/>
        <w:rPr>
          <w:rFonts w:ascii="Times New Roman" w:eastAsia="Times New Roman" w:hAnsi="Times New Roman" w:cs="Times New Roman"/>
          <w:kern w:val="0"/>
          <w:sz w:val="24"/>
          <w:szCs w:val="24"/>
          <w:lang w:eastAsia="et-EE"/>
          <w14:ligatures w14:val="none"/>
        </w:rPr>
      </w:pPr>
    </w:p>
    <w:p w14:paraId="49C87727" w14:textId="77777777" w:rsidR="0043579D" w:rsidRPr="00F55D54" w:rsidRDefault="0043579D" w:rsidP="00F55D54">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i/>
          <w:kern w:val="0"/>
          <w:sz w:val="24"/>
          <w:szCs w:val="24"/>
          <w:lang w:eastAsia="et-EE"/>
          <w14:ligatures w14:val="none"/>
        </w:rPr>
        <w:t>Mõju kirjeldus</w:t>
      </w:r>
    </w:p>
    <w:p w14:paraId="2A8FFC38" w14:textId="77777777" w:rsidR="0043579D" w:rsidRPr="00F55D54" w:rsidRDefault="0043579D" w:rsidP="00F55D54">
      <w:pPr>
        <w:spacing w:after="0" w:line="240" w:lineRule="auto"/>
        <w:jc w:val="both"/>
        <w:rPr>
          <w:rFonts w:ascii="Times New Roman" w:eastAsia="Times New Roman" w:hAnsi="Times New Roman" w:cs="Times New Roman"/>
          <w:color w:val="FF0000"/>
          <w:kern w:val="0"/>
          <w:sz w:val="24"/>
          <w:szCs w:val="24"/>
          <w:lang w:eastAsia="et-EE"/>
          <w14:ligatures w14:val="none"/>
        </w:rPr>
      </w:pPr>
    </w:p>
    <w:p w14:paraId="791AE5DC" w14:textId="1EB0A515" w:rsidR="0043579D" w:rsidRPr="00F55D54" w:rsidRDefault="006C3360" w:rsidP="00F55D54">
      <w:pPr>
        <w:spacing w:after="0" w:line="240" w:lineRule="auto"/>
        <w:jc w:val="both"/>
        <w:rPr>
          <w:rFonts w:ascii="Times New Roman" w:eastAsia="Times New Roman" w:hAnsi="Times New Roman" w:cs="Times New Roman"/>
          <w:sz w:val="24"/>
          <w:szCs w:val="24"/>
          <w:lang w:eastAsia="et-EE"/>
        </w:rPr>
      </w:pPr>
      <w:r w:rsidRPr="00F55D54">
        <w:rPr>
          <w:rFonts w:ascii="Times New Roman" w:eastAsia="Times New Roman" w:hAnsi="Times New Roman" w:cs="Times New Roman"/>
          <w:kern w:val="0"/>
          <w:sz w:val="24"/>
          <w:szCs w:val="24"/>
          <w:lang w:eastAsia="et-EE"/>
          <w14:ligatures w14:val="none"/>
        </w:rPr>
        <w:t xml:space="preserve">Muudatus toob koolile kaasa </w:t>
      </w:r>
      <w:r w:rsidR="00AD5476" w:rsidRPr="00F55D54">
        <w:rPr>
          <w:rFonts w:ascii="Times New Roman" w:eastAsia="Times New Roman" w:hAnsi="Times New Roman" w:cs="Times New Roman"/>
          <w:kern w:val="0"/>
          <w:sz w:val="24"/>
          <w:szCs w:val="24"/>
          <w:lang w:eastAsia="et-EE"/>
          <w14:ligatures w14:val="none"/>
        </w:rPr>
        <w:t>vajaduse toe süsteemi korralduse üle vaatamiseks koolis, et tagada</w:t>
      </w:r>
      <w:r w:rsidR="009110ED" w:rsidRPr="00F55D54">
        <w:rPr>
          <w:rFonts w:ascii="Times New Roman" w:eastAsia="Times New Roman" w:hAnsi="Times New Roman" w:cs="Times New Roman"/>
          <w:kern w:val="0"/>
          <w:sz w:val="24"/>
          <w:szCs w:val="24"/>
          <w:lang w:eastAsia="et-EE"/>
          <w14:ligatures w14:val="none"/>
        </w:rPr>
        <w:t xml:space="preserve"> </w:t>
      </w:r>
      <w:r w:rsidR="00AD5476" w:rsidRPr="00F55D54">
        <w:rPr>
          <w:rFonts w:ascii="Times New Roman" w:eastAsia="Times New Roman" w:hAnsi="Times New Roman" w:cs="Times New Roman"/>
          <w:kern w:val="0"/>
          <w:sz w:val="24"/>
          <w:szCs w:val="24"/>
          <w:lang w:eastAsia="et-EE"/>
          <w14:ligatures w14:val="none"/>
        </w:rPr>
        <w:t xml:space="preserve">(a) võimalikult kiire väljalangemisohu märkamine, (b) selgitada välja põhjus (nt põhjuseta puudumiste, õpivõlgnevuste puhul) ning (c) rakendada kohaseid meetmeid ning seirata ühtlasi nende tõhusust. </w:t>
      </w:r>
      <w:r w:rsidR="005C2EFB" w:rsidRPr="00F55D54">
        <w:rPr>
          <w:rFonts w:ascii="Times New Roman" w:eastAsia="Times New Roman" w:hAnsi="Times New Roman" w:cs="Times New Roman"/>
          <w:kern w:val="0"/>
          <w:sz w:val="24"/>
          <w:szCs w:val="24"/>
          <w:lang w:eastAsia="et-EE"/>
          <w14:ligatures w14:val="none"/>
        </w:rPr>
        <w:t xml:space="preserve">Vastavalt eelnõule on kirjeldatud ära nö väljalangemisohu kriteeriumid, mille pinnalt koolil tekib alus väljalangemisohus õppijatele meetmete määramiseks. </w:t>
      </w:r>
      <w:r w:rsidR="004C0334">
        <w:rPr>
          <w:rFonts w:ascii="Times New Roman" w:eastAsia="Times New Roman" w:hAnsi="Times New Roman" w:cs="Times New Roman"/>
          <w:kern w:val="0"/>
          <w:sz w:val="24"/>
          <w:szCs w:val="24"/>
          <w:lang w:eastAsia="et-EE"/>
          <w14:ligatures w14:val="none"/>
        </w:rPr>
        <w:t xml:space="preserve">Sisuliselt on tegemist kooli põhiprotsessiga – õppija arengu jälgimine ja toetamine. Muudatusega on täpsustatud kuidas reageerida õppest mõjuva põhjuseta puudumistele ning millal kaasata elukohajärgset omavalitsust lapse või pere toetamisel. </w:t>
      </w:r>
    </w:p>
    <w:p w14:paraId="5430CA80" w14:textId="77777777" w:rsidR="0043579D" w:rsidRPr="00F55D54" w:rsidRDefault="0043579D" w:rsidP="00F55D54">
      <w:pPr>
        <w:spacing w:after="0" w:line="240" w:lineRule="auto"/>
        <w:jc w:val="both"/>
        <w:rPr>
          <w:rFonts w:ascii="Times New Roman" w:eastAsia="Times New Roman" w:hAnsi="Times New Roman" w:cs="Times New Roman"/>
          <w:kern w:val="0"/>
          <w:sz w:val="24"/>
          <w:szCs w:val="24"/>
          <w:lang w:eastAsia="et-EE"/>
          <w14:ligatures w14:val="none"/>
        </w:rPr>
      </w:pPr>
    </w:p>
    <w:p w14:paraId="6ED58131" w14:textId="77777777" w:rsidR="0043579D" w:rsidRPr="00F55D54" w:rsidRDefault="0043579D" w:rsidP="00F55D54">
      <w:pPr>
        <w:spacing w:after="0" w:line="240" w:lineRule="auto"/>
        <w:jc w:val="both"/>
        <w:rPr>
          <w:rFonts w:ascii="Times New Roman" w:eastAsia="Times New Roman" w:hAnsi="Times New Roman" w:cs="Times New Roman"/>
          <w:i/>
          <w:kern w:val="0"/>
          <w:sz w:val="24"/>
          <w:szCs w:val="24"/>
          <w:lang w:eastAsia="et-EE"/>
          <w14:ligatures w14:val="none"/>
        </w:rPr>
      </w:pPr>
      <w:r w:rsidRPr="00F55D54">
        <w:rPr>
          <w:rFonts w:ascii="Times New Roman" w:eastAsia="Times New Roman" w:hAnsi="Times New Roman" w:cs="Times New Roman"/>
          <w:i/>
          <w:kern w:val="0"/>
          <w:sz w:val="24"/>
          <w:szCs w:val="24"/>
          <w:lang w:eastAsia="et-EE"/>
          <w14:ligatures w14:val="none"/>
        </w:rPr>
        <w:t>Mõju ulatus, avaldumise sagedus ja ebasoovitava mõju risk</w:t>
      </w:r>
    </w:p>
    <w:p w14:paraId="0FCA15D6" w14:textId="77777777" w:rsidR="0043579D" w:rsidRPr="00F55D54" w:rsidRDefault="0043579D" w:rsidP="00F55D54">
      <w:pPr>
        <w:spacing w:after="0" w:line="240" w:lineRule="auto"/>
        <w:jc w:val="both"/>
        <w:rPr>
          <w:rFonts w:ascii="Times New Roman" w:eastAsia="Times New Roman" w:hAnsi="Times New Roman" w:cs="Times New Roman"/>
          <w:color w:val="FF0000"/>
          <w:kern w:val="0"/>
          <w:sz w:val="24"/>
          <w:szCs w:val="24"/>
          <w:lang w:eastAsia="et-EE"/>
          <w14:ligatures w14:val="none"/>
        </w:rPr>
      </w:pPr>
    </w:p>
    <w:p w14:paraId="7BB627BA" w14:textId="77C683F3" w:rsidR="00F81B15" w:rsidRPr="00F55D54" w:rsidRDefault="00F81B15" w:rsidP="00F55D54">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 xml:space="preserve">Mõju koolile ei ole ulatuslik. On selge, et </w:t>
      </w:r>
      <w:r w:rsidR="00B942B3" w:rsidRPr="00F55D54">
        <w:rPr>
          <w:rFonts w:ascii="Times New Roman" w:eastAsia="Times New Roman" w:hAnsi="Times New Roman" w:cs="Times New Roman"/>
          <w:kern w:val="0"/>
          <w:sz w:val="24"/>
          <w:szCs w:val="24"/>
          <w:lang w:eastAsia="et-EE"/>
          <w14:ligatures w14:val="none"/>
        </w:rPr>
        <w:t xml:space="preserve">nii põhikoolid, gümnaasiumid kui ka kutseõppeasutused </w:t>
      </w:r>
      <w:r w:rsidRPr="00F55D54">
        <w:rPr>
          <w:rFonts w:ascii="Times New Roman" w:eastAsia="Times New Roman" w:hAnsi="Times New Roman" w:cs="Times New Roman"/>
          <w:kern w:val="0"/>
          <w:sz w:val="24"/>
          <w:szCs w:val="24"/>
          <w:lang w:eastAsia="et-EE"/>
          <w14:ligatures w14:val="none"/>
        </w:rPr>
        <w:t>on ka seni tegelenud õppetööst puudunud ja õppetöös „puudulike“ ja „nõrku“ õpitulemusi saanud õpilasteg</w:t>
      </w:r>
      <w:r w:rsidR="005C2EFB" w:rsidRPr="00F55D54">
        <w:rPr>
          <w:rFonts w:ascii="Times New Roman" w:eastAsia="Times New Roman" w:hAnsi="Times New Roman" w:cs="Times New Roman"/>
          <w:kern w:val="0"/>
          <w:sz w:val="24"/>
          <w:szCs w:val="24"/>
          <w:lang w:eastAsia="et-EE"/>
          <w14:ligatures w14:val="none"/>
        </w:rPr>
        <w:t>a ning selgitanud välja, millised on puudumiste põhjused</w:t>
      </w:r>
      <w:r w:rsidRPr="00F55D54">
        <w:rPr>
          <w:rFonts w:ascii="Times New Roman" w:eastAsia="Times New Roman" w:hAnsi="Times New Roman" w:cs="Times New Roman"/>
          <w:kern w:val="0"/>
          <w:sz w:val="24"/>
          <w:szCs w:val="24"/>
          <w:lang w:eastAsia="et-EE"/>
          <w14:ligatures w14:val="none"/>
        </w:rPr>
        <w:t>. Täiendav regulatsioon on loodud selleks, et see tegevus oleks süsteemsem</w:t>
      </w:r>
      <w:r w:rsidR="005C2EFB" w:rsidRPr="00F55D54">
        <w:rPr>
          <w:rFonts w:ascii="Times New Roman" w:eastAsia="Times New Roman" w:hAnsi="Times New Roman" w:cs="Times New Roman"/>
          <w:kern w:val="0"/>
          <w:sz w:val="24"/>
          <w:szCs w:val="24"/>
          <w:lang w:eastAsia="et-EE"/>
          <w14:ligatures w14:val="none"/>
        </w:rPr>
        <w:t xml:space="preserve"> ning lisandunud on </w:t>
      </w:r>
      <w:r w:rsidR="00813E89" w:rsidRPr="00F55D54">
        <w:rPr>
          <w:rFonts w:ascii="Times New Roman" w:eastAsia="Times New Roman" w:hAnsi="Times New Roman" w:cs="Times New Roman"/>
          <w:kern w:val="0"/>
          <w:sz w:val="24"/>
          <w:szCs w:val="24"/>
          <w:lang w:eastAsia="et-EE"/>
          <w14:ligatures w14:val="none"/>
        </w:rPr>
        <w:t xml:space="preserve">aeg, millal reageerimine on </w:t>
      </w:r>
      <w:r w:rsidR="007D0A02" w:rsidRPr="00F55D54">
        <w:rPr>
          <w:rFonts w:ascii="Times New Roman" w:eastAsia="Times New Roman" w:hAnsi="Times New Roman" w:cs="Times New Roman"/>
          <w:kern w:val="0"/>
          <w:sz w:val="24"/>
          <w:szCs w:val="24"/>
          <w:lang w:eastAsia="et-EE"/>
          <w14:ligatures w14:val="none"/>
        </w:rPr>
        <w:t>vajalik</w:t>
      </w:r>
      <w:r w:rsidR="00813E89" w:rsidRPr="00F55D54">
        <w:rPr>
          <w:rFonts w:ascii="Times New Roman" w:eastAsia="Times New Roman" w:hAnsi="Times New Roman" w:cs="Times New Roman"/>
          <w:kern w:val="0"/>
          <w:sz w:val="24"/>
          <w:szCs w:val="24"/>
          <w:lang w:eastAsia="et-EE"/>
          <w14:ligatures w14:val="none"/>
        </w:rPr>
        <w:t xml:space="preserve">. </w:t>
      </w:r>
      <w:r w:rsidR="009205C8" w:rsidRPr="00F55D54">
        <w:rPr>
          <w:rFonts w:ascii="Times New Roman" w:eastAsia="Times New Roman" w:hAnsi="Times New Roman" w:cs="Times New Roman"/>
          <w:kern w:val="0"/>
          <w:sz w:val="24"/>
          <w:szCs w:val="24"/>
          <w:lang w:eastAsia="et-EE"/>
          <w14:ligatures w14:val="none"/>
        </w:rPr>
        <w:t xml:space="preserve">Kutseõppeasutuste puhul lisandub täiendavalt ülesanne teha </w:t>
      </w:r>
      <w:r w:rsidR="009205C8" w:rsidRPr="00F55D54">
        <w:rPr>
          <w:rFonts w:ascii="Times New Roman" w:eastAsia="Times New Roman" w:hAnsi="Times New Roman" w:cs="Times New Roman"/>
          <w:kern w:val="0"/>
          <w:sz w:val="24"/>
          <w:szCs w:val="24"/>
          <w:lang w:eastAsia="et-EE"/>
          <w14:ligatures w14:val="none"/>
        </w:rPr>
        <w:lastRenderedPageBreak/>
        <w:t xml:space="preserve">õppimiskohustuslike väljalangemisohus noorte puhul ka vajaduspõhist koostööd kohaliku omavalitsusega. </w:t>
      </w:r>
    </w:p>
    <w:p w14:paraId="58ED29D1" w14:textId="77777777" w:rsidR="00F81B15" w:rsidRPr="00F55D54" w:rsidRDefault="00F81B15" w:rsidP="00F55D54">
      <w:pPr>
        <w:spacing w:after="0" w:line="240" w:lineRule="auto"/>
        <w:jc w:val="both"/>
        <w:rPr>
          <w:rFonts w:ascii="Times New Roman" w:eastAsia="Times New Roman" w:hAnsi="Times New Roman" w:cs="Times New Roman"/>
          <w:kern w:val="0"/>
          <w:sz w:val="24"/>
          <w:szCs w:val="24"/>
          <w:lang w:eastAsia="et-EE"/>
          <w14:ligatures w14:val="none"/>
        </w:rPr>
      </w:pPr>
    </w:p>
    <w:p w14:paraId="0B90242B" w14:textId="6A457B55" w:rsidR="00F81B15" w:rsidRPr="00F55D54" w:rsidRDefault="00F81B15" w:rsidP="00F55D54">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 xml:space="preserve">Mõju avaldumise sagedus on pidev. Koolidel lasub muudatusest tulenevalt alaliselt kohustust seaduses nimetatud tingimused täitnud õpilaste meetmete rakendamise vajadust hinnata ja meetmeid rakendada, kui sellisele hinnangule </w:t>
      </w:r>
      <w:commentRangeStart w:id="44"/>
      <w:r w:rsidRPr="00F55D54">
        <w:rPr>
          <w:rFonts w:ascii="Times New Roman" w:eastAsia="Times New Roman" w:hAnsi="Times New Roman" w:cs="Times New Roman"/>
          <w:kern w:val="0"/>
          <w:sz w:val="24"/>
          <w:szCs w:val="24"/>
          <w:lang w:eastAsia="et-EE"/>
          <w14:ligatures w14:val="none"/>
        </w:rPr>
        <w:t>jõutakse</w:t>
      </w:r>
      <w:commentRangeEnd w:id="44"/>
      <w:r w:rsidR="00854DB3">
        <w:rPr>
          <w:rStyle w:val="Kommentaariviide"/>
          <w:rFonts w:ascii="Calibri" w:eastAsia="Calibri" w:hAnsi="Calibri" w:cs="Calibri"/>
          <w:kern w:val="0"/>
          <w:lang w:eastAsia="et-EE"/>
          <w14:ligatures w14:val="none"/>
        </w:rPr>
        <w:commentReference w:id="44"/>
      </w:r>
      <w:r w:rsidRPr="00F55D54">
        <w:rPr>
          <w:rFonts w:ascii="Times New Roman" w:eastAsia="Times New Roman" w:hAnsi="Times New Roman" w:cs="Times New Roman"/>
          <w:kern w:val="0"/>
          <w:sz w:val="24"/>
          <w:szCs w:val="24"/>
          <w:lang w:eastAsia="et-EE"/>
          <w14:ligatures w14:val="none"/>
        </w:rPr>
        <w:t xml:space="preserve">. </w:t>
      </w:r>
    </w:p>
    <w:p w14:paraId="42B262E5" w14:textId="77777777" w:rsidR="00F81B15" w:rsidRPr="00F55D54" w:rsidRDefault="00F81B15" w:rsidP="00F55D54">
      <w:pPr>
        <w:spacing w:after="0" w:line="240" w:lineRule="auto"/>
        <w:jc w:val="both"/>
        <w:rPr>
          <w:rFonts w:ascii="Times New Roman" w:eastAsia="Times New Roman" w:hAnsi="Times New Roman" w:cs="Times New Roman"/>
          <w:kern w:val="0"/>
          <w:sz w:val="24"/>
          <w:szCs w:val="24"/>
          <w:lang w:eastAsia="et-EE"/>
          <w14:ligatures w14:val="none"/>
        </w:rPr>
      </w:pPr>
    </w:p>
    <w:p w14:paraId="27387565" w14:textId="132B714F" w:rsidR="00F81B15" w:rsidRPr="00F55D54" w:rsidRDefault="00F81B15" w:rsidP="00F55D54">
      <w:pPr>
        <w:spacing w:after="0" w:line="240" w:lineRule="auto"/>
        <w:jc w:val="both"/>
        <w:rPr>
          <w:rFonts w:ascii="Times New Roman" w:eastAsia="Times New Roman" w:hAnsi="Times New Roman" w:cs="Times New Roman"/>
          <w:sz w:val="24"/>
          <w:szCs w:val="24"/>
          <w:lang w:eastAsia="et-EE"/>
        </w:rPr>
      </w:pPr>
      <w:commentRangeStart w:id="45"/>
      <w:r w:rsidRPr="00F55D54">
        <w:rPr>
          <w:rFonts w:ascii="Times New Roman" w:eastAsia="Times New Roman" w:hAnsi="Times New Roman" w:cs="Times New Roman"/>
          <w:kern w:val="0"/>
          <w:sz w:val="24"/>
          <w:szCs w:val="24"/>
          <w:lang w:eastAsia="et-EE"/>
          <w14:ligatures w14:val="none"/>
        </w:rPr>
        <w:t xml:space="preserve">Ebasoovitavate mõjude kaasnemise risk on väike. </w:t>
      </w:r>
      <w:commentRangeEnd w:id="45"/>
      <w:r w:rsidR="008E144C">
        <w:rPr>
          <w:rStyle w:val="Kommentaariviide"/>
          <w:rFonts w:ascii="Calibri" w:eastAsia="Calibri" w:hAnsi="Calibri" w:cs="Calibri"/>
          <w:kern w:val="0"/>
          <w:lang w:eastAsia="et-EE"/>
          <w14:ligatures w14:val="none"/>
        </w:rPr>
        <w:commentReference w:id="45"/>
      </w:r>
      <w:r w:rsidRPr="00F55D54">
        <w:rPr>
          <w:rFonts w:ascii="Times New Roman" w:eastAsia="Times New Roman" w:hAnsi="Times New Roman" w:cs="Times New Roman"/>
          <w:kern w:val="0"/>
          <w:sz w:val="24"/>
          <w:szCs w:val="24"/>
          <w:lang w:eastAsia="et-EE"/>
          <w14:ligatures w14:val="none"/>
        </w:rPr>
        <w:t xml:space="preserve">On selge, et olukorras, kus õpilane õppetöölt puudub ning </w:t>
      </w:r>
      <w:r w:rsidR="00DD1ACB" w:rsidRPr="00F55D54">
        <w:rPr>
          <w:rFonts w:ascii="Times New Roman" w:eastAsia="Times New Roman" w:hAnsi="Times New Roman" w:cs="Times New Roman"/>
          <w:kern w:val="0"/>
          <w:sz w:val="24"/>
          <w:szCs w:val="24"/>
          <w:lang w:eastAsia="et-EE"/>
          <w14:ligatures w14:val="none"/>
        </w:rPr>
        <w:t>tekivad võlgnevused</w:t>
      </w:r>
      <w:r w:rsidRPr="00F55D54">
        <w:rPr>
          <w:rFonts w:ascii="Times New Roman" w:eastAsia="Times New Roman" w:hAnsi="Times New Roman" w:cs="Times New Roman"/>
          <w:kern w:val="0"/>
          <w:sz w:val="24"/>
          <w:szCs w:val="24"/>
          <w:lang w:eastAsia="et-EE"/>
          <w14:ligatures w14:val="none"/>
        </w:rPr>
        <w:t xml:space="preserve"> õppetöös, vajab ta suure tõenäosega senisega võrreldes enam toetust ja abi. </w:t>
      </w:r>
      <w:r w:rsidR="009731B5" w:rsidRPr="00F55D54">
        <w:rPr>
          <w:rFonts w:ascii="Times New Roman" w:eastAsia="Times New Roman" w:hAnsi="Times New Roman" w:cs="Times New Roman"/>
          <w:kern w:val="0"/>
          <w:sz w:val="24"/>
          <w:szCs w:val="24"/>
          <w:lang w:eastAsia="et-EE"/>
          <w14:ligatures w14:val="none"/>
        </w:rPr>
        <w:t>Eelnõus väljapakutud viisil lähenemine toe</w:t>
      </w:r>
      <w:r w:rsidR="00DD1ACB" w:rsidRPr="00F55D54">
        <w:rPr>
          <w:rFonts w:ascii="Times New Roman" w:eastAsia="Times New Roman" w:hAnsi="Times New Roman" w:cs="Times New Roman"/>
          <w:kern w:val="0"/>
          <w:sz w:val="24"/>
          <w:szCs w:val="24"/>
          <w:lang w:eastAsia="et-EE"/>
          <w14:ligatures w14:val="none"/>
        </w:rPr>
        <w:t xml:space="preserve"> </w:t>
      </w:r>
      <w:r w:rsidR="009731B5" w:rsidRPr="00F55D54">
        <w:rPr>
          <w:rFonts w:ascii="Times New Roman" w:eastAsia="Times New Roman" w:hAnsi="Times New Roman" w:cs="Times New Roman"/>
          <w:kern w:val="0"/>
          <w:sz w:val="24"/>
          <w:szCs w:val="24"/>
          <w:lang w:eastAsia="et-EE"/>
          <w14:ligatures w14:val="none"/>
        </w:rPr>
        <w:t xml:space="preserve">vajaduse väljaselgitamisele ja toetamisele tagab piisavalt kiire abi õpilase jaoks. Samuti on koolile selge mida </w:t>
      </w:r>
      <w:r w:rsidR="007D0A02" w:rsidRPr="00F55D54">
        <w:rPr>
          <w:rFonts w:ascii="Times New Roman" w:eastAsia="Times New Roman" w:hAnsi="Times New Roman" w:cs="Times New Roman"/>
          <w:kern w:val="0"/>
          <w:sz w:val="24"/>
          <w:szCs w:val="24"/>
          <w:lang w:eastAsia="et-EE"/>
          <w14:ligatures w14:val="none"/>
        </w:rPr>
        <w:t xml:space="preserve">ja </w:t>
      </w:r>
      <w:r w:rsidR="009731B5" w:rsidRPr="00F55D54">
        <w:rPr>
          <w:rFonts w:ascii="Times New Roman" w:eastAsia="Times New Roman" w:hAnsi="Times New Roman" w:cs="Times New Roman"/>
          <w:kern w:val="0"/>
          <w:sz w:val="24"/>
          <w:szCs w:val="24"/>
          <w:lang w:eastAsia="et-EE"/>
          <w14:ligatures w14:val="none"/>
        </w:rPr>
        <w:t xml:space="preserve">millises olukorras ette võtma peab. </w:t>
      </w:r>
    </w:p>
    <w:p w14:paraId="17AA8DE6" w14:textId="77777777" w:rsidR="00E0764F" w:rsidRPr="00F55D54" w:rsidRDefault="00E0764F" w:rsidP="00F55D54">
      <w:pPr>
        <w:spacing w:after="0" w:line="240" w:lineRule="auto"/>
        <w:jc w:val="both"/>
        <w:rPr>
          <w:rFonts w:ascii="Times New Roman" w:eastAsia="Times New Roman" w:hAnsi="Times New Roman" w:cs="Times New Roman"/>
          <w:kern w:val="0"/>
          <w:sz w:val="24"/>
          <w:szCs w:val="24"/>
          <w:lang w:eastAsia="et-EE"/>
          <w14:ligatures w14:val="none"/>
        </w:rPr>
      </w:pPr>
    </w:p>
    <w:p w14:paraId="6163E289" w14:textId="49D94FD9" w:rsidR="00E0764F" w:rsidRPr="00F55D54" w:rsidRDefault="00E0764F" w:rsidP="00F55D54">
      <w:pPr>
        <w:spacing w:after="0" w:line="240" w:lineRule="auto"/>
        <w:jc w:val="both"/>
        <w:rPr>
          <w:rFonts w:ascii="Times New Roman" w:eastAsia="Times New Roman" w:hAnsi="Times New Roman" w:cs="Times New Roman"/>
          <w:b/>
          <w:bCs/>
          <w:i/>
          <w:iCs/>
          <w:kern w:val="0"/>
          <w:sz w:val="24"/>
          <w:szCs w:val="24"/>
          <w:lang w:eastAsia="et-EE"/>
          <w14:ligatures w14:val="none"/>
        </w:rPr>
      </w:pPr>
      <w:r w:rsidRPr="00F55D54">
        <w:rPr>
          <w:rFonts w:ascii="Times New Roman" w:eastAsia="Times New Roman" w:hAnsi="Times New Roman" w:cs="Times New Roman"/>
          <w:b/>
          <w:bCs/>
          <w:i/>
          <w:iCs/>
          <w:kern w:val="0"/>
          <w:sz w:val="24"/>
          <w:szCs w:val="24"/>
          <w:lang w:eastAsia="et-EE"/>
          <w14:ligatures w14:val="none"/>
        </w:rPr>
        <w:t>Mõju sihtrühm: kohalikud omavalitsused</w:t>
      </w:r>
    </w:p>
    <w:p w14:paraId="3DCE62E5" w14:textId="77777777" w:rsidR="00E0764F" w:rsidRPr="00F55D54" w:rsidRDefault="00E0764F" w:rsidP="00F55D54">
      <w:pPr>
        <w:spacing w:after="0" w:line="240" w:lineRule="auto"/>
        <w:jc w:val="both"/>
        <w:rPr>
          <w:rFonts w:ascii="Times New Roman" w:eastAsia="Times New Roman" w:hAnsi="Times New Roman" w:cs="Times New Roman"/>
          <w:kern w:val="0"/>
          <w:sz w:val="24"/>
          <w:szCs w:val="24"/>
          <w:lang w:eastAsia="et-EE"/>
          <w14:ligatures w14:val="none"/>
        </w:rPr>
      </w:pPr>
    </w:p>
    <w:p w14:paraId="5481205A" w14:textId="4FF67AB5" w:rsidR="00E0764F" w:rsidRPr="00F55D54" w:rsidRDefault="00E0764F" w:rsidP="00F55D54">
      <w:pPr>
        <w:spacing w:after="0" w:line="240" w:lineRule="auto"/>
        <w:jc w:val="both"/>
        <w:rPr>
          <w:rFonts w:ascii="Times New Roman" w:hAnsi="Times New Roman" w:cs="Times New Roman"/>
          <w:sz w:val="24"/>
          <w:szCs w:val="24"/>
          <w:shd w:val="clear" w:color="auto" w:fill="FFFFFF"/>
        </w:rPr>
      </w:pPr>
      <w:r w:rsidRPr="00F55D54">
        <w:rPr>
          <w:rFonts w:ascii="Times New Roman" w:eastAsia="Times New Roman" w:hAnsi="Times New Roman" w:cs="Times New Roman"/>
          <w:kern w:val="0"/>
          <w:sz w:val="24"/>
          <w:szCs w:val="24"/>
          <w:lang w:eastAsia="et-EE"/>
          <w14:ligatures w14:val="none"/>
        </w:rPr>
        <w:t xml:space="preserve">Kehtiv põhikooli- ja gümnaasiumiseadus näeb ette kohustuse õppida kuni põhihariduse omandamiseni või 17-aastaseks saamiseni (vt § 9 lõige 2). </w:t>
      </w:r>
      <w:r w:rsidRPr="00F55D54">
        <w:rPr>
          <w:rFonts w:ascii="Times New Roman" w:hAnsi="Times New Roman" w:cs="Times New Roman"/>
          <w:sz w:val="24"/>
          <w:szCs w:val="24"/>
          <w:shd w:val="clear" w:color="auto" w:fill="FFFFFF"/>
        </w:rPr>
        <w:t xml:space="preserve">Koolikohustuse täitmise ja põhikooli riiklikule õppekavale vastava põhihariduse omandamise võimaluse valla või linna haldusterritooriumil elavatele koolikohustuslikele lastele tagab vald või linn, vajaduse korral kaasates erakooli pidajat või riiki (vt § 7 lõige 2). Seega on koolikohustuse (õppimiskohustuse) võimaldamine täna kohaliku omavalitsuse poolt seaduse alusel täidetav ülesanne. Põhikooli- ja gümnaasiumiseaduse § 10 lõike 2 kohaselt korraldab valla- või linnavalitsus koolikohustuslike isikute üle arvestuse pidamist. </w:t>
      </w:r>
    </w:p>
    <w:p w14:paraId="78C2F290" w14:textId="77777777" w:rsidR="00E0764F" w:rsidRPr="00F55D54" w:rsidRDefault="00E0764F" w:rsidP="00F55D54">
      <w:pPr>
        <w:spacing w:after="0" w:line="240" w:lineRule="auto"/>
        <w:jc w:val="both"/>
        <w:rPr>
          <w:rFonts w:ascii="Times New Roman" w:eastAsia="Times New Roman" w:hAnsi="Times New Roman" w:cs="Times New Roman"/>
          <w:kern w:val="0"/>
          <w:sz w:val="24"/>
          <w:szCs w:val="24"/>
          <w:lang w:eastAsia="et-EE"/>
          <w14:ligatures w14:val="none"/>
        </w:rPr>
      </w:pPr>
    </w:p>
    <w:p w14:paraId="69E069C2" w14:textId="77777777" w:rsidR="00E0764F" w:rsidRPr="00F55D54" w:rsidRDefault="00E0764F" w:rsidP="00F55D54">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 xml:space="preserve">Eestis on 79 kohalikku omavalitsust. Kõik kohalikud omavalitsused tegutsevad ka üldhariduskooli või -koolide pidajatena. </w:t>
      </w:r>
    </w:p>
    <w:p w14:paraId="0C2CDFCC" w14:textId="77777777" w:rsidR="00E0764F" w:rsidRPr="00F55D54" w:rsidRDefault="00E0764F" w:rsidP="00F55D54">
      <w:pPr>
        <w:spacing w:after="0" w:line="240" w:lineRule="auto"/>
        <w:jc w:val="both"/>
        <w:rPr>
          <w:rFonts w:ascii="Times New Roman" w:eastAsia="Times New Roman" w:hAnsi="Times New Roman" w:cs="Times New Roman"/>
          <w:kern w:val="0"/>
          <w:sz w:val="24"/>
          <w:szCs w:val="24"/>
          <w:lang w:eastAsia="et-EE"/>
          <w14:ligatures w14:val="none"/>
        </w:rPr>
      </w:pPr>
    </w:p>
    <w:p w14:paraId="30924BA9" w14:textId="2458E05D" w:rsidR="00E0764F" w:rsidRPr="00F55D54" w:rsidRDefault="00E0764F" w:rsidP="00F55D54">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Muudatus puudutab kohalikke omavalitsusi. Endiselt jääb kohalike omavalitsuste kanda</w:t>
      </w:r>
      <w:r w:rsidR="00AF175B" w:rsidRPr="00F55D54">
        <w:rPr>
          <w:rFonts w:ascii="Times New Roman" w:eastAsia="Times New Roman" w:hAnsi="Times New Roman" w:cs="Times New Roman"/>
          <w:kern w:val="0"/>
          <w:sz w:val="24"/>
          <w:szCs w:val="24"/>
          <w:lang w:eastAsia="et-EE"/>
          <w14:ligatures w14:val="none"/>
        </w:rPr>
        <w:t xml:space="preserve"> kohustus võimaldada </w:t>
      </w:r>
      <w:r w:rsidRPr="00F55D54">
        <w:rPr>
          <w:rFonts w:ascii="Times New Roman" w:eastAsia="Times New Roman" w:hAnsi="Times New Roman" w:cs="Times New Roman"/>
          <w:kern w:val="0"/>
          <w:sz w:val="24"/>
          <w:szCs w:val="24"/>
          <w:lang w:eastAsia="et-EE"/>
          <w14:ligatures w14:val="none"/>
        </w:rPr>
        <w:t>põhihariduse omandamis</w:t>
      </w:r>
      <w:r w:rsidR="00AF175B" w:rsidRPr="00F55D54">
        <w:rPr>
          <w:rFonts w:ascii="Times New Roman" w:eastAsia="Times New Roman" w:hAnsi="Times New Roman" w:cs="Times New Roman"/>
          <w:kern w:val="0"/>
          <w:sz w:val="24"/>
          <w:szCs w:val="24"/>
          <w:lang w:eastAsia="et-EE"/>
          <w14:ligatures w14:val="none"/>
        </w:rPr>
        <w:t>t ja pidada arvestust</w:t>
      </w:r>
      <w:r w:rsidRPr="00F55D54">
        <w:rPr>
          <w:rFonts w:ascii="Times New Roman" w:eastAsia="Times New Roman" w:hAnsi="Times New Roman" w:cs="Times New Roman"/>
          <w:kern w:val="0"/>
          <w:sz w:val="24"/>
          <w:szCs w:val="24"/>
          <w:lang w:eastAsia="et-EE"/>
          <w14:ligatures w14:val="none"/>
        </w:rPr>
        <w:t xml:space="preserve"> õppimiskohustuslike isikute üle. </w:t>
      </w:r>
      <w:r w:rsidR="00AA2DC8">
        <w:rPr>
          <w:rFonts w:ascii="Times New Roman" w:eastAsia="Times New Roman" w:hAnsi="Times New Roman" w:cs="Times New Roman"/>
          <w:kern w:val="0"/>
          <w:sz w:val="24"/>
          <w:szCs w:val="24"/>
          <w:lang w:eastAsia="et-EE"/>
          <w14:ligatures w14:val="none"/>
        </w:rPr>
        <w:t xml:space="preserve">Õppimiskohustuse ea kasvuga tuleb seirata ka edasiõppimist ning osutada vajaduspõhist tuge </w:t>
      </w:r>
      <w:r w:rsidR="00B17AB0">
        <w:rPr>
          <w:rFonts w:ascii="Times New Roman" w:eastAsia="Times New Roman" w:hAnsi="Times New Roman" w:cs="Times New Roman"/>
          <w:kern w:val="0"/>
          <w:sz w:val="24"/>
          <w:szCs w:val="24"/>
          <w:lang w:eastAsia="et-EE"/>
          <w14:ligatures w14:val="none"/>
        </w:rPr>
        <w:t xml:space="preserve">ka põhihariduse omandanud </w:t>
      </w:r>
      <w:r w:rsidR="00AA2DC8">
        <w:rPr>
          <w:rFonts w:ascii="Times New Roman" w:eastAsia="Times New Roman" w:hAnsi="Times New Roman" w:cs="Times New Roman"/>
          <w:kern w:val="0"/>
          <w:sz w:val="24"/>
          <w:szCs w:val="24"/>
          <w:lang w:eastAsia="et-EE"/>
          <w14:ligatures w14:val="none"/>
        </w:rPr>
        <w:t xml:space="preserve">noortele, kes õppimiskohustust ei täida. </w:t>
      </w:r>
    </w:p>
    <w:p w14:paraId="76266C13" w14:textId="77777777" w:rsidR="00E0764F" w:rsidRPr="00F55D54" w:rsidRDefault="00E0764F" w:rsidP="00F55D54">
      <w:pPr>
        <w:spacing w:after="0" w:line="240" w:lineRule="auto"/>
        <w:jc w:val="both"/>
        <w:rPr>
          <w:rFonts w:ascii="Times New Roman" w:eastAsia="Times New Roman" w:hAnsi="Times New Roman" w:cs="Times New Roman"/>
          <w:i/>
          <w:iCs/>
          <w:color w:val="00B050"/>
          <w:kern w:val="0"/>
          <w:sz w:val="24"/>
          <w:szCs w:val="24"/>
          <w:u w:val="single"/>
          <w:lang w:eastAsia="et-EE"/>
          <w14:ligatures w14:val="none"/>
        </w:rPr>
      </w:pPr>
    </w:p>
    <w:p w14:paraId="57693A2E" w14:textId="7AE9CB3A" w:rsidR="00E0764F" w:rsidRPr="00F55D54" w:rsidRDefault="00E0764F" w:rsidP="00F55D54">
      <w:pPr>
        <w:spacing w:after="0" w:line="240" w:lineRule="auto"/>
        <w:jc w:val="both"/>
        <w:rPr>
          <w:rFonts w:ascii="Times New Roman" w:eastAsia="Times New Roman" w:hAnsi="Times New Roman" w:cs="Times New Roman"/>
          <w:i/>
          <w:iCs/>
          <w:kern w:val="0"/>
          <w:sz w:val="24"/>
          <w:szCs w:val="24"/>
          <w:u w:val="single"/>
          <w:lang w:eastAsia="et-EE"/>
          <w14:ligatures w14:val="none"/>
        </w:rPr>
      </w:pPr>
      <w:r w:rsidRPr="00F55D54">
        <w:rPr>
          <w:rFonts w:ascii="Times New Roman" w:eastAsia="Times New Roman" w:hAnsi="Times New Roman" w:cs="Times New Roman"/>
          <w:i/>
          <w:iCs/>
          <w:kern w:val="0"/>
          <w:sz w:val="24"/>
          <w:szCs w:val="24"/>
          <w:u w:val="single"/>
          <w:lang w:eastAsia="et-EE"/>
          <w14:ligatures w14:val="none"/>
        </w:rPr>
        <w:t>Mõju valdkond: mõju riigiasutuse ja kohaliku omavalitsuse asutuse korraldusele</w:t>
      </w:r>
    </w:p>
    <w:p w14:paraId="7498AEFD" w14:textId="77777777" w:rsidR="00E0764F" w:rsidRPr="00F55D54" w:rsidRDefault="00E0764F" w:rsidP="00F55D54">
      <w:pPr>
        <w:spacing w:after="0" w:line="240" w:lineRule="auto"/>
        <w:jc w:val="both"/>
        <w:rPr>
          <w:rFonts w:ascii="Times New Roman" w:eastAsia="Times New Roman" w:hAnsi="Times New Roman" w:cs="Times New Roman"/>
          <w:kern w:val="0"/>
          <w:sz w:val="24"/>
          <w:szCs w:val="24"/>
          <w:u w:val="single"/>
          <w:lang w:eastAsia="et-EE"/>
          <w14:ligatures w14:val="none"/>
        </w:rPr>
      </w:pPr>
    </w:p>
    <w:p w14:paraId="207E2908" w14:textId="77777777" w:rsidR="00E0764F" w:rsidRPr="00F55D54" w:rsidRDefault="00E0764F" w:rsidP="00F55D54">
      <w:pPr>
        <w:spacing w:after="0" w:line="240" w:lineRule="auto"/>
        <w:jc w:val="both"/>
        <w:rPr>
          <w:rFonts w:ascii="Times New Roman" w:eastAsia="Times New Roman" w:hAnsi="Times New Roman" w:cs="Times New Roman"/>
          <w:i/>
          <w:iCs/>
          <w:kern w:val="0"/>
          <w:sz w:val="24"/>
          <w:szCs w:val="24"/>
          <w:lang w:eastAsia="et-EE"/>
          <w14:ligatures w14:val="none"/>
        </w:rPr>
      </w:pPr>
      <w:r w:rsidRPr="00F55D54">
        <w:rPr>
          <w:rFonts w:ascii="Times New Roman" w:eastAsia="Times New Roman" w:hAnsi="Times New Roman" w:cs="Times New Roman"/>
          <w:i/>
          <w:iCs/>
          <w:kern w:val="0"/>
          <w:sz w:val="24"/>
          <w:szCs w:val="24"/>
          <w:lang w:eastAsia="et-EE"/>
          <w14:ligatures w14:val="none"/>
        </w:rPr>
        <w:t>Mõju kirjeldus</w:t>
      </w:r>
    </w:p>
    <w:p w14:paraId="22F8DAF8" w14:textId="77777777" w:rsidR="00E0764F" w:rsidRPr="00F55D54" w:rsidRDefault="00E0764F" w:rsidP="00F55D54">
      <w:pPr>
        <w:spacing w:after="0" w:line="240" w:lineRule="auto"/>
        <w:jc w:val="both"/>
        <w:rPr>
          <w:rFonts w:ascii="Times New Roman" w:eastAsia="Times New Roman" w:hAnsi="Times New Roman" w:cs="Times New Roman"/>
          <w:i/>
          <w:iCs/>
          <w:kern w:val="0"/>
          <w:sz w:val="24"/>
          <w:szCs w:val="24"/>
          <w:lang w:eastAsia="et-EE"/>
          <w14:ligatures w14:val="none"/>
        </w:rPr>
      </w:pPr>
    </w:p>
    <w:p w14:paraId="63B3B0EF" w14:textId="77777777" w:rsidR="00392601" w:rsidRPr="00F55D54" w:rsidRDefault="00E0764F" w:rsidP="00F55D54">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 xml:space="preserve">Muudatus mõjutab kohalikke omavalitsusi, kuna mõnevõrra muutub täidetava kohustuse sisu ja sõnastus seaduses. Seaduse muudatusega suureneb ka õppimiskohustusest puudutatud isikute arv, mis võib tähendada, et kohalike omavalitsuste jaoks suureneb mõnevõrra isikute arv, kelle üle nad arvestust peavad pidama. </w:t>
      </w:r>
    </w:p>
    <w:p w14:paraId="5021273C" w14:textId="77777777" w:rsidR="00392601" w:rsidRPr="00F55D54" w:rsidRDefault="00392601" w:rsidP="00F55D54">
      <w:pPr>
        <w:spacing w:after="0" w:line="240" w:lineRule="auto"/>
        <w:jc w:val="both"/>
        <w:rPr>
          <w:rFonts w:ascii="Times New Roman" w:eastAsia="Times New Roman" w:hAnsi="Times New Roman" w:cs="Times New Roman"/>
          <w:kern w:val="0"/>
          <w:sz w:val="24"/>
          <w:szCs w:val="24"/>
          <w:lang w:eastAsia="et-EE"/>
          <w14:ligatures w14:val="none"/>
        </w:rPr>
      </w:pPr>
    </w:p>
    <w:p w14:paraId="3FF52560" w14:textId="52ACF433" w:rsidR="00E0764F" w:rsidRPr="00F55D54" w:rsidRDefault="00E0764F" w:rsidP="00F55D54">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 xml:space="preserve">Samas tuleb arvestada kahe asjaoluga – esiteks, tegemist on endiselt iga konkreetse kohaliku omavalitsuse haldusterritooriumil elava isikuga (kohalik omavalitsus täidab kohustust üksnes </w:t>
      </w:r>
      <w:r w:rsidR="00B272D0" w:rsidRPr="00F55D54">
        <w:rPr>
          <w:rFonts w:ascii="Times New Roman" w:eastAsia="Times New Roman" w:hAnsi="Times New Roman" w:cs="Times New Roman"/>
          <w:kern w:val="0"/>
          <w:sz w:val="24"/>
          <w:szCs w:val="24"/>
          <w:lang w:eastAsia="et-EE"/>
          <w14:ligatures w14:val="none"/>
        </w:rPr>
        <w:t>oma</w:t>
      </w:r>
      <w:r w:rsidRPr="00F55D54">
        <w:rPr>
          <w:rFonts w:ascii="Times New Roman" w:eastAsia="Times New Roman" w:hAnsi="Times New Roman" w:cs="Times New Roman"/>
          <w:kern w:val="0"/>
          <w:sz w:val="24"/>
          <w:szCs w:val="24"/>
          <w:lang w:eastAsia="et-EE"/>
          <w14:ligatures w14:val="none"/>
        </w:rPr>
        <w:t xml:space="preserve"> territooriumil elava</w:t>
      </w:r>
      <w:r w:rsidR="00B272D0" w:rsidRPr="00F55D54">
        <w:rPr>
          <w:rFonts w:ascii="Times New Roman" w:eastAsia="Times New Roman" w:hAnsi="Times New Roman" w:cs="Times New Roman"/>
          <w:kern w:val="0"/>
          <w:sz w:val="24"/>
          <w:szCs w:val="24"/>
          <w:lang w:eastAsia="et-EE"/>
          <w14:ligatures w14:val="none"/>
        </w:rPr>
        <w:t>te</w:t>
      </w:r>
      <w:r w:rsidRPr="00F55D54">
        <w:rPr>
          <w:rFonts w:ascii="Times New Roman" w:eastAsia="Times New Roman" w:hAnsi="Times New Roman" w:cs="Times New Roman"/>
          <w:kern w:val="0"/>
          <w:sz w:val="24"/>
          <w:szCs w:val="24"/>
          <w:lang w:eastAsia="et-EE"/>
          <w14:ligatures w14:val="none"/>
        </w:rPr>
        <w:t xml:space="preserve"> isiku</w:t>
      </w:r>
      <w:r w:rsidR="00B272D0" w:rsidRPr="00F55D54">
        <w:rPr>
          <w:rFonts w:ascii="Times New Roman" w:eastAsia="Times New Roman" w:hAnsi="Times New Roman" w:cs="Times New Roman"/>
          <w:kern w:val="0"/>
          <w:sz w:val="24"/>
          <w:szCs w:val="24"/>
          <w:lang w:eastAsia="et-EE"/>
          <w14:ligatures w14:val="none"/>
        </w:rPr>
        <w:t>te</w:t>
      </w:r>
      <w:r w:rsidRPr="00F55D54">
        <w:rPr>
          <w:rFonts w:ascii="Times New Roman" w:eastAsia="Times New Roman" w:hAnsi="Times New Roman" w:cs="Times New Roman"/>
          <w:kern w:val="0"/>
          <w:sz w:val="24"/>
          <w:szCs w:val="24"/>
          <w:lang w:eastAsia="et-EE"/>
          <w14:ligatures w14:val="none"/>
        </w:rPr>
        <w:t xml:space="preserve"> suhtes) ning teiseks, isikute arv on ajas muutuv</w:t>
      </w:r>
      <w:r w:rsidR="00B272D0" w:rsidRPr="00F55D54">
        <w:rPr>
          <w:rFonts w:ascii="Times New Roman" w:eastAsia="Times New Roman" w:hAnsi="Times New Roman" w:cs="Times New Roman"/>
          <w:kern w:val="0"/>
          <w:sz w:val="24"/>
          <w:szCs w:val="24"/>
          <w:lang w:eastAsia="et-EE"/>
          <w14:ligatures w14:val="none"/>
        </w:rPr>
        <w:t>:</w:t>
      </w:r>
      <w:r w:rsidRPr="00F55D54">
        <w:rPr>
          <w:rFonts w:ascii="Times New Roman" w:eastAsia="Times New Roman" w:hAnsi="Times New Roman" w:cs="Times New Roman"/>
          <w:kern w:val="0"/>
          <w:sz w:val="24"/>
          <w:szCs w:val="24"/>
          <w:lang w:eastAsia="et-EE"/>
          <w14:ligatures w14:val="none"/>
        </w:rPr>
        <w:t xml:space="preserve"> muudatuse tegemise </w:t>
      </w:r>
      <w:r w:rsidR="00B272D0" w:rsidRPr="00F55D54">
        <w:rPr>
          <w:rFonts w:ascii="Times New Roman" w:eastAsia="Times New Roman" w:hAnsi="Times New Roman" w:cs="Times New Roman"/>
          <w:kern w:val="0"/>
          <w:sz w:val="24"/>
          <w:szCs w:val="24"/>
          <w:lang w:eastAsia="et-EE"/>
          <w14:ligatures w14:val="none"/>
        </w:rPr>
        <w:t>ajal see arv</w:t>
      </w:r>
      <w:r w:rsidRPr="00F55D54">
        <w:rPr>
          <w:rFonts w:ascii="Times New Roman" w:eastAsia="Times New Roman" w:hAnsi="Times New Roman" w:cs="Times New Roman"/>
          <w:kern w:val="0"/>
          <w:sz w:val="24"/>
          <w:szCs w:val="24"/>
          <w:lang w:eastAsia="et-EE"/>
          <w14:ligatures w14:val="none"/>
        </w:rPr>
        <w:t xml:space="preserve"> suureneb</w:t>
      </w:r>
      <w:r w:rsidR="00B272D0" w:rsidRPr="00F55D54">
        <w:rPr>
          <w:rFonts w:ascii="Times New Roman" w:eastAsia="Times New Roman" w:hAnsi="Times New Roman" w:cs="Times New Roman"/>
          <w:kern w:val="0"/>
          <w:sz w:val="24"/>
          <w:szCs w:val="24"/>
          <w:lang w:eastAsia="et-EE"/>
          <w14:ligatures w14:val="none"/>
        </w:rPr>
        <w:t xml:space="preserve">, </w:t>
      </w:r>
      <w:r w:rsidRPr="00F55D54">
        <w:rPr>
          <w:rFonts w:ascii="Times New Roman" w:eastAsia="Times New Roman" w:hAnsi="Times New Roman" w:cs="Times New Roman"/>
          <w:kern w:val="0"/>
          <w:sz w:val="24"/>
          <w:szCs w:val="24"/>
          <w:lang w:eastAsia="et-EE"/>
          <w14:ligatures w14:val="none"/>
        </w:rPr>
        <w:t xml:space="preserve">kuna lisanduvad põhikooli järgsed õppijad kuni 18-aastaseks saamiseni, aga õpilaste arv </w:t>
      </w:r>
      <w:r w:rsidR="00B272D0" w:rsidRPr="00F55D54">
        <w:rPr>
          <w:rFonts w:ascii="Times New Roman" w:eastAsia="Times New Roman" w:hAnsi="Times New Roman" w:cs="Times New Roman"/>
          <w:kern w:val="0"/>
          <w:sz w:val="24"/>
          <w:szCs w:val="24"/>
          <w:lang w:eastAsia="et-EE"/>
          <w14:ligatures w14:val="none"/>
        </w:rPr>
        <w:t>üldiselt siiski</w:t>
      </w:r>
      <w:r w:rsidRPr="00F55D54">
        <w:rPr>
          <w:rFonts w:ascii="Times New Roman" w:eastAsia="Times New Roman" w:hAnsi="Times New Roman" w:cs="Times New Roman"/>
          <w:kern w:val="0"/>
          <w:sz w:val="24"/>
          <w:szCs w:val="24"/>
          <w:lang w:eastAsia="et-EE"/>
          <w14:ligatures w14:val="none"/>
        </w:rPr>
        <w:t xml:space="preserve"> väheneb </w:t>
      </w:r>
      <w:r w:rsidR="00B272D0" w:rsidRPr="00F55D54">
        <w:rPr>
          <w:rFonts w:ascii="Times New Roman" w:eastAsia="Times New Roman" w:hAnsi="Times New Roman" w:cs="Times New Roman"/>
          <w:kern w:val="0"/>
          <w:sz w:val="24"/>
          <w:szCs w:val="24"/>
          <w:lang w:eastAsia="et-EE"/>
          <w14:ligatures w14:val="none"/>
        </w:rPr>
        <w:t>kooskõlas sündimuse vähenemisega</w:t>
      </w:r>
      <w:r w:rsidRPr="00F55D54">
        <w:rPr>
          <w:rFonts w:ascii="Times New Roman" w:eastAsia="Times New Roman" w:hAnsi="Times New Roman" w:cs="Times New Roman"/>
          <w:kern w:val="0"/>
          <w:sz w:val="24"/>
          <w:szCs w:val="24"/>
          <w:lang w:eastAsia="et-EE"/>
          <w14:ligatures w14:val="none"/>
        </w:rPr>
        <w:t>.</w:t>
      </w:r>
    </w:p>
    <w:p w14:paraId="3AA7A014" w14:textId="77777777" w:rsidR="00E0764F" w:rsidRPr="00F55D54" w:rsidRDefault="00E0764F" w:rsidP="00F55D54">
      <w:pPr>
        <w:spacing w:after="0" w:line="240" w:lineRule="auto"/>
        <w:jc w:val="both"/>
        <w:rPr>
          <w:rFonts w:ascii="Times New Roman" w:eastAsia="Times New Roman" w:hAnsi="Times New Roman" w:cs="Times New Roman"/>
          <w:color w:val="00B050"/>
          <w:kern w:val="0"/>
          <w:sz w:val="24"/>
          <w:szCs w:val="24"/>
          <w:lang w:eastAsia="et-EE"/>
          <w14:ligatures w14:val="none"/>
        </w:rPr>
      </w:pPr>
    </w:p>
    <w:p w14:paraId="4BB4EEB0" w14:textId="5E0B5DB3" w:rsidR="00E0764F" w:rsidRPr="00F55D54" w:rsidRDefault="00B272D0" w:rsidP="00F55D54">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 xml:space="preserve">Kuigi </w:t>
      </w:r>
      <w:r w:rsidR="00E0764F" w:rsidRPr="00F55D54">
        <w:rPr>
          <w:rFonts w:ascii="Times New Roman" w:eastAsia="Times New Roman" w:hAnsi="Times New Roman" w:cs="Times New Roman"/>
          <w:kern w:val="0"/>
          <w:sz w:val="24"/>
          <w:szCs w:val="24"/>
          <w:lang w:eastAsia="et-EE"/>
          <w14:ligatures w14:val="none"/>
        </w:rPr>
        <w:t xml:space="preserve">muudatuse tegemise </w:t>
      </w:r>
      <w:r w:rsidRPr="00F55D54">
        <w:rPr>
          <w:rFonts w:ascii="Times New Roman" w:eastAsia="Times New Roman" w:hAnsi="Times New Roman" w:cs="Times New Roman"/>
          <w:kern w:val="0"/>
          <w:sz w:val="24"/>
          <w:szCs w:val="24"/>
          <w:lang w:eastAsia="et-EE"/>
          <w14:ligatures w14:val="none"/>
        </w:rPr>
        <w:t>ajal</w:t>
      </w:r>
      <w:r w:rsidR="00E0764F" w:rsidRPr="00F55D54">
        <w:rPr>
          <w:rFonts w:ascii="Times New Roman" w:eastAsia="Times New Roman" w:hAnsi="Times New Roman" w:cs="Times New Roman"/>
          <w:kern w:val="0"/>
          <w:sz w:val="24"/>
          <w:szCs w:val="24"/>
          <w:lang w:eastAsia="et-EE"/>
          <w14:ligatures w14:val="none"/>
        </w:rPr>
        <w:t xml:space="preserve"> suureneb mõnevõrra seiratavate isikute hulk ning varem</w:t>
      </w:r>
      <w:r w:rsidR="00F4280A" w:rsidRPr="00F55D54">
        <w:rPr>
          <w:rFonts w:ascii="Times New Roman" w:eastAsia="Times New Roman" w:hAnsi="Times New Roman" w:cs="Times New Roman"/>
          <w:kern w:val="0"/>
          <w:sz w:val="24"/>
          <w:szCs w:val="24"/>
          <w:lang w:eastAsia="et-EE"/>
          <w14:ligatures w14:val="none"/>
        </w:rPr>
        <w:t xml:space="preserve"> </w:t>
      </w:r>
      <w:r w:rsidR="00E0764F" w:rsidRPr="00F55D54">
        <w:rPr>
          <w:rFonts w:ascii="Times New Roman" w:eastAsia="Times New Roman" w:hAnsi="Times New Roman" w:cs="Times New Roman"/>
          <w:kern w:val="0"/>
          <w:sz w:val="24"/>
          <w:szCs w:val="24"/>
          <w:lang w:eastAsia="et-EE"/>
          <w14:ligatures w14:val="none"/>
        </w:rPr>
        <w:t>sätestatud kohustuse sisu mõnevõrra muutub (seiramise toimingu detail)</w:t>
      </w:r>
      <w:r w:rsidRPr="00F55D54">
        <w:rPr>
          <w:rFonts w:ascii="Times New Roman" w:eastAsia="Times New Roman" w:hAnsi="Times New Roman" w:cs="Times New Roman"/>
          <w:kern w:val="0"/>
          <w:sz w:val="24"/>
          <w:szCs w:val="24"/>
          <w:lang w:eastAsia="et-EE"/>
          <w14:ligatures w14:val="none"/>
        </w:rPr>
        <w:t>,</w:t>
      </w:r>
      <w:r w:rsidR="00E0764F" w:rsidRPr="00F55D54">
        <w:rPr>
          <w:rFonts w:ascii="Times New Roman" w:eastAsia="Times New Roman" w:hAnsi="Times New Roman" w:cs="Times New Roman"/>
          <w:kern w:val="0"/>
          <w:sz w:val="24"/>
          <w:szCs w:val="24"/>
          <w:lang w:eastAsia="et-EE"/>
          <w14:ligatures w14:val="none"/>
        </w:rPr>
        <w:t xml:space="preserve"> ei </w:t>
      </w:r>
      <w:r w:rsidRPr="00F55D54">
        <w:rPr>
          <w:rFonts w:ascii="Times New Roman" w:eastAsia="Times New Roman" w:hAnsi="Times New Roman" w:cs="Times New Roman"/>
          <w:kern w:val="0"/>
          <w:sz w:val="24"/>
          <w:szCs w:val="24"/>
          <w:lang w:eastAsia="et-EE"/>
          <w14:ligatures w14:val="none"/>
        </w:rPr>
        <w:t>ole</w:t>
      </w:r>
      <w:r w:rsidR="00E0764F" w:rsidRPr="00F55D54">
        <w:rPr>
          <w:rFonts w:ascii="Times New Roman" w:eastAsia="Times New Roman" w:hAnsi="Times New Roman" w:cs="Times New Roman"/>
          <w:kern w:val="0"/>
          <w:sz w:val="24"/>
          <w:szCs w:val="24"/>
          <w:lang w:eastAsia="et-EE"/>
          <w14:ligatures w14:val="none"/>
        </w:rPr>
        <w:t xml:space="preserve"> kohalike omavalitsuste jaoks</w:t>
      </w:r>
      <w:r w:rsidRPr="00F55D54">
        <w:rPr>
          <w:rFonts w:ascii="Times New Roman" w:eastAsia="Times New Roman" w:hAnsi="Times New Roman" w:cs="Times New Roman"/>
          <w:kern w:val="0"/>
          <w:sz w:val="24"/>
          <w:szCs w:val="24"/>
          <w:lang w:eastAsia="et-EE"/>
          <w14:ligatures w14:val="none"/>
        </w:rPr>
        <w:t xml:space="preserve"> </w:t>
      </w:r>
      <w:r w:rsidR="00E0764F" w:rsidRPr="00F55D54">
        <w:rPr>
          <w:rFonts w:ascii="Times New Roman" w:eastAsia="Times New Roman" w:hAnsi="Times New Roman" w:cs="Times New Roman"/>
          <w:kern w:val="0"/>
          <w:sz w:val="24"/>
          <w:szCs w:val="24"/>
          <w:lang w:eastAsia="et-EE"/>
          <w14:ligatures w14:val="none"/>
        </w:rPr>
        <w:t xml:space="preserve">tegemist uue kohustusega.   </w:t>
      </w:r>
    </w:p>
    <w:p w14:paraId="1FCC375D" w14:textId="77777777" w:rsidR="007E58A6" w:rsidRPr="00F55D54" w:rsidRDefault="007E58A6" w:rsidP="00F55D54">
      <w:pPr>
        <w:spacing w:after="0" w:line="240" w:lineRule="auto"/>
        <w:jc w:val="both"/>
        <w:rPr>
          <w:rFonts w:ascii="Times New Roman" w:eastAsia="Times New Roman" w:hAnsi="Times New Roman" w:cs="Times New Roman"/>
          <w:kern w:val="0"/>
          <w:sz w:val="24"/>
          <w:szCs w:val="24"/>
          <w:lang w:eastAsia="et-EE"/>
          <w14:ligatures w14:val="none"/>
        </w:rPr>
      </w:pPr>
    </w:p>
    <w:p w14:paraId="20BA1F52" w14:textId="6A6E555F" w:rsidR="007E58A6" w:rsidRPr="00F55D54" w:rsidRDefault="007E58A6" w:rsidP="00F55D54">
      <w:pPr>
        <w:spacing w:after="0" w:line="240" w:lineRule="auto"/>
        <w:jc w:val="both"/>
        <w:rPr>
          <w:rFonts w:ascii="Times New Roman" w:eastAsia="Times New Roman" w:hAnsi="Times New Roman" w:cs="Times New Roman"/>
          <w:sz w:val="24"/>
          <w:szCs w:val="24"/>
          <w:lang w:eastAsia="et-EE"/>
        </w:rPr>
      </w:pPr>
      <w:commentRangeStart w:id="46"/>
      <w:r w:rsidRPr="00F55D54">
        <w:rPr>
          <w:rFonts w:ascii="Times New Roman" w:eastAsia="Times New Roman" w:hAnsi="Times New Roman" w:cs="Times New Roman"/>
          <w:kern w:val="0"/>
          <w:sz w:val="24"/>
          <w:szCs w:val="24"/>
          <w:lang w:eastAsia="et-EE"/>
          <w14:ligatures w14:val="none"/>
        </w:rPr>
        <w:t xml:space="preserve">Lisaks on </w:t>
      </w:r>
      <w:r w:rsidR="00392601" w:rsidRPr="00F55D54">
        <w:rPr>
          <w:rFonts w:ascii="Times New Roman" w:eastAsia="Times New Roman" w:hAnsi="Times New Roman" w:cs="Times New Roman"/>
          <w:kern w:val="0"/>
          <w:sz w:val="24"/>
          <w:szCs w:val="24"/>
          <w:lang w:eastAsia="et-EE"/>
          <w14:ligatures w14:val="none"/>
        </w:rPr>
        <w:t xml:space="preserve">mõnevõrra </w:t>
      </w:r>
      <w:r w:rsidRPr="00F55D54">
        <w:rPr>
          <w:rFonts w:ascii="Times New Roman" w:eastAsia="Times New Roman" w:hAnsi="Times New Roman" w:cs="Times New Roman"/>
          <w:kern w:val="0"/>
          <w:sz w:val="24"/>
          <w:szCs w:val="24"/>
          <w:lang w:eastAsia="et-EE"/>
          <w14:ligatures w14:val="none"/>
        </w:rPr>
        <w:t xml:space="preserve">täiendatud valla või linna rakendatavate meetmete loetelu. </w:t>
      </w:r>
      <w:r w:rsidR="00392601" w:rsidRPr="00F55D54">
        <w:rPr>
          <w:rFonts w:ascii="Times New Roman" w:eastAsia="Times New Roman" w:hAnsi="Times New Roman" w:cs="Times New Roman"/>
          <w:kern w:val="0"/>
          <w:sz w:val="24"/>
          <w:szCs w:val="24"/>
          <w:lang w:eastAsia="et-EE"/>
          <w14:ligatures w14:val="none"/>
        </w:rPr>
        <w:t>Lisatud</w:t>
      </w:r>
      <w:r w:rsidRPr="00F55D54">
        <w:rPr>
          <w:rFonts w:ascii="Times New Roman" w:eastAsia="Times New Roman" w:hAnsi="Times New Roman" w:cs="Times New Roman"/>
          <w:kern w:val="0"/>
          <w:sz w:val="24"/>
          <w:szCs w:val="24"/>
          <w:lang w:eastAsia="et-EE"/>
          <w14:ligatures w14:val="none"/>
        </w:rPr>
        <w:t xml:space="preserve"> on </w:t>
      </w:r>
      <w:r w:rsidR="00392601" w:rsidRPr="00F55D54">
        <w:rPr>
          <w:rFonts w:ascii="Times New Roman" w:eastAsia="Times New Roman" w:hAnsi="Times New Roman" w:cs="Times New Roman"/>
          <w:kern w:val="0"/>
          <w:sz w:val="24"/>
          <w:szCs w:val="24"/>
          <w:lang w:eastAsia="et-EE"/>
          <w14:ligatures w14:val="none"/>
        </w:rPr>
        <w:t>kohustus kehtestada</w:t>
      </w:r>
      <w:r w:rsidRPr="00F55D54">
        <w:rPr>
          <w:rFonts w:ascii="Times New Roman" w:eastAsia="Times New Roman" w:hAnsi="Times New Roman" w:cs="Times New Roman"/>
          <w:kern w:val="0"/>
          <w:sz w:val="24"/>
          <w:szCs w:val="24"/>
          <w:lang w:eastAsia="et-EE"/>
          <w14:ligatures w14:val="none"/>
        </w:rPr>
        <w:t xml:space="preserve"> õppimiskohustuse täitmise tagamiseks kord</w:t>
      </w:r>
      <w:r w:rsidR="00392601" w:rsidRPr="00F55D54">
        <w:rPr>
          <w:rFonts w:ascii="Times New Roman" w:eastAsia="Times New Roman" w:hAnsi="Times New Roman" w:cs="Times New Roman"/>
          <w:kern w:val="0"/>
          <w:sz w:val="24"/>
          <w:szCs w:val="24"/>
          <w:lang w:eastAsia="et-EE"/>
          <w14:ligatures w14:val="none"/>
        </w:rPr>
        <w:t>, st määrata</w:t>
      </w:r>
      <w:r w:rsidR="0064574A" w:rsidRPr="00F55D54">
        <w:rPr>
          <w:rFonts w:ascii="Times New Roman" w:eastAsia="Times New Roman" w:hAnsi="Times New Roman" w:cs="Times New Roman"/>
          <w:kern w:val="0"/>
          <w:sz w:val="24"/>
          <w:szCs w:val="24"/>
          <w:lang w:eastAsia="et-EE"/>
          <w14:ligatures w14:val="none"/>
        </w:rPr>
        <w:t xml:space="preserve"> ametikoh</w:t>
      </w:r>
      <w:r w:rsidR="00392601" w:rsidRPr="00F55D54">
        <w:rPr>
          <w:rFonts w:ascii="Times New Roman" w:eastAsia="Times New Roman" w:hAnsi="Times New Roman" w:cs="Times New Roman"/>
          <w:kern w:val="0"/>
          <w:sz w:val="24"/>
          <w:szCs w:val="24"/>
          <w:lang w:eastAsia="et-EE"/>
          <w14:ligatures w14:val="none"/>
        </w:rPr>
        <w:t>t</w:t>
      </w:r>
      <w:r w:rsidR="0064574A" w:rsidRPr="00F55D54">
        <w:rPr>
          <w:rFonts w:ascii="Times New Roman" w:eastAsia="Times New Roman" w:hAnsi="Times New Roman" w:cs="Times New Roman"/>
          <w:kern w:val="0"/>
          <w:sz w:val="24"/>
          <w:szCs w:val="24"/>
          <w:lang w:eastAsia="et-EE"/>
          <w14:ligatures w14:val="none"/>
        </w:rPr>
        <w:t xml:space="preserve"> või struktuurüksus, </w:t>
      </w:r>
      <w:r w:rsidR="00392601" w:rsidRPr="00F55D54">
        <w:rPr>
          <w:rFonts w:ascii="Times New Roman" w:eastAsia="Times New Roman" w:hAnsi="Times New Roman" w:cs="Times New Roman"/>
          <w:kern w:val="0"/>
          <w:sz w:val="24"/>
          <w:szCs w:val="24"/>
          <w:lang w:eastAsia="et-EE"/>
          <w14:ligatures w14:val="none"/>
        </w:rPr>
        <w:t>kel</w:t>
      </w:r>
      <w:r w:rsidR="0064574A" w:rsidRPr="00F55D54">
        <w:rPr>
          <w:rFonts w:ascii="Times New Roman" w:eastAsia="Times New Roman" w:hAnsi="Times New Roman" w:cs="Times New Roman"/>
          <w:kern w:val="0"/>
          <w:sz w:val="24"/>
          <w:szCs w:val="24"/>
          <w:lang w:eastAsia="et-EE"/>
          <w14:ligatures w14:val="none"/>
        </w:rPr>
        <w:t>le ülesan</w:t>
      </w:r>
      <w:r w:rsidR="00392601" w:rsidRPr="00F55D54">
        <w:rPr>
          <w:rFonts w:ascii="Times New Roman" w:eastAsia="Times New Roman" w:hAnsi="Times New Roman" w:cs="Times New Roman"/>
          <w:kern w:val="0"/>
          <w:sz w:val="24"/>
          <w:szCs w:val="24"/>
          <w:lang w:eastAsia="et-EE"/>
          <w14:ligatures w14:val="none"/>
        </w:rPr>
        <w:t>ne</w:t>
      </w:r>
      <w:r w:rsidR="0064574A" w:rsidRPr="00F55D54">
        <w:rPr>
          <w:rFonts w:ascii="Times New Roman" w:eastAsia="Times New Roman" w:hAnsi="Times New Roman" w:cs="Times New Roman"/>
          <w:kern w:val="0"/>
          <w:sz w:val="24"/>
          <w:szCs w:val="24"/>
          <w:lang w:eastAsia="et-EE"/>
          <w14:ligatures w14:val="none"/>
        </w:rPr>
        <w:t xml:space="preserve"> on rakendada seaduses nimetatud meetmeid</w:t>
      </w:r>
      <w:r w:rsidR="00392601" w:rsidRPr="00F55D54">
        <w:rPr>
          <w:rFonts w:ascii="Times New Roman" w:eastAsia="Times New Roman" w:hAnsi="Times New Roman" w:cs="Times New Roman"/>
          <w:kern w:val="0"/>
          <w:sz w:val="24"/>
          <w:szCs w:val="24"/>
          <w:lang w:eastAsia="et-EE"/>
          <w14:ligatures w14:val="none"/>
        </w:rPr>
        <w:t>, ja näha ette</w:t>
      </w:r>
      <w:r w:rsidR="0064574A" w:rsidRPr="00F55D54">
        <w:rPr>
          <w:rFonts w:ascii="Times New Roman" w:eastAsia="Times New Roman" w:hAnsi="Times New Roman" w:cs="Times New Roman"/>
          <w:kern w:val="0"/>
          <w:sz w:val="24"/>
          <w:szCs w:val="24"/>
          <w:lang w:eastAsia="et-EE"/>
          <w14:ligatures w14:val="none"/>
        </w:rPr>
        <w:t xml:space="preserve"> meetmete </w:t>
      </w:r>
      <w:r w:rsidR="00392601" w:rsidRPr="00F55D54">
        <w:rPr>
          <w:rFonts w:ascii="Times New Roman" w:eastAsia="Times New Roman" w:hAnsi="Times New Roman" w:cs="Times New Roman"/>
          <w:kern w:val="0"/>
          <w:sz w:val="24"/>
          <w:szCs w:val="24"/>
          <w:lang w:eastAsia="et-EE"/>
          <w14:ligatures w14:val="none"/>
        </w:rPr>
        <w:t>rakendamisega</w:t>
      </w:r>
      <w:r w:rsidR="0064574A" w:rsidRPr="00F55D54">
        <w:rPr>
          <w:rFonts w:ascii="Times New Roman" w:eastAsia="Times New Roman" w:hAnsi="Times New Roman" w:cs="Times New Roman"/>
          <w:kern w:val="0"/>
          <w:sz w:val="24"/>
          <w:szCs w:val="24"/>
          <w:lang w:eastAsia="et-EE"/>
          <w14:ligatures w14:val="none"/>
        </w:rPr>
        <w:t xml:space="preserve"> seo</w:t>
      </w:r>
      <w:r w:rsidR="00392601" w:rsidRPr="00F55D54">
        <w:rPr>
          <w:rFonts w:ascii="Times New Roman" w:eastAsia="Times New Roman" w:hAnsi="Times New Roman" w:cs="Times New Roman"/>
          <w:kern w:val="0"/>
          <w:sz w:val="24"/>
          <w:szCs w:val="24"/>
          <w:lang w:eastAsia="et-EE"/>
          <w14:ligatures w14:val="none"/>
        </w:rPr>
        <w:t>tud</w:t>
      </w:r>
      <w:r w:rsidR="0064574A" w:rsidRPr="00F55D54">
        <w:rPr>
          <w:rFonts w:ascii="Times New Roman" w:eastAsia="Times New Roman" w:hAnsi="Times New Roman" w:cs="Times New Roman"/>
          <w:kern w:val="0"/>
          <w:sz w:val="24"/>
          <w:szCs w:val="24"/>
          <w:lang w:eastAsia="et-EE"/>
          <w14:ligatures w14:val="none"/>
        </w:rPr>
        <w:t xml:space="preserve"> tegevuste korraldus).</w:t>
      </w:r>
      <w:r w:rsidR="009541D0">
        <w:rPr>
          <w:rFonts w:ascii="Times New Roman" w:eastAsia="Times New Roman" w:hAnsi="Times New Roman" w:cs="Times New Roman"/>
          <w:kern w:val="0"/>
          <w:sz w:val="24"/>
          <w:szCs w:val="24"/>
          <w:lang w:eastAsia="et-EE"/>
          <w14:ligatures w14:val="none"/>
        </w:rPr>
        <w:t xml:space="preserve"> </w:t>
      </w:r>
      <w:commentRangeEnd w:id="46"/>
      <w:r w:rsidR="008E144C">
        <w:rPr>
          <w:rStyle w:val="Kommentaariviide"/>
          <w:rFonts w:ascii="Calibri" w:eastAsia="Calibri" w:hAnsi="Calibri" w:cs="Calibri"/>
          <w:kern w:val="0"/>
          <w:lang w:eastAsia="et-EE"/>
          <w14:ligatures w14:val="none"/>
        </w:rPr>
        <w:commentReference w:id="46"/>
      </w:r>
    </w:p>
    <w:p w14:paraId="0464B045" w14:textId="44583981" w:rsidR="007E58A6" w:rsidRPr="00F55D54" w:rsidRDefault="007E58A6" w:rsidP="00F55D54">
      <w:pPr>
        <w:spacing w:after="0" w:line="240" w:lineRule="auto"/>
        <w:jc w:val="both"/>
        <w:rPr>
          <w:rFonts w:ascii="Times New Roman" w:eastAsia="Times New Roman" w:hAnsi="Times New Roman" w:cs="Times New Roman"/>
          <w:sz w:val="24"/>
          <w:szCs w:val="24"/>
          <w:lang w:eastAsia="et-EE"/>
        </w:rPr>
      </w:pPr>
    </w:p>
    <w:p w14:paraId="2D277F2B" w14:textId="6ADBBB4A" w:rsidR="007E58A6" w:rsidRPr="00F55D54" w:rsidRDefault="00F4280A" w:rsidP="00F55D54">
      <w:pPr>
        <w:spacing w:after="0" w:line="240" w:lineRule="auto"/>
        <w:jc w:val="both"/>
        <w:rPr>
          <w:rFonts w:ascii="Times New Roman" w:eastAsia="Times New Roman" w:hAnsi="Times New Roman" w:cs="Times New Roman"/>
          <w:sz w:val="24"/>
          <w:szCs w:val="24"/>
          <w:lang w:eastAsia="et-EE"/>
        </w:rPr>
      </w:pPr>
      <w:r w:rsidRPr="00F55D54">
        <w:rPr>
          <w:rFonts w:ascii="Times New Roman" w:eastAsia="Times New Roman" w:hAnsi="Times New Roman" w:cs="Times New Roman"/>
          <w:sz w:val="24"/>
          <w:szCs w:val="24"/>
          <w:lang w:eastAsia="et-EE"/>
        </w:rPr>
        <w:t xml:space="preserve">Lisaks seirekohustuse muutusele avaldab </w:t>
      </w:r>
      <w:r w:rsidR="21A19DE0" w:rsidRPr="00F55D54">
        <w:rPr>
          <w:rFonts w:ascii="Times New Roman" w:eastAsia="Times New Roman" w:hAnsi="Times New Roman" w:cs="Times New Roman"/>
          <w:sz w:val="24"/>
          <w:szCs w:val="24"/>
          <w:lang w:eastAsia="et-EE"/>
        </w:rPr>
        <w:t xml:space="preserve">õppimiskohustuse </w:t>
      </w:r>
      <w:r w:rsidRPr="00F55D54">
        <w:rPr>
          <w:rFonts w:ascii="Times New Roman" w:eastAsia="Times New Roman" w:hAnsi="Times New Roman" w:cs="Times New Roman"/>
          <w:sz w:val="24"/>
          <w:szCs w:val="24"/>
          <w:lang w:eastAsia="et-EE"/>
        </w:rPr>
        <w:t xml:space="preserve">laiendamine kohalikele omavalitsustele mõju </w:t>
      </w:r>
      <w:r w:rsidR="009541D0">
        <w:rPr>
          <w:rFonts w:ascii="Times New Roman" w:eastAsia="Times New Roman" w:hAnsi="Times New Roman" w:cs="Times New Roman"/>
          <w:sz w:val="24"/>
          <w:szCs w:val="24"/>
          <w:lang w:eastAsia="et-EE"/>
        </w:rPr>
        <w:t xml:space="preserve">oma koolivõrgus õppekohtade pakkumise kaudu. Järgneva viie aasta jooksul oleme </w:t>
      </w:r>
      <w:proofErr w:type="spellStart"/>
      <w:r w:rsidR="009541D0">
        <w:rPr>
          <w:rFonts w:ascii="Times New Roman" w:eastAsia="Times New Roman" w:hAnsi="Times New Roman" w:cs="Times New Roman"/>
          <w:sz w:val="24"/>
          <w:szCs w:val="24"/>
          <w:lang w:eastAsia="et-EE"/>
        </w:rPr>
        <w:t>sündivuskõvera</w:t>
      </w:r>
      <w:proofErr w:type="spellEnd"/>
      <w:r w:rsidR="009541D0">
        <w:rPr>
          <w:rFonts w:ascii="Times New Roman" w:eastAsia="Times New Roman" w:hAnsi="Times New Roman" w:cs="Times New Roman"/>
          <w:sz w:val="24"/>
          <w:szCs w:val="24"/>
          <w:lang w:eastAsia="et-EE"/>
        </w:rPr>
        <w:t xml:space="preserve"> kasvu tõttu olukorras, kus põhihariduse lõpetab tavapärasest 2000 noort enam ning täiendavate klassikomplektide avamine võib olla asjakohane meede. </w:t>
      </w:r>
    </w:p>
    <w:p w14:paraId="7735C474" w14:textId="77777777" w:rsidR="00E0764F" w:rsidRPr="00F55D54" w:rsidRDefault="00E0764F" w:rsidP="00F55D54">
      <w:pPr>
        <w:spacing w:after="0" w:line="240" w:lineRule="auto"/>
        <w:jc w:val="both"/>
        <w:rPr>
          <w:rFonts w:ascii="Times New Roman" w:eastAsia="Times New Roman" w:hAnsi="Times New Roman" w:cs="Times New Roman"/>
          <w:color w:val="00B050"/>
          <w:kern w:val="0"/>
          <w:sz w:val="24"/>
          <w:szCs w:val="24"/>
          <w:lang w:eastAsia="et-EE"/>
          <w14:ligatures w14:val="none"/>
        </w:rPr>
      </w:pPr>
    </w:p>
    <w:p w14:paraId="64BE9345" w14:textId="77777777" w:rsidR="00E0764F" w:rsidRPr="00F55D54" w:rsidRDefault="00E0764F" w:rsidP="00F55D54">
      <w:pPr>
        <w:spacing w:after="0" w:line="240" w:lineRule="auto"/>
        <w:jc w:val="both"/>
        <w:rPr>
          <w:rFonts w:ascii="Times New Roman" w:eastAsia="Times New Roman" w:hAnsi="Times New Roman" w:cs="Times New Roman"/>
          <w:i/>
          <w:sz w:val="24"/>
          <w:szCs w:val="24"/>
          <w:lang w:eastAsia="et-EE"/>
        </w:rPr>
      </w:pPr>
      <w:r w:rsidRPr="00F55D54">
        <w:rPr>
          <w:rFonts w:ascii="Times New Roman" w:eastAsia="Times New Roman" w:hAnsi="Times New Roman" w:cs="Times New Roman"/>
          <w:i/>
          <w:iCs/>
          <w:kern w:val="0"/>
          <w:sz w:val="24"/>
          <w:szCs w:val="24"/>
          <w:lang w:eastAsia="et-EE"/>
          <w14:ligatures w14:val="none"/>
        </w:rPr>
        <w:t>Mõju ulatus, avaldumise sagedus ja ebasoovitavate mõjude risk</w:t>
      </w:r>
    </w:p>
    <w:p w14:paraId="7E24A517" w14:textId="77777777" w:rsidR="00E0764F" w:rsidRPr="00F55D54" w:rsidRDefault="00E0764F" w:rsidP="00F55D54">
      <w:pPr>
        <w:spacing w:after="0" w:line="240" w:lineRule="auto"/>
        <w:jc w:val="both"/>
        <w:rPr>
          <w:rFonts w:ascii="Times New Roman" w:eastAsia="Times New Roman" w:hAnsi="Times New Roman" w:cs="Times New Roman"/>
          <w:color w:val="00B050"/>
          <w:kern w:val="0"/>
          <w:sz w:val="24"/>
          <w:szCs w:val="24"/>
          <w:lang w:eastAsia="et-EE"/>
          <w14:ligatures w14:val="none"/>
        </w:rPr>
      </w:pPr>
    </w:p>
    <w:p w14:paraId="2F757988" w14:textId="75FBC345" w:rsidR="00E0764F" w:rsidRPr="00F55D54" w:rsidRDefault="0064574A" w:rsidP="00F55D54">
      <w:pPr>
        <w:spacing w:after="0" w:line="240" w:lineRule="auto"/>
        <w:jc w:val="both"/>
        <w:rPr>
          <w:rFonts w:ascii="Times New Roman" w:eastAsia="Times New Roman" w:hAnsi="Times New Roman" w:cs="Times New Roman"/>
          <w:sz w:val="24"/>
          <w:szCs w:val="24"/>
          <w:lang w:eastAsia="et-EE"/>
        </w:rPr>
      </w:pPr>
      <w:r w:rsidRPr="00F55D54">
        <w:rPr>
          <w:rFonts w:ascii="Times New Roman" w:eastAsia="Times New Roman" w:hAnsi="Times New Roman" w:cs="Times New Roman"/>
          <w:kern w:val="0"/>
          <w:sz w:val="24"/>
          <w:szCs w:val="24"/>
          <w:lang w:eastAsia="et-EE"/>
          <w14:ligatures w14:val="none"/>
        </w:rPr>
        <w:t xml:space="preserve">Mõju ulatus on keskmine. Seiratavate isikute arv küll tõuseb, aga samal ajal </w:t>
      </w:r>
      <w:r w:rsidR="00F4280A" w:rsidRPr="00F55D54">
        <w:rPr>
          <w:rFonts w:ascii="Times New Roman" w:eastAsia="Times New Roman" w:hAnsi="Times New Roman" w:cs="Times New Roman"/>
          <w:kern w:val="0"/>
          <w:sz w:val="24"/>
          <w:szCs w:val="24"/>
          <w:lang w:eastAsia="et-EE"/>
          <w14:ligatures w14:val="none"/>
        </w:rPr>
        <w:t>saavad koolid</w:t>
      </w:r>
      <w:r w:rsidRPr="00F55D54">
        <w:rPr>
          <w:rFonts w:ascii="Times New Roman" w:eastAsia="Times New Roman" w:hAnsi="Times New Roman" w:cs="Times New Roman"/>
          <w:kern w:val="0"/>
          <w:sz w:val="24"/>
          <w:szCs w:val="24"/>
          <w:lang w:eastAsia="et-EE"/>
          <w14:ligatures w14:val="none"/>
        </w:rPr>
        <w:t xml:space="preserve"> seiramiseks </w:t>
      </w:r>
      <w:r w:rsidR="00F4280A" w:rsidRPr="00F55D54">
        <w:rPr>
          <w:rFonts w:ascii="Times New Roman" w:eastAsia="Times New Roman" w:hAnsi="Times New Roman" w:cs="Times New Roman"/>
          <w:kern w:val="0"/>
          <w:sz w:val="24"/>
          <w:szCs w:val="24"/>
          <w:lang w:eastAsia="et-EE"/>
          <w14:ligatures w14:val="none"/>
        </w:rPr>
        <w:t xml:space="preserve">kasutada </w:t>
      </w:r>
      <w:r w:rsidRPr="00F55D54">
        <w:rPr>
          <w:rFonts w:ascii="Times New Roman" w:eastAsia="Times New Roman" w:hAnsi="Times New Roman" w:cs="Times New Roman"/>
          <w:kern w:val="0"/>
          <w:sz w:val="24"/>
          <w:szCs w:val="24"/>
          <w:lang w:eastAsia="et-EE"/>
          <w14:ligatures w14:val="none"/>
        </w:rPr>
        <w:t>senisega võrreldes oluliselt parema</w:t>
      </w:r>
      <w:r w:rsidR="00F4280A" w:rsidRPr="00F55D54">
        <w:rPr>
          <w:rFonts w:ascii="Times New Roman" w:eastAsia="Times New Roman" w:hAnsi="Times New Roman" w:cs="Times New Roman"/>
          <w:kern w:val="0"/>
          <w:sz w:val="24"/>
          <w:szCs w:val="24"/>
          <w:lang w:eastAsia="et-EE"/>
          <w14:ligatures w14:val="none"/>
        </w:rPr>
        <w:t>t</w:t>
      </w:r>
      <w:r w:rsidRPr="00F55D54">
        <w:rPr>
          <w:rFonts w:ascii="Times New Roman" w:eastAsia="Times New Roman" w:hAnsi="Times New Roman" w:cs="Times New Roman"/>
          <w:kern w:val="0"/>
          <w:sz w:val="24"/>
          <w:szCs w:val="24"/>
          <w:lang w:eastAsia="et-EE"/>
          <w14:ligatures w14:val="none"/>
        </w:rPr>
        <w:t xml:space="preserve"> tööriista</w:t>
      </w:r>
      <w:r w:rsidR="00F4280A" w:rsidRPr="00F55D54">
        <w:rPr>
          <w:rFonts w:ascii="Times New Roman" w:eastAsia="Times New Roman" w:hAnsi="Times New Roman" w:cs="Times New Roman"/>
          <w:kern w:val="0"/>
          <w:sz w:val="24"/>
          <w:szCs w:val="24"/>
          <w:lang w:eastAsia="et-EE"/>
          <w14:ligatures w14:val="none"/>
        </w:rPr>
        <w:t>: hariduse</w:t>
      </w:r>
      <w:r w:rsidRPr="00F55D54">
        <w:rPr>
          <w:rFonts w:ascii="Times New Roman" w:eastAsia="Times New Roman" w:hAnsi="Times New Roman" w:cs="Times New Roman"/>
          <w:kern w:val="0"/>
          <w:sz w:val="24"/>
          <w:szCs w:val="24"/>
          <w:lang w:eastAsia="et-EE"/>
          <w14:ligatures w14:val="none"/>
        </w:rPr>
        <w:t xml:space="preserve"> infosüsteemi, mille </w:t>
      </w:r>
      <w:r w:rsidR="00F4280A" w:rsidRPr="00F55D54">
        <w:rPr>
          <w:rFonts w:ascii="Times New Roman" w:eastAsia="Times New Roman" w:hAnsi="Times New Roman" w:cs="Times New Roman"/>
          <w:kern w:val="0"/>
          <w:sz w:val="24"/>
          <w:szCs w:val="24"/>
          <w:lang w:eastAsia="et-EE"/>
          <w14:ligatures w14:val="none"/>
        </w:rPr>
        <w:t>kaudu</w:t>
      </w:r>
      <w:r w:rsidRPr="00F55D54">
        <w:rPr>
          <w:rFonts w:ascii="Times New Roman" w:eastAsia="Times New Roman" w:hAnsi="Times New Roman" w:cs="Times New Roman"/>
          <w:kern w:val="0"/>
          <w:sz w:val="24"/>
          <w:szCs w:val="24"/>
          <w:lang w:eastAsia="et-EE"/>
          <w14:ligatures w14:val="none"/>
        </w:rPr>
        <w:t xml:space="preserve"> on lihtsam tuvastada õpilaste õppima kandideerimine</w:t>
      </w:r>
      <w:r w:rsidR="00F4280A" w:rsidRPr="00F55D54">
        <w:rPr>
          <w:rFonts w:ascii="Times New Roman" w:eastAsia="Times New Roman" w:hAnsi="Times New Roman" w:cs="Times New Roman"/>
          <w:kern w:val="0"/>
          <w:sz w:val="24"/>
          <w:szCs w:val="24"/>
          <w:lang w:eastAsia="et-EE"/>
          <w14:ligatures w14:val="none"/>
        </w:rPr>
        <w:t>, õppima</w:t>
      </w:r>
      <w:r w:rsidRPr="00F55D54">
        <w:rPr>
          <w:rFonts w:ascii="Times New Roman" w:eastAsia="Times New Roman" w:hAnsi="Times New Roman" w:cs="Times New Roman"/>
          <w:kern w:val="0"/>
          <w:sz w:val="24"/>
          <w:szCs w:val="24"/>
          <w:lang w:eastAsia="et-EE"/>
          <w14:ligatures w14:val="none"/>
        </w:rPr>
        <w:t xml:space="preserve"> asumine jne. </w:t>
      </w:r>
    </w:p>
    <w:p w14:paraId="6D0CEA33" w14:textId="14CAFD5C" w:rsidR="00E0764F" w:rsidRPr="00F55D54" w:rsidRDefault="00E0764F" w:rsidP="00F55D54">
      <w:pPr>
        <w:spacing w:after="0" w:line="240" w:lineRule="auto"/>
        <w:jc w:val="both"/>
        <w:rPr>
          <w:rFonts w:ascii="Times New Roman" w:eastAsia="Times New Roman" w:hAnsi="Times New Roman" w:cs="Times New Roman"/>
          <w:sz w:val="24"/>
          <w:szCs w:val="24"/>
          <w:lang w:eastAsia="et-EE"/>
        </w:rPr>
      </w:pPr>
    </w:p>
    <w:p w14:paraId="371792D0" w14:textId="6E937534" w:rsidR="00E0764F" w:rsidRPr="00F55D54" w:rsidRDefault="0064574A" w:rsidP="00F55D54">
      <w:pPr>
        <w:spacing w:after="0" w:line="240" w:lineRule="auto"/>
        <w:jc w:val="both"/>
        <w:rPr>
          <w:rFonts w:ascii="Times New Roman" w:eastAsia="Times New Roman" w:hAnsi="Times New Roman" w:cs="Times New Roman"/>
          <w:sz w:val="24"/>
          <w:szCs w:val="24"/>
          <w:lang w:eastAsia="et-EE"/>
        </w:rPr>
      </w:pPr>
      <w:r w:rsidRPr="00F55D54">
        <w:rPr>
          <w:rFonts w:ascii="Times New Roman" w:eastAsia="Times New Roman" w:hAnsi="Times New Roman" w:cs="Times New Roman"/>
          <w:kern w:val="0"/>
          <w:sz w:val="24"/>
          <w:szCs w:val="24"/>
          <w:lang w:eastAsia="et-EE"/>
          <w14:ligatures w14:val="none"/>
        </w:rPr>
        <w:t xml:space="preserve">Mõju avaldumise sagedus on pidev. </w:t>
      </w:r>
      <w:r w:rsidR="00F4280A" w:rsidRPr="00F55D54">
        <w:rPr>
          <w:rFonts w:ascii="Times New Roman" w:eastAsia="Times New Roman" w:hAnsi="Times New Roman" w:cs="Times New Roman"/>
          <w:kern w:val="0"/>
          <w:sz w:val="24"/>
          <w:szCs w:val="24"/>
          <w:lang w:eastAsia="et-EE"/>
          <w14:ligatures w14:val="none"/>
        </w:rPr>
        <w:t>Õ</w:t>
      </w:r>
      <w:r w:rsidRPr="00F55D54">
        <w:rPr>
          <w:rFonts w:ascii="Times New Roman" w:eastAsia="Times New Roman" w:hAnsi="Times New Roman" w:cs="Times New Roman"/>
          <w:kern w:val="0"/>
          <w:sz w:val="24"/>
          <w:szCs w:val="24"/>
          <w:lang w:eastAsia="et-EE"/>
          <w14:ligatures w14:val="none"/>
        </w:rPr>
        <w:t xml:space="preserve">ppimiskohustuslikke isikuid </w:t>
      </w:r>
      <w:r w:rsidR="00F4280A" w:rsidRPr="00F55D54">
        <w:rPr>
          <w:rFonts w:ascii="Times New Roman" w:eastAsia="Times New Roman" w:hAnsi="Times New Roman" w:cs="Times New Roman"/>
          <w:kern w:val="0"/>
          <w:sz w:val="24"/>
          <w:szCs w:val="24"/>
          <w:lang w:eastAsia="et-EE"/>
          <w14:ligatures w14:val="none"/>
        </w:rPr>
        <w:t>tuleb seirata</w:t>
      </w:r>
      <w:r w:rsidRPr="00F55D54">
        <w:rPr>
          <w:rFonts w:ascii="Times New Roman" w:eastAsia="Times New Roman" w:hAnsi="Times New Roman" w:cs="Times New Roman"/>
          <w:kern w:val="0"/>
          <w:sz w:val="24"/>
          <w:szCs w:val="24"/>
          <w:lang w:eastAsia="et-EE"/>
          <w14:ligatures w14:val="none"/>
        </w:rPr>
        <w:t xml:space="preserve"> pidevalt terve õppeaasta </w:t>
      </w:r>
      <w:r w:rsidR="00F4280A" w:rsidRPr="00F55D54">
        <w:rPr>
          <w:rFonts w:ascii="Times New Roman" w:eastAsia="Times New Roman" w:hAnsi="Times New Roman" w:cs="Times New Roman"/>
          <w:kern w:val="0"/>
          <w:sz w:val="24"/>
          <w:szCs w:val="24"/>
          <w:lang w:eastAsia="et-EE"/>
          <w14:ligatures w14:val="none"/>
        </w:rPr>
        <w:t>jooksul ja</w:t>
      </w:r>
      <w:r w:rsidRPr="00F55D54">
        <w:rPr>
          <w:rFonts w:ascii="Times New Roman" w:eastAsia="Times New Roman" w:hAnsi="Times New Roman" w:cs="Times New Roman"/>
          <w:kern w:val="0"/>
          <w:sz w:val="24"/>
          <w:szCs w:val="24"/>
          <w:lang w:eastAsia="et-EE"/>
          <w14:ligatures w14:val="none"/>
        </w:rPr>
        <w:t xml:space="preserve"> aastast aastasse. </w:t>
      </w:r>
    </w:p>
    <w:p w14:paraId="2C3E42EF" w14:textId="445F1A0A" w:rsidR="00E0764F" w:rsidRPr="00F55D54" w:rsidRDefault="00E0764F" w:rsidP="00F55D54">
      <w:pPr>
        <w:spacing w:after="0" w:line="240" w:lineRule="auto"/>
        <w:jc w:val="both"/>
        <w:rPr>
          <w:rFonts w:ascii="Times New Roman" w:eastAsia="Times New Roman" w:hAnsi="Times New Roman" w:cs="Times New Roman"/>
          <w:sz w:val="24"/>
          <w:szCs w:val="24"/>
          <w:lang w:eastAsia="et-EE"/>
        </w:rPr>
      </w:pPr>
    </w:p>
    <w:p w14:paraId="3C78D8D2" w14:textId="1BCF7ED1" w:rsidR="00E0764F" w:rsidRPr="00F55D54" w:rsidRDefault="0064574A" w:rsidP="00F55D54">
      <w:pPr>
        <w:spacing w:after="0" w:line="240" w:lineRule="auto"/>
        <w:jc w:val="both"/>
        <w:rPr>
          <w:rFonts w:ascii="Times New Roman" w:eastAsia="Times New Roman" w:hAnsi="Times New Roman" w:cs="Times New Roman"/>
          <w:sz w:val="24"/>
          <w:szCs w:val="24"/>
          <w:lang w:eastAsia="et-EE"/>
        </w:rPr>
      </w:pPr>
      <w:r w:rsidRPr="00F55D54">
        <w:rPr>
          <w:rFonts w:ascii="Times New Roman" w:eastAsia="Times New Roman" w:hAnsi="Times New Roman" w:cs="Times New Roman"/>
          <w:kern w:val="0"/>
          <w:sz w:val="24"/>
          <w:szCs w:val="24"/>
          <w:lang w:eastAsia="et-EE"/>
          <w14:ligatures w14:val="none"/>
        </w:rPr>
        <w:t xml:space="preserve">Ebasoovitavate mõjude risk on madal. Ühtegi uut kohustust kohalikele omavalitsustele eelnõust ei tulene. Senise kohustuse </w:t>
      </w:r>
      <w:r w:rsidR="00F4280A" w:rsidRPr="00F55D54">
        <w:rPr>
          <w:rFonts w:ascii="Times New Roman" w:eastAsia="Times New Roman" w:hAnsi="Times New Roman" w:cs="Times New Roman"/>
          <w:kern w:val="0"/>
          <w:sz w:val="24"/>
          <w:szCs w:val="24"/>
          <w:lang w:eastAsia="et-EE"/>
          <w14:ligatures w14:val="none"/>
        </w:rPr>
        <w:t>maht</w:t>
      </w:r>
      <w:r w:rsidRPr="00F55D54">
        <w:rPr>
          <w:rFonts w:ascii="Times New Roman" w:eastAsia="Times New Roman" w:hAnsi="Times New Roman" w:cs="Times New Roman"/>
          <w:kern w:val="0"/>
          <w:sz w:val="24"/>
          <w:szCs w:val="24"/>
          <w:lang w:eastAsia="et-EE"/>
          <w14:ligatures w14:val="none"/>
        </w:rPr>
        <w:t xml:space="preserve"> mõnevõrra suurene</w:t>
      </w:r>
      <w:r w:rsidR="00F4280A" w:rsidRPr="00F55D54">
        <w:rPr>
          <w:rFonts w:ascii="Times New Roman" w:eastAsia="Times New Roman" w:hAnsi="Times New Roman" w:cs="Times New Roman"/>
          <w:kern w:val="0"/>
          <w:sz w:val="24"/>
          <w:szCs w:val="24"/>
          <w:lang w:eastAsia="et-EE"/>
          <w14:ligatures w14:val="none"/>
        </w:rPr>
        <w:t>b</w:t>
      </w:r>
      <w:r w:rsidRPr="00F55D54">
        <w:rPr>
          <w:rFonts w:ascii="Times New Roman" w:eastAsia="Times New Roman" w:hAnsi="Times New Roman" w:cs="Times New Roman"/>
          <w:kern w:val="0"/>
          <w:sz w:val="24"/>
          <w:szCs w:val="24"/>
          <w:lang w:eastAsia="et-EE"/>
          <w14:ligatures w14:val="none"/>
        </w:rPr>
        <w:t xml:space="preserve">. Arvestades, et senise kohustuse täitmisel on kohalikud omavalitsusel olnud enamasti edukad, on </w:t>
      </w:r>
      <w:r w:rsidR="00F4280A" w:rsidRPr="00F55D54">
        <w:rPr>
          <w:rFonts w:ascii="Times New Roman" w:eastAsia="Times New Roman" w:hAnsi="Times New Roman" w:cs="Times New Roman"/>
          <w:kern w:val="0"/>
          <w:sz w:val="24"/>
          <w:szCs w:val="24"/>
          <w:lang w:eastAsia="et-EE"/>
          <w14:ligatures w14:val="none"/>
        </w:rPr>
        <w:t>neil eeldused tulla edukalt toime</w:t>
      </w:r>
      <w:r w:rsidRPr="00F55D54">
        <w:rPr>
          <w:rFonts w:ascii="Times New Roman" w:eastAsia="Times New Roman" w:hAnsi="Times New Roman" w:cs="Times New Roman"/>
          <w:kern w:val="0"/>
          <w:sz w:val="24"/>
          <w:szCs w:val="24"/>
          <w:lang w:eastAsia="et-EE"/>
          <w14:ligatures w14:val="none"/>
        </w:rPr>
        <w:t xml:space="preserve"> ka muudetud kohustuse täitmise</w:t>
      </w:r>
      <w:r w:rsidR="00F4280A" w:rsidRPr="00F55D54">
        <w:rPr>
          <w:rFonts w:ascii="Times New Roman" w:eastAsia="Times New Roman" w:hAnsi="Times New Roman" w:cs="Times New Roman"/>
          <w:kern w:val="0"/>
          <w:sz w:val="24"/>
          <w:szCs w:val="24"/>
          <w:lang w:eastAsia="et-EE"/>
          <w14:ligatures w14:val="none"/>
        </w:rPr>
        <w:t>ga</w:t>
      </w:r>
      <w:r w:rsidRPr="00F55D54">
        <w:rPr>
          <w:rFonts w:ascii="Times New Roman" w:eastAsia="Times New Roman" w:hAnsi="Times New Roman" w:cs="Times New Roman"/>
          <w:kern w:val="0"/>
          <w:sz w:val="24"/>
          <w:szCs w:val="24"/>
          <w:lang w:eastAsia="et-EE"/>
          <w14:ligatures w14:val="none"/>
        </w:rPr>
        <w:t xml:space="preserve">. </w:t>
      </w:r>
    </w:p>
    <w:p w14:paraId="3C16C95F" w14:textId="204B29C4" w:rsidR="00E0764F" w:rsidRPr="00F55D54" w:rsidRDefault="00E0764F" w:rsidP="00F55D54">
      <w:pPr>
        <w:spacing w:after="0" w:line="240" w:lineRule="auto"/>
        <w:jc w:val="both"/>
        <w:rPr>
          <w:rFonts w:ascii="Times New Roman" w:eastAsia="Times New Roman" w:hAnsi="Times New Roman" w:cs="Times New Roman"/>
          <w:sz w:val="24"/>
          <w:szCs w:val="24"/>
          <w:lang w:eastAsia="et-EE"/>
        </w:rPr>
      </w:pPr>
    </w:p>
    <w:p w14:paraId="2A613C33" w14:textId="690104EC" w:rsidR="00E0764F" w:rsidRPr="00F55D54" w:rsidRDefault="00DF5C3D" w:rsidP="00F55D54">
      <w:pPr>
        <w:spacing w:after="0" w:line="240" w:lineRule="auto"/>
        <w:jc w:val="both"/>
        <w:rPr>
          <w:rFonts w:ascii="Times New Roman" w:eastAsia="Times New Roman" w:hAnsi="Times New Roman" w:cs="Times New Roman"/>
          <w:sz w:val="24"/>
          <w:szCs w:val="24"/>
        </w:rPr>
      </w:pPr>
      <w:r w:rsidRPr="00F55D54">
        <w:rPr>
          <w:rFonts w:ascii="Times New Roman" w:eastAsia="Times New Roman" w:hAnsi="Times New Roman" w:cs="Times New Roman"/>
          <w:kern w:val="0"/>
          <w:sz w:val="24"/>
          <w:szCs w:val="24"/>
          <w:lang w:eastAsia="et-EE"/>
          <w14:ligatures w14:val="none"/>
        </w:rPr>
        <w:t>Täiendavate</w:t>
      </w:r>
      <w:r w:rsidR="0064574A" w:rsidRPr="00F55D54">
        <w:rPr>
          <w:rFonts w:ascii="Times New Roman" w:eastAsia="Times New Roman" w:hAnsi="Times New Roman" w:cs="Times New Roman"/>
          <w:kern w:val="0"/>
          <w:sz w:val="24"/>
          <w:szCs w:val="24"/>
          <w:lang w:eastAsia="et-EE"/>
          <w14:ligatures w14:val="none"/>
        </w:rPr>
        <w:t xml:space="preserve"> õppekohtade loomise </w:t>
      </w:r>
      <w:r w:rsidRPr="00F55D54">
        <w:rPr>
          <w:rFonts w:ascii="Times New Roman" w:eastAsia="Times New Roman" w:hAnsi="Times New Roman" w:cs="Times New Roman"/>
          <w:kern w:val="0"/>
          <w:sz w:val="24"/>
          <w:szCs w:val="24"/>
          <w:lang w:eastAsia="et-EE"/>
          <w14:ligatures w14:val="none"/>
        </w:rPr>
        <w:t>vajaduse</w:t>
      </w:r>
      <w:r w:rsidRPr="00F55D54">
        <w:rPr>
          <w:rFonts w:ascii="Times New Roman" w:eastAsia="Times New Roman" w:hAnsi="Times New Roman" w:cs="Times New Roman"/>
          <w:sz w:val="24"/>
          <w:szCs w:val="24"/>
        </w:rPr>
        <w:t xml:space="preserve"> m</w:t>
      </w:r>
      <w:r w:rsidR="21A19DE0" w:rsidRPr="00F55D54">
        <w:rPr>
          <w:rFonts w:ascii="Times New Roman" w:eastAsia="Times New Roman" w:hAnsi="Times New Roman" w:cs="Times New Roman"/>
          <w:sz w:val="24"/>
          <w:szCs w:val="24"/>
        </w:rPr>
        <w:t>õju kohalikele omavalitsustele on väike, arvestades järgmisi asjaolusid</w:t>
      </w:r>
      <w:r w:rsidRPr="00F55D54">
        <w:rPr>
          <w:rFonts w:ascii="Times New Roman" w:eastAsia="Times New Roman" w:hAnsi="Times New Roman" w:cs="Times New Roman"/>
          <w:sz w:val="24"/>
          <w:szCs w:val="24"/>
        </w:rPr>
        <w:t>:</w:t>
      </w:r>
    </w:p>
    <w:p w14:paraId="42DED981" w14:textId="77777777" w:rsidR="00DF5C3D" w:rsidRPr="00F55D54" w:rsidRDefault="00DF5C3D" w:rsidP="00F55D54">
      <w:pPr>
        <w:spacing w:after="0" w:line="240" w:lineRule="auto"/>
        <w:jc w:val="both"/>
        <w:rPr>
          <w:rFonts w:ascii="Times New Roman" w:hAnsi="Times New Roman" w:cs="Times New Roman"/>
          <w:sz w:val="24"/>
          <w:szCs w:val="24"/>
        </w:rPr>
      </w:pPr>
    </w:p>
    <w:p w14:paraId="4194F0F3" w14:textId="56D6B1F6" w:rsidR="00E0764F" w:rsidRPr="00F55D54" w:rsidRDefault="21A19DE0" w:rsidP="00F55D54">
      <w:pPr>
        <w:spacing w:after="0" w:line="240" w:lineRule="auto"/>
        <w:jc w:val="both"/>
        <w:rPr>
          <w:rFonts w:ascii="Times New Roman" w:hAnsi="Times New Roman" w:cs="Times New Roman"/>
          <w:sz w:val="24"/>
          <w:szCs w:val="24"/>
        </w:rPr>
      </w:pPr>
      <w:r w:rsidRPr="00F55D54">
        <w:rPr>
          <w:rFonts w:ascii="Times New Roman" w:eastAsia="Times New Roman" w:hAnsi="Times New Roman" w:cs="Times New Roman"/>
          <w:sz w:val="24"/>
          <w:szCs w:val="24"/>
        </w:rPr>
        <w:t xml:space="preserve">1) </w:t>
      </w:r>
      <w:r w:rsidR="00B0405D">
        <w:rPr>
          <w:rFonts w:ascii="Times New Roman" w:eastAsia="Times New Roman" w:hAnsi="Times New Roman" w:cs="Times New Roman"/>
          <w:sz w:val="24"/>
          <w:szCs w:val="24"/>
        </w:rPr>
        <w:t>G</w:t>
      </w:r>
      <w:r w:rsidRPr="00F55D54">
        <w:rPr>
          <w:rFonts w:ascii="Times New Roman" w:eastAsia="Times New Roman" w:hAnsi="Times New Roman" w:cs="Times New Roman"/>
          <w:sz w:val="24"/>
          <w:szCs w:val="24"/>
        </w:rPr>
        <w:t xml:space="preserve">ümnaasiumiastet omavate koolide pidamine on eelduslikult kohalike omavalitsuste </w:t>
      </w:r>
      <w:r w:rsidR="00430E44">
        <w:rPr>
          <w:rFonts w:ascii="Times New Roman" w:eastAsia="Times New Roman" w:hAnsi="Times New Roman" w:cs="Times New Roman"/>
          <w:sz w:val="24"/>
          <w:szCs w:val="24"/>
        </w:rPr>
        <w:t>otsus</w:t>
      </w:r>
      <w:r w:rsidRPr="00F55D54">
        <w:rPr>
          <w:rFonts w:ascii="Times New Roman" w:eastAsia="Times New Roman" w:hAnsi="Times New Roman" w:cs="Times New Roman"/>
          <w:sz w:val="24"/>
          <w:szCs w:val="24"/>
        </w:rPr>
        <w:t>. Seaduse eelnõu ei kohusta kohalikke omavalitsusi gümnaasiume ja kutseõppeasutusi looma. Vastupidi</w:t>
      </w:r>
      <w:r w:rsidR="00DF5C3D" w:rsidRPr="00F55D54">
        <w:rPr>
          <w:rFonts w:ascii="Times New Roman" w:eastAsia="Times New Roman" w:hAnsi="Times New Roman" w:cs="Times New Roman"/>
          <w:sz w:val="24"/>
          <w:szCs w:val="24"/>
        </w:rPr>
        <w:t>,</w:t>
      </w:r>
      <w:r w:rsidRPr="00F55D54">
        <w:rPr>
          <w:rFonts w:ascii="Times New Roman" w:eastAsia="Times New Roman" w:hAnsi="Times New Roman" w:cs="Times New Roman"/>
          <w:sz w:val="24"/>
          <w:szCs w:val="24"/>
        </w:rPr>
        <w:t xml:space="preserve"> riik on juba </w:t>
      </w:r>
      <w:r w:rsidR="00DF5C3D" w:rsidRPr="00F55D54">
        <w:rPr>
          <w:rFonts w:ascii="Times New Roman" w:eastAsia="Times New Roman" w:hAnsi="Times New Roman" w:cs="Times New Roman"/>
          <w:sz w:val="24"/>
          <w:szCs w:val="24"/>
        </w:rPr>
        <w:t>algatanud</w:t>
      </w:r>
      <w:r w:rsidRPr="00F55D54">
        <w:rPr>
          <w:rFonts w:ascii="Times New Roman" w:eastAsia="Times New Roman" w:hAnsi="Times New Roman" w:cs="Times New Roman"/>
          <w:sz w:val="24"/>
          <w:szCs w:val="24"/>
        </w:rPr>
        <w:t xml:space="preserve"> tegevused, </w:t>
      </w:r>
      <w:r w:rsidR="00DF5C3D" w:rsidRPr="00F55D54">
        <w:rPr>
          <w:rFonts w:ascii="Times New Roman" w:eastAsia="Times New Roman" w:hAnsi="Times New Roman" w:cs="Times New Roman"/>
          <w:sz w:val="24"/>
          <w:szCs w:val="24"/>
        </w:rPr>
        <w:t>millega</w:t>
      </w:r>
      <w:r w:rsidR="002314E9" w:rsidRPr="00F55D54">
        <w:rPr>
          <w:rFonts w:ascii="Times New Roman" w:eastAsia="Times New Roman" w:hAnsi="Times New Roman" w:cs="Times New Roman"/>
          <w:sz w:val="24"/>
          <w:szCs w:val="24"/>
        </w:rPr>
        <w:t xml:space="preserve"> pakkuda väga väikeste maagümnaasiumide asemel õpilastele keskhariduse tasemel õppekohti riigigümnaasiumidest ja kutseõppeasutustes. </w:t>
      </w:r>
    </w:p>
    <w:p w14:paraId="3B670289" w14:textId="51398669" w:rsidR="00E0764F" w:rsidRPr="00F55D54" w:rsidRDefault="21A19DE0" w:rsidP="00F55D54">
      <w:pPr>
        <w:spacing w:after="0" w:line="240" w:lineRule="auto"/>
        <w:jc w:val="both"/>
        <w:rPr>
          <w:rFonts w:ascii="Times New Roman" w:hAnsi="Times New Roman" w:cs="Times New Roman"/>
          <w:sz w:val="24"/>
          <w:szCs w:val="24"/>
        </w:rPr>
      </w:pPr>
      <w:r w:rsidRPr="00F55D54">
        <w:rPr>
          <w:rFonts w:ascii="Times New Roman" w:eastAsia="Times New Roman" w:hAnsi="Times New Roman" w:cs="Times New Roman"/>
          <w:sz w:val="24"/>
          <w:szCs w:val="24"/>
        </w:rPr>
        <w:t xml:space="preserve"> </w:t>
      </w:r>
    </w:p>
    <w:p w14:paraId="334E6759" w14:textId="1D2A244E" w:rsidR="00E0764F" w:rsidRPr="00F55D54" w:rsidRDefault="21A19DE0" w:rsidP="00F55D54">
      <w:pPr>
        <w:spacing w:after="0" w:line="240" w:lineRule="auto"/>
        <w:jc w:val="both"/>
        <w:rPr>
          <w:rFonts w:ascii="Times New Roman" w:hAnsi="Times New Roman" w:cs="Times New Roman"/>
          <w:sz w:val="24"/>
          <w:szCs w:val="24"/>
        </w:rPr>
      </w:pPr>
      <w:r w:rsidRPr="00F55D54">
        <w:rPr>
          <w:rFonts w:ascii="Times New Roman" w:eastAsia="Times New Roman" w:hAnsi="Times New Roman" w:cs="Times New Roman"/>
          <w:sz w:val="24"/>
          <w:szCs w:val="24"/>
        </w:rPr>
        <w:t xml:space="preserve">2) </w:t>
      </w:r>
      <w:r w:rsidR="00B0405D">
        <w:rPr>
          <w:rFonts w:ascii="Times New Roman" w:eastAsia="Times New Roman" w:hAnsi="Times New Roman" w:cs="Times New Roman"/>
          <w:sz w:val="24"/>
          <w:szCs w:val="24"/>
        </w:rPr>
        <w:t>R</w:t>
      </w:r>
      <w:r w:rsidRPr="00F55D54">
        <w:rPr>
          <w:rFonts w:ascii="Times New Roman" w:eastAsia="Times New Roman" w:hAnsi="Times New Roman" w:cs="Times New Roman"/>
          <w:sz w:val="24"/>
          <w:szCs w:val="24"/>
        </w:rPr>
        <w:t xml:space="preserve">iik eraldab koolide pidajatele (sealhulgas kohalikud omavalitsused) haridustoetust õppe- ja kasvatustegevuse korraldamiseks nende poolt peetavates koolides. Toetust eraldatakse nii </w:t>
      </w:r>
      <w:r w:rsidRPr="00F55D54">
        <w:rPr>
          <w:rFonts w:ascii="Times New Roman" w:eastAsia="Times New Roman" w:hAnsi="Times New Roman" w:cs="Times New Roman"/>
          <w:color w:val="202020"/>
          <w:sz w:val="24"/>
          <w:szCs w:val="24"/>
        </w:rPr>
        <w:t>õpetajate, direktorite ja õppealajuhatajate tööjõukulude ja täienduskoolituse kulude ning õppekirjanduse kulude katmiseks. Lisaks eraldatakse õpilaste eest, kes saavad tõhustatud</w:t>
      </w:r>
      <w:r w:rsidR="00B0405D">
        <w:rPr>
          <w:rFonts w:ascii="Times New Roman" w:eastAsia="Times New Roman" w:hAnsi="Times New Roman" w:cs="Times New Roman"/>
          <w:color w:val="202020"/>
          <w:sz w:val="24"/>
          <w:szCs w:val="24"/>
        </w:rPr>
        <w:t xml:space="preserve">- </w:t>
      </w:r>
      <w:r w:rsidRPr="00F55D54">
        <w:rPr>
          <w:rFonts w:ascii="Times New Roman" w:eastAsia="Times New Roman" w:hAnsi="Times New Roman" w:cs="Times New Roman"/>
          <w:color w:val="202020"/>
          <w:sz w:val="24"/>
          <w:szCs w:val="24"/>
        </w:rPr>
        <w:t>või erituge, iga-aastase riigieelarve seadusega toetust kooli tegevuskulude katmiseks</w:t>
      </w:r>
      <w:r w:rsidR="00AE70CA" w:rsidRPr="00F55D54">
        <w:rPr>
          <w:rFonts w:ascii="Times New Roman" w:eastAsia="Times New Roman" w:hAnsi="Times New Roman" w:cs="Times New Roman"/>
          <w:color w:val="202020"/>
          <w:sz w:val="24"/>
          <w:szCs w:val="24"/>
        </w:rPr>
        <w:t xml:space="preserve"> ja</w:t>
      </w:r>
      <w:r w:rsidRPr="00F55D54">
        <w:rPr>
          <w:rFonts w:ascii="Times New Roman" w:eastAsia="Times New Roman" w:hAnsi="Times New Roman" w:cs="Times New Roman"/>
          <w:color w:val="202020"/>
          <w:sz w:val="24"/>
          <w:szCs w:val="24"/>
        </w:rPr>
        <w:t xml:space="preserve"> toet</w:t>
      </w:r>
      <w:r w:rsidR="00AE70CA" w:rsidRPr="00F55D54">
        <w:rPr>
          <w:rFonts w:ascii="Times New Roman" w:eastAsia="Times New Roman" w:hAnsi="Times New Roman" w:cs="Times New Roman"/>
          <w:color w:val="202020"/>
          <w:sz w:val="24"/>
          <w:szCs w:val="24"/>
        </w:rPr>
        <w:t>atakse</w:t>
      </w:r>
      <w:r w:rsidRPr="00F55D54">
        <w:rPr>
          <w:rFonts w:ascii="Times New Roman" w:eastAsia="Times New Roman" w:hAnsi="Times New Roman" w:cs="Times New Roman"/>
          <w:color w:val="202020"/>
          <w:sz w:val="24"/>
          <w:szCs w:val="24"/>
        </w:rPr>
        <w:t xml:space="preserve"> ka </w:t>
      </w:r>
      <w:r w:rsidR="00AE70CA" w:rsidRPr="00F55D54">
        <w:rPr>
          <w:rFonts w:ascii="Times New Roman" w:eastAsia="Times New Roman" w:hAnsi="Times New Roman" w:cs="Times New Roman"/>
          <w:color w:val="202020"/>
          <w:sz w:val="24"/>
          <w:szCs w:val="24"/>
        </w:rPr>
        <w:t xml:space="preserve">õpilaste </w:t>
      </w:r>
      <w:r w:rsidRPr="00F55D54">
        <w:rPr>
          <w:rFonts w:ascii="Times New Roman" w:eastAsia="Times New Roman" w:hAnsi="Times New Roman" w:cs="Times New Roman"/>
          <w:color w:val="202020"/>
          <w:sz w:val="24"/>
          <w:szCs w:val="24"/>
        </w:rPr>
        <w:t>koolilõuna</w:t>
      </w:r>
      <w:r w:rsidR="00AE70CA" w:rsidRPr="00F55D54">
        <w:rPr>
          <w:rFonts w:ascii="Times New Roman" w:eastAsia="Times New Roman" w:hAnsi="Times New Roman" w:cs="Times New Roman"/>
          <w:color w:val="202020"/>
          <w:sz w:val="24"/>
          <w:szCs w:val="24"/>
        </w:rPr>
        <w:t>t</w:t>
      </w:r>
      <w:r w:rsidR="00B0405D">
        <w:rPr>
          <w:rFonts w:ascii="Times New Roman" w:eastAsia="Times New Roman" w:hAnsi="Times New Roman" w:cs="Times New Roman"/>
          <w:color w:val="202020"/>
          <w:sz w:val="24"/>
          <w:szCs w:val="24"/>
        </w:rPr>
        <w:t>.</w:t>
      </w:r>
    </w:p>
    <w:p w14:paraId="55E1ABDA" w14:textId="1B0AD08F" w:rsidR="00E0764F" w:rsidRPr="00F55D54" w:rsidRDefault="21A19DE0" w:rsidP="00F55D54">
      <w:pPr>
        <w:spacing w:after="0" w:line="240" w:lineRule="auto"/>
        <w:jc w:val="both"/>
        <w:rPr>
          <w:rFonts w:ascii="Times New Roman" w:hAnsi="Times New Roman" w:cs="Times New Roman"/>
          <w:sz w:val="24"/>
          <w:szCs w:val="24"/>
        </w:rPr>
      </w:pPr>
      <w:r w:rsidRPr="00F55D54">
        <w:rPr>
          <w:rFonts w:ascii="Times New Roman" w:eastAsia="Times New Roman" w:hAnsi="Times New Roman" w:cs="Times New Roman"/>
          <w:color w:val="202020"/>
          <w:sz w:val="24"/>
          <w:szCs w:val="24"/>
        </w:rPr>
        <w:t xml:space="preserve"> </w:t>
      </w:r>
    </w:p>
    <w:p w14:paraId="0568D2BD" w14:textId="7F261538" w:rsidR="00E0764F" w:rsidRPr="00F55D54" w:rsidRDefault="21A19DE0" w:rsidP="00F55D54">
      <w:pPr>
        <w:spacing w:after="0" w:line="240" w:lineRule="auto"/>
        <w:jc w:val="both"/>
        <w:rPr>
          <w:rFonts w:ascii="Times New Roman" w:hAnsi="Times New Roman" w:cs="Times New Roman"/>
          <w:sz w:val="24"/>
          <w:szCs w:val="24"/>
        </w:rPr>
      </w:pPr>
      <w:r w:rsidRPr="00F55D54">
        <w:rPr>
          <w:rFonts w:ascii="Times New Roman" w:eastAsia="Times New Roman" w:hAnsi="Times New Roman" w:cs="Times New Roman"/>
          <w:color w:val="202020"/>
          <w:sz w:val="24"/>
          <w:szCs w:val="24"/>
        </w:rPr>
        <w:t xml:space="preserve">3) </w:t>
      </w:r>
      <w:r w:rsidR="00B0405D">
        <w:rPr>
          <w:rFonts w:ascii="Times New Roman" w:eastAsia="Times New Roman" w:hAnsi="Times New Roman" w:cs="Times New Roman"/>
          <w:color w:val="202020"/>
          <w:sz w:val="24"/>
          <w:szCs w:val="24"/>
        </w:rPr>
        <w:t>R</w:t>
      </w:r>
      <w:r w:rsidRPr="00F55D54">
        <w:rPr>
          <w:rFonts w:ascii="Times New Roman" w:eastAsia="Times New Roman" w:hAnsi="Times New Roman" w:cs="Times New Roman"/>
          <w:color w:val="202020"/>
          <w:sz w:val="24"/>
          <w:szCs w:val="24"/>
        </w:rPr>
        <w:t>iik on loonud igas maakonnas gümnaasiumi</w:t>
      </w:r>
      <w:r w:rsidR="003B3643" w:rsidRPr="00F55D54">
        <w:rPr>
          <w:rFonts w:ascii="Times New Roman" w:eastAsia="Times New Roman" w:hAnsi="Times New Roman" w:cs="Times New Roman"/>
          <w:color w:val="202020"/>
          <w:sz w:val="24"/>
          <w:szCs w:val="24"/>
        </w:rPr>
        <w:t>d</w:t>
      </w:r>
      <w:r w:rsidRPr="00F55D54">
        <w:rPr>
          <w:rFonts w:ascii="Times New Roman" w:eastAsia="Times New Roman" w:hAnsi="Times New Roman" w:cs="Times New Roman"/>
          <w:color w:val="202020"/>
          <w:sz w:val="24"/>
          <w:szCs w:val="24"/>
        </w:rPr>
        <w:t>e ja kutseõppeasutuste võrgustiku (kokku 26 gümnaasiumi ja 25 kutseõppeasutust) ning lisaks sellele hakkab (eelnõu vastuvõtmisel) tagama ettevalmistava õp</w:t>
      </w:r>
      <w:r w:rsidR="00B0405D">
        <w:rPr>
          <w:rFonts w:ascii="Times New Roman" w:eastAsia="Times New Roman" w:hAnsi="Times New Roman" w:cs="Times New Roman"/>
          <w:color w:val="202020"/>
          <w:sz w:val="24"/>
          <w:szCs w:val="24"/>
        </w:rPr>
        <w:t>pe kättesaadavust</w:t>
      </w:r>
      <w:r w:rsidRPr="00F55D54">
        <w:rPr>
          <w:rFonts w:ascii="Times New Roman" w:eastAsia="Times New Roman" w:hAnsi="Times New Roman" w:cs="Times New Roman"/>
          <w:color w:val="202020"/>
          <w:sz w:val="24"/>
          <w:szCs w:val="24"/>
        </w:rPr>
        <w:t xml:space="preserve">. </w:t>
      </w:r>
      <w:r w:rsidR="00FF7E0B" w:rsidRPr="00F55D54">
        <w:rPr>
          <w:rFonts w:ascii="Times New Roman" w:eastAsia="Times New Roman" w:hAnsi="Times New Roman" w:cs="Times New Roman"/>
          <w:color w:val="202020"/>
          <w:sz w:val="24"/>
          <w:szCs w:val="24"/>
        </w:rPr>
        <w:t>Õ</w:t>
      </w:r>
      <w:r w:rsidRPr="00F55D54">
        <w:rPr>
          <w:rFonts w:ascii="Times New Roman" w:eastAsia="Times New Roman" w:hAnsi="Times New Roman" w:cs="Times New Roman"/>
          <w:color w:val="202020"/>
          <w:sz w:val="24"/>
          <w:szCs w:val="24"/>
        </w:rPr>
        <w:t xml:space="preserve">ppimiskohustuse täitmise tagamine </w:t>
      </w:r>
      <w:r w:rsidR="00FF7E0B" w:rsidRPr="00F55D54">
        <w:rPr>
          <w:rFonts w:ascii="Times New Roman" w:eastAsia="Times New Roman" w:hAnsi="Times New Roman" w:cs="Times New Roman"/>
          <w:color w:val="202020"/>
          <w:sz w:val="24"/>
          <w:szCs w:val="24"/>
        </w:rPr>
        <w:t xml:space="preserve">jääb </w:t>
      </w:r>
      <w:r w:rsidR="00AB1157">
        <w:rPr>
          <w:rFonts w:ascii="Times New Roman" w:eastAsia="Times New Roman" w:hAnsi="Times New Roman" w:cs="Times New Roman"/>
          <w:color w:val="202020"/>
          <w:sz w:val="24"/>
          <w:szCs w:val="24"/>
        </w:rPr>
        <w:t xml:space="preserve">seega </w:t>
      </w:r>
      <w:r w:rsidR="00AE70CA" w:rsidRPr="00F55D54">
        <w:rPr>
          <w:rFonts w:ascii="Times New Roman" w:eastAsia="Times New Roman" w:hAnsi="Times New Roman" w:cs="Times New Roman"/>
          <w:color w:val="202020"/>
          <w:sz w:val="24"/>
          <w:szCs w:val="24"/>
        </w:rPr>
        <w:t xml:space="preserve">suures osas </w:t>
      </w:r>
      <w:r w:rsidRPr="00F55D54">
        <w:rPr>
          <w:rFonts w:ascii="Times New Roman" w:eastAsia="Times New Roman" w:hAnsi="Times New Roman" w:cs="Times New Roman"/>
          <w:color w:val="202020"/>
          <w:sz w:val="24"/>
          <w:szCs w:val="24"/>
        </w:rPr>
        <w:t xml:space="preserve">riigi </w:t>
      </w:r>
      <w:r w:rsidR="00AE70CA" w:rsidRPr="00F55D54">
        <w:rPr>
          <w:rFonts w:ascii="Times New Roman" w:eastAsia="Times New Roman" w:hAnsi="Times New Roman" w:cs="Times New Roman"/>
          <w:color w:val="202020"/>
          <w:sz w:val="24"/>
          <w:szCs w:val="24"/>
        </w:rPr>
        <w:t>kanda</w:t>
      </w:r>
      <w:r w:rsidRPr="00F55D54">
        <w:rPr>
          <w:rFonts w:ascii="Times New Roman" w:eastAsia="Times New Roman" w:hAnsi="Times New Roman" w:cs="Times New Roman"/>
          <w:color w:val="202020"/>
          <w:sz w:val="24"/>
          <w:szCs w:val="24"/>
        </w:rPr>
        <w:t xml:space="preserve">.  </w:t>
      </w:r>
    </w:p>
    <w:p w14:paraId="63561BF6" w14:textId="77777777" w:rsidR="00FF7E0B" w:rsidRPr="00F55D54" w:rsidRDefault="00FF7E0B" w:rsidP="00F55D54">
      <w:pPr>
        <w:spacing w:after="0" w:line="240" w:lineRule="auto"/>
        <w:jc w:val="both"/>
        <w:rPr>
          <w:rFonts w:ascii="Times New Roman" w:eastAsia="Times New Roman" w:hAnsi="Times New Roman" w:cs="Times New Roman"/>
          <w:sz w:val="24"/>
          <w:szCs w:val="24"/>
        </w:rPr>
      </w:pPr>
    </w:p>
    <w:p w14:paraId="7481E437" w14:textId="1EB70089" w:rsidR="00E0764F" w:rsidRPr="00F55D54" w:rsidRDefault="21A19DE0" w:rsidP="00F55D54">
      <w:pPr>
        <w:spacing w:after="0" w:line="240" w:lineRule="auto"/>
        <w:jc w:val="both"/>
        <w:rPr>
          <w:rFonts w:ascii="Times New Roman" w:eastAsia="Times New Roman" w:hAnsi="Times New Roman" w:cs="Times New Roman"/>
          <w:sz w:val="24"/>
          <w:szCs w:val="24"/>
        </w:rPr>
      </w:pPr>
      <w:r w:rsidRPr="00F55D54">
        <w:rPr>
          <w:rFonts w:ascii="Times New Roman" w:eastAsia="Times New Roman" w:hAnsi="Times New Roman" w:cs="Times New Roman"/>
          <w:sz w:val="24"/>
          <w:szCs w:val="24"/>
        </w:rPr>
        <w:t xml:space="preserve">Seega on mõju ulatus nimetatud aspektist sihtrühmale väike. Gümnaasiumi pidavatele kohalikele omavalitsustele on suurema tõenäosusega </w:t>
      </w:r>
      <w:r w:rsidR="00CC3F3C" w:rsidRPr="00F55D54">
        <w:rPr>
          <w:rFonts w:ascii="Times New Roman" w:eastAsia="Times New Roman" w:hAnsi="Times New Roman" w:cs="Times New Roman"/>
          <w:sz w:val="24"/>
          <w:szCs w:val="24"/>
        </w:rPr>
        <w:t xml:space="preserve">tagatud </w:t>
      </w:r>
      <w:r w:rsidRPr="00F55D54">
        <w:rPr>
          <w:rFonts w:ascii="Times New Roman" w:eastAsia="Times New Roman" w:hAnsi="Times New Roman" w:cs="Times New Roman"/>
          <w:sz w:val="24"/>
          <w:szCs w:val="24"/>
        </w:rPr>
        <w:t>õpilased ning nendele kohalikele omavalitsustele, kes gümnaasium</w:t>
      </w:r>
      <w:r w:rsidR="00CC3F3C" w:rsidRPr="00F55D54">
        <w:rPr>
          <w:rFonts w:ascii="Times New Roman" w:eastAsia="Times New Roman" w:hAnsi="Times New Roman" w:cs="Times New Roman"/>
          <w:sz w:val="24"/>
          <w:szCs w:val="24"/>
        </w:rPr>
        <w:t>e</w:t>
      </w:r>
      <w:r w:rsidRPr="00F55D54">
        <w:rPr>
          <w:rFonts w:ascii="Times New Roman" w:eastAsia="Times New Roman" w:hAnsi="Times New Roman" w:cs="Times New Roman"/>
          <w:sz w:val="24"/>
          <w:szCs w:val="24"/>
        </w:rPr>
        <w:t xml:space="preserve"> ei pea, muudatusega mõju ei kaasne.  </w:t>
      </w:r>
    </w:p>
    <w:p w14:paraId="54E42731" w14:textId="77777777" w:rsidR="00CC3F3C" w:rsidRPr="00F55D54" w:rsidRDefault="00CC3F3C" w:rsidP="00F55D54">
      <w:pPr>
        <w:spacing w:after="0" w:line="240" w:lineRule="auto"/>
        <w:jc w:val="both"/>
        <w:rPr>
          <w:rFonts w:ascii="Times New Roman" w:hAnsi="Times New Roman" w:cs="Times New Roman"/>
          <w:sz w:val="24"/>
          <w:szCs w:val="24"/>
        </w:rPr>
      </w:pPr>
    </w:p>
    <w:p w14:paraId="7E4F3E6A" w14:textId="09D93C5B" w:rsidR="00E0764F" w:rsidRPr="00F55D54" w:rsidRDefault="21A19DE0" w:rsidP="00F55D54">
      <w:pPr>
        <w:spacing w:after="0" w:line="240" w:lineRule="auto"/>
        <w:jc w:val="both"/>
        <w:rPr>
          <w:rFonts w:ascii="Times New Roman" w:hAnsi="Times New Roman" w:cs="Times New Roman"/>
          <w:sz w:val="24"/>
          <w:szCs w:val="24"/>
        </w:rPr>
      </w:pPr>
      <w:r w:rsidRPr="00F55D54">
        <w:rPr>
          <w:rFonts w:ascii="Times New Roman" w:eastAsia="Times New Roman" w:hAnsi="Times New Roman" w:cs="Times New Roman"/>
          <w:sz w:val="24"/>
          <w:szCs w:val="24"/>
        </w:rPr>
        <w:t xml:space="preserve">Mõju avaldumise sagedus gümnaasiumi pidavatele kohalikele omavalitsustele </w:t>
      </w:r>
      <w:r w:rsidR="00CC3F3C" w:rsidRPr="00F55D54">
        <w:rPr>
          <w:rFonts w:ascii="Times New Roman" w:eastAsia="Times New Roman" w:hAnsi="Times New Roman" w:cs="Times New Roman"/>
          <w:sz w:val="24"/>
          <w:szCs w:val="24"/>
        </w:rPr>
        <w:t xml:space="preserve">on </w:t>
      </w:r>
      <w:r w:rsidRPr="00F55D54">
        <w:rPr>
          <w:rFonts w:ascii="Times New Roman" w:eastAsia="Times New Roman" w:hAnsi="Times New Roman" w:cs="Times New Roman"/>
          <w:sz w:val="24"/>
          <w:szCs w:val="24"/>
        </w:rPr>
        <w:t>pidev.</w:t>
      </w:r>
    </w:p>
    <w:p w14:paraId="589D9C59" w14:textId="6F57FCD2" w:rsidR="00E0764F" w:rsidRPr="00F55D54" w:rsidRDefault="21A19DE0" w:rsidP="00F55D54">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sz w:val="24"/>
          <w:szCs w:val="24"/>
        </w:rPr>
        <w:lastRenderedPageBreak/>
        <w:t xml:space="preserve">Ebasoovitava mõju kaasnemise risk on väike, kuna seaduse eelnõu ei kohusta kohalikke omavalitsusi uusi gümnaasiume või kutseõppeasutusi looma, samuti ei piira kehtiv seadus tegutsevaid gümnaasiume ja kutseõppeasutusi sulgemast. </w:t>
      </w:r>
    </w:p>
    <w:p w14:paraId="1C18F07E" w14:textId="77777777" w:rsidR="0064574A" w:rsidRPr="00F55D54" w:rsidRDefault="0064574A" w:rsidP="00F55D54">
      <w:pPr>
        <w:spacing w:after="0" w:line="240" w:lineRule="auto"/>
        <w:jc w:val="both"/>
        <w:rPr>
          <w:rFonts w:ascii="Times New Roman" w:eastAsia="Times New Roman" w:hAnsi="Times New Roman" w:cs="Times New Roman"/>
          <w:color w:val="00B050"/>
          <w:kern w:val="0"/>
          <w:sz w:val="24"/>
          <w:szCs w:val="24"/>
          <w:lang w:eastAsia="et-EE"/>
          <w14:ligatures w14:val="none"/>
        </w:rPr>
      </w:pPr>
    </w:p>
    <w:p w14:paraId="4564A3CB" w14:textId="77777777" w:rsidR="00E0764F" w:rsidRPr="00F55D54" w:rsidRDefault="00E0764F" w:rsidP="00F55D54">
      <w:pPr>
        <w:spacing w:after="0" w:line="240" w:lineRule="auto"/>
        <w:jc w:val="both"/>
        <w:rPr>
          <w:rFonts w:ascii="Times New Roman" w:eastAsia="Times New Roman" w:hAnsi="Times New Roman" w:cs="Times New Roman"/>
          <w:b/>
          <w:bCs/>
          <w:i/>
          <w:iCs/>
          <w:kern w:val="0"/>
          <w:sz w:val="24"/>
          <w:szCs w:val="24"/>
          <w:lang w:eastAsia="et-EE"/>
          <w14:ligatures w14:val="none"/>
        </w:rPr>
      </w:pPr>
      <w:r w:rsidRPr="00F55D54">
        <w:rPr>
          <w:rFonts w:ascii="Times New Roman" w:eastAsia="Times New Roman" w:hAnsi="Times New Roman" w:cs="Times New Roman"/>
          <w:b/>
          <w:bCs/>
          <w:i/>
          <w:iCs/>
          <w:kern w:val="0"/>
          <w:sz w:val="24"/>
          <w:szCs w:val="24"/>
          <w:lang w:eastAsia="et-EE"/>
          <w14:ligatures w14:val="none"/>
        </w:rPr>
        <w:t>Mõju sihtrühm: riik</w:t>
      </w:r>
    </w:p>
    <w:p w14:paraId="40EC69EE" w14:textId="77777777" w:rsidR="00E0764F" w:rsidRPr="00F55D54" w:rsidRDefault="00E0764F" w:rsidP="00F55D54">
      <w:pPr>
        <w:spacing w:after="0" w:line="240" w:lineRule="auto"/>
        <w:jc w:val="both"/>
        <w:rPr>
          <w:rFonts w:ascii="Times New Roman" w:eastAsia="Times New Roman" w:hAnsi="Times New Roman" w:cs="Times New Roman"/>
          <w:b/>
          <w:bCs/>
          <w:i/>
          <w:iCs/>
          <w:kern w:val="0"/>
          <w:sz w:val="24"/>
          <w:szCs w:val="24"/>
          <w:lang w:eastAsia="et-EE"/>
          <w14:ligatures w14:val="none"/>
        </w:rPr>
      </w:pPr>
    </w:p>
    <w:p w14:paraId="48A8985E" w14:textId="31002805" w:rsidR="00E0764F" w:rsidRPr="00F55D54" w:rsidRDefault="00E0764F" w:rsidP="00F55D54">
      <w:pPr>
        <w:spacing w:after="0" w:line="240" w:lineRule="auto"/>
        <w:jc w:val="both"/>
        <w:rPr>
          <w:rFonts w:ascii="Times New Roman" w:hAnsi="Times New Roman" w:cs="Times New Roman"/>
          <w:sz w:val="24"/>
          <w:szCs w:val="24"/>
          <w:shd w:val="clear" w:color="auto" w:fill="FFFFFF"/>
        </w:rPr>
      </w:pPr>
      <w:r w:rsidRPr="00F55D54">
        <w:rPr>
          <w:rFonts w:ascii="Times New Roman" w:hAnsi="Times New Roman" w:cs="Times New Roman"/>
          <w:sz w:val="24"/>
          <w:szCs w:val="24"/>
          <w:shd w:val="clear" w:color="auto" w:fill="FFFFFF"/>
        </w:rPr>
        <w:t>Põhikooli- ja gümnaasiumiseaduse § 7</w:t>
      </w:r>
      <w:r w:rsidRPr="00F55D54">
        <w:rPr>
          <w:rFonts w:ascii="Times New Roman" w:hAnsi="Times New Roman" w:cs="Times New Roman"/>
          <w:sz w:val="24"/>
          <w:szCs w:val="24"/>
          <w:shd w:val="clear" w:color="auto" w:fill="FFFFFF"/>
          <w:vertAlign w:val="superscript"/>
        </w:rPr>
        <w:t>1</w:t>
      </w:r>
      <w:r w:rsidRPr="00F55D54">
        <w:rPr>
          <w:rFonts w:ascii="Times New Roman" w:hAnsi="Times New Roman" w:cs="Times New Roman"/>
          <w:sz w:val="24"/>
          <w:szCs w:val="24"/>
          <w:shd w:val="clear" w:color="auto" w:fill="FFFFFF"/>
        </w:rPr>
        <w:t xml:space="preserve"> lõikes 2 sätestatakse</w:t>
      </w:r>
      <w:r w:rsidR="00CC3F3C" w:rsidRPr="00F55D54">
        <w:rPr>
          <w:rFonts w:ascii="Times New Roman" w:hAnsi="Times New Roman" w:cs="Times New Roman"/>
          <w:sz w:val="24"/>
          <w:szCs w:val="24"/>
          <w:shd w:val="clear" w:color="auto" w:fill="FFFFFF"/>
        </w:rPr>
        <w:t>, et k</w:t>
      </w:r>
      <w:r w:rsidRPr="00F55D54">
        <w:rPr>
          <w:rFonts w:ascii="Times New Roman" w:hAnsi="Times New Roman" w:cs="Times New Roman"/>
          <w:sz w:val="24"/>
          <w:szCs w:val="24"/>
          <w:shd w:val="clear" w:color="auto" w:fill="FFFFFF"/>
        </w:rPr>
        <w:t>valiteetse ja valikuterohke ning gümnaasiumi riiklikule õppekavale vastava üldkeskhariduse omandamise võimaluse tagavad riik ja kohalik omavalitsus, pidades igas maakonnas õpilaste arvust lähtuvalt vajalikul arvul gümnaasiume. Riik kohustub pidama igas maakonnas vähemalt ühte gümnaasiumi. Seega on riigi kohustus koostöös kohalike omavalitsustega tagada üldkeskhariduse kättesaadavus (gümnaasiumi</w:t>
      </w:r>
      <w:r w:rsidR="00CC3F3C" w:rsidRPr="00F55D54">
        <w:rPr>
          <w:rFonts w:ascii="Times New Roman" w:hAnsi="Times New Roman" w:cs="Times New Roman"/>
          <w:sz w:val="24"/>
          <w:szCs w:val="24"/>
          <w:shd w:val="clear" w:color="auto" w:fill="FFFFFF"/>
        </w:rPr>
        <w:t>d</w:t>
      </w:r>
      <w:r w:rsidRPr="00F55D54">
        <w:rPr>
          <w:rFonts w:ascii="Times New Roman" w:hAnsi="Times New Roman" w:cs="Times New Roman"/>
          <w:sz w:val="24"/>
          <w:szCs w:val="24"/>
          <w:shd w:val="clear" w:color="auto" w:fill="FFFFFF"/>
        </w:rPr>
        <w:t xml:space="preserve">e olemasolu). Riik on loonud igas Eesti maakonnas vähemalt ühe gümnaasiumi (Läänemaal ja Tartumaal 2, Ida-Virumaal 4 ja Harjumaal (koos Tallinnaga) 7 gümnaasiumi). </w:t>
      </w:r>
    </w:p>
    <w:p w14:paraId="32246E1D" w14:textId="5486CF60" w:rsidR="12F5E8A3" w:rsidRPr="00F55D54" w:rsidRDefault="12F5E8A3" w:rsidP="00F55D54">
      <w:pPr>
        <w:spacing w:after="0" w:line="240" w:lineRule="auto"/>
        <w:jc w:val="both"/>
        <w:rPr>
          <w:rFonts w:ascii="Times New Roman" w:hAnsi="Times New Roman" w:cs="Times New Roman"/>
          <w:sz w:val="24"/>
          <w:szCs w:val="24"/>
        </w:rPr>
      </w:pPr>
    </w:p>
    <w:p w14:paraId="1E210312" w14:textId="1EA1DCD6" w:rsidR="12F5E8A3" w:rsidRPr="00F55D54" w:rsidRDefault="3949EB16" w:rsidP="00F55D54">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Eelnõuga täiendatakse olemasoleva andmekogu – Eesti hariduse infosüsteem</w:t>
      </w:r>
      <w:r w:rsidR="0B104C5C" w:rsidRPr="00F55D54">
        <w:rPr>
          <w:rFonts w:ascii="Times New Roman" w:hAnsi="Times New Roman" w:cs="Times New Roman"/>
          <w:sz w:val="24"/>
          <w:szCs w:val="24"/>
        </w:rPr>
        <w:t xml:space="preserve"> eesmärke järgmise eesmärgiga - töödelda haridusvaldkonnaga seotud andmeid õppimiskohustusega isiku õpitee jätkamise tagamiseks ning õpilaskandidaatide vastuvõtuprotsessi läbiviimiseks. Eelnõust tulenevalt peavad keskharidustasemel õpet läbiviivad õppeasutused edaspidi korraldama põhihariduse järgse õppimiskohustusliku isiku vastuvõtu hariduse infosüsteemi elektroonilises keskkonnas. </w:t>
      </w:r>
    </w:p>
    <w:p w14:paraId="06EA1DE0" w14:textId="77777777" w:rsidR="00E0764F" w:rsidRPr="00F55D54" w:rsidRDefault="00E0764F" w:rsidP="00F55D54">
      <w:pPr>
        <w:spacing w:after="0" w:line="240" w:lineRule="auto"/>
        <w:jc w:val="both"/>
        <w:rPr>
          <w:rFonts w:ascii="Times New Roman" w:eastAsia="Times New Roman" w:hAnsi="Times New Roman" w:cs="Times New Roman"/>
          <w:kern w:val="0"/>
          <w:sz w:val="24"/>
          <w:szCs w:val="24"/>
          <w:lang w:eastAsia="et-EE"/>
          <w14:ligatures w14:val="none"/>
        </w:rPr>
      </w:pPr>
    </w:p>
    <w:p w14:paraId="5E88D80A" w14:textId="77777777" w:rsidR="00E0764F" w:rsidRPr="00F55D54" w:rsidRDefault="00E0764F" w:rsidP="00F55D54">
      <w:pPr>
        <w:spacing w:after="0" w:line="240" w:lineRule="auto"/>
        <w:jc w:val="both"/>
        <w:rPr>
          <w:rFonts w:ascii="Times New Roman" w:eastAsia="Times New Roman" w:hAnsi="Times New Roman" w:cs="Times New Roman"/>
          <w:i/>
          <w:iCs/>
          <w:kern w:val="0"/>
          <w:sz w:val="24"/>
          <w:szCs w:val="24"/>
          <w:u w:val="single"/>
          <w:lang w:eastAsia="et-EE"/>
          <w14:ligatures w14:val="none"/>
        </w:rPr>
      </w:pPr>
      <w:bookmarkStart w:id="47" w:name="_Hlk157604005"/>
      <w:r w:rsidRPr="00F55D54">
        <w:rPr>
          <w:rFonts w:ascii="Times New Roman" w:eastAsia="Times New Roman" w:hAnsi="Times New Roman" w:cs="Times New Roman"/>
          <w:i/>
          <w:iCs/>
          <w:kern w:val="0"/>
          <w:sz w:val="24"/>
          <w:szCs w:val="24"/>
          <w:u w:val="single"/>
          <w:lang w:eastAsia="et-EE"/>
          <w14:ligatures w14:val="none"/>
        </w:rPr>
        <w:t>Mõju valdkond: mõju riigiasutuse ja kohaliku omavalitsuse asutuse korraldusele</w:t>
      </w:r>
    </w:p>
    <w:bookmarkEnd w:id="47"/>
    <w:p w14:paraId="42D4E447" w14:textId="77777777" w:rsidR="00E0764F" w:rsidRPr="00F55D54" w:rsidRDefault="00E0764F" w:rsidP="00F55D54">
      <w:pPr>
        <w:spacing w:after="0" w:line="240" w:lineRule="auto"/>
        <w:jc w:val="both"/>
        <w:rPr>
          <w:rFonts w:ascii="Times New Roman" w:eastAsia="Times New Roman" w:hAnsi="Times New Roman" w:cs="Times New Roman"/>
          <w:kern w:val="0"/>
          <w:sz w:val="24"/>
          <w:szCs w:val="24"/>
          <w:lang w:eastAsia="et-EE"/>
          <w14:ligatures w14:val="none"/>
        </w:rPr>
      </w:pPr>
    </w:p>
    <w:p w14:paraId="7C46602A" w14:textId="77777777" w:rsidR="00E0764F" w:rsidRPr="00F55D54" w:rsidRDefault="00E0764F" w:rsidP="00F55D54">
      <w:pPr>
        <w:spacing w:after="0" w:line="240" w:lineRule="auto"/>
        <w:jc w:val="both"/>
        <w:rPr>
          <w:rFonts w:ascii="Times New Roman" w:eastAsia="Times New Roman" w:hAnsi="Times New Roman" w:cs="Times New Roman"/>
          <w:i/>
          <w:iCs/>
          <w:kern w:val="0"/>
          <w:sz w:val="24"/>
          <w:szCs w:val="24"/>
          <w:lang w:eastAsia="et-EE"/>
          <w14:ligatures w14:val="none"/>
        </w:rPr>
      </w:pPr>
      <w:r w:rsidRPr="00F55D54">
        <w:rPr>
          <w:rFonts w:ascii="Times New Roman" w:eastAsia="Times New Roman" w:hAnsi="Times New Roman" w:cs="Times New Roman"/>
          <w:i/>
          <w:iCs/>
          <w:kern w:val="0"/>
          <w:sz w:val="24"/>
          <w:szCs w:val="24"/>
          <w:lang w:eastAsia="et-EE"/>
          <w14:ligatures w14:val="none"/>
        </w:rPr>
        <w:t>Mõju kirjeldus</w:t>
      </w:r>
    </w:p>
    <w:p w14:paraId="32E42C6F" w14:textId="77777777" w:rsidR="00E0764F" w:rsidRPr="00F55D54" w:rsidRDefault="00E0764F" w:rsidP="00F55D54">
      <w:pPr>
        <w:spacing w:after="0" w:line="240" w:lineRule="auto"/>
        <w:jc w:val="both"/>
        <w:rPr>
          <w:rFonts w:ascii="Times New Roman" w:eastAsia="Times New Roman" w:hAnsi="Times New Roman" w:cs="Times New Roman"/>
          <w:color w:val="00B050"/>
          <w:kern w:val="0"/>
          <w:sz w:val="24"/>
          <w:szCs w:val="24"/>
          <w:lang w:eastAsia="et-EE"/>
          <w14:ligatures w14:val="none"/>
        </w:rPr>
      </w:pPr>
    </w:p>
    <w:p w14:paraId="7A79FD45" w14:textId="43A40B70" w:rsidR="0043579D" w:rsidRPr="00F55D54" w:rsidRDefault="0B104C5C" w:rsidP="00F55D54">
      <w:pPr>
        <w:spacing w:after="0" w:line="240" w:lineRule="auto"/>
        <w:jc w:val="both"/>
        <w:rPr>
          <w:rFonts w:ascii="Times New Roman" w:eastAsia="Times New Roman" w:hAnsi="Times New Roman" w:cs="Times New Roman"/>
          <w:sz w:val="24"/>
          <w:szCs w:val="24"/>
          <w:lang w:eastAsia="et-EE"/>
        </w:rPr>
      </w:pPr>
      <w:r w:rsidRPr="00F55D54">
        <w:rPr>
          <w:rFonts w:ascii="Times New Roman" w:eastAsia="Times New Roman" w:hAnsi="Times New Roman" w:cs="Times New Roman"/>
          <w:sz w:val="24"/>
          <w:szCs w:val="24"/>
          <w:lang w:eastAsia="et-EE"/>
        </w:rPr>
        <w:t xml:space="preserve">Eelnõu jõustumisel suureneb Haridus- ja Teadusministeeriumi poolt peetavates riigigümnaasiumides ja riigikutseõppeasutuses õppivate õpilaste arv. Muudatuse tõttu ühegi uue kooli loomist riik ei planeeri. </w:t>
      </w:r>
    </w:p>
    <w:p w14:paraId="7E1562FF" w14:textId="56D1DD53" w:rsidR="0B104C5C" w:rsidRPr="00F55D54" w:rsidRDefault="0B104C5C" w:rsidP="00F55D54">
      <w:pPr>
        <w:spacing w:after="0" w:line="240" w:lineRule="auto"/>
        <w:jc w:val="both"/>
        <w:rPr>
          <w:rFonts w:ascii="Times New Roman" w:eastAsia="Times New Roman" w:hAnsi="Times New Roman" w:cs="Times New Roman"/>
          <w:sz w:val="24"/>
          <w:szCs w:val="24"/>
          <w:lang w:eastAsia="et-EE"/>
        </w:rPr>
      </w:pPr>
    </w:p>
    <w:p w14:paraId="23B589D9" w14:textId="6D76CEE1" w:rsidR="0B104C5C" w:rsidRPr="00F55D54" w:rsidRDefault="0B104C5C" w:rsidP="00F55D54">
      <w:pPr>
        <w:spacing w:after="0" w:line="240" w:lineRule="auto"/>
        <w:jc w:val="both"/>
        <w:rPr>
          <w:rFonts w:ascii="Times New Roman" w:eastAsia="Times New Roman" w:hAnsi="Times New Roman" w:cs="Times New Roman"/>
          <w:sz w:val="24"/>
          <w:szCs w:val="24"/>
          <w:lang w:eastAsia="et-EE"/>
        </w:rPr>
      </w:pPr>
      <w:r w:rsidRPr="00F55D54">
        <w:rPr>
          <w:rFonts w:ascii="Times New Roman" w:eastAsia="Times New Roman" w:hAnsi="Times New Roman" w:cs="Times New Roman"/>
          <w:sz w:val="24"/>
          <w:szCs w:val="24"/>
          <w:lang w:eastAsia="et-EE"/>
        </w:rPr>
        <w:t>Eelnõu jõustumisel peab Haridus- ja</w:t>
      </w:r>
      <w:r w:rsidR="43AFA642" w:rsidRPr="00F55D54">
        <w:rPr>
          <w:rFonts w:ascii="Times New Roman" w:eastAsia="Times New Roman" w:hAnsi="Times New Roman" w:cs="Times New Roman"/>
          <w:sz w:val="24"/>
          <w:szCs w:val="24"/>
          <w:lang w:eastAsia="et-EE"/>
        </w:rPr>
        <w:t xml:space="preserve"> Teadusministeerium hiljemalt 2025. aasta kevadeks ette valmistama </w:t>
      </w:r>
      <w:r w:rsidR="5B3FD56E" w:rsidRPr="00F55D54">
        <w:rPr>
          <w:rFonts w:ascii="Times New Roman" w:eastAsia="Times New Roman" w:hAnsi="Times New Roman" w:cs="Times New Roman"/>
          <w:sz w:val="24"/>
          <w:szCs w:val="24"/>
          <w:lang w:eastAsia="et-EE"/>
        </w:rPr>
        <w:t xml:space="preserve">vastava elektroonilise keskkonna. </w:t>
      </w:r>
    </w:p>
    <w:p w14:paraId="64511E1D" w14:textId="6E925861" w:rsidR="12F5E8A3" w:rsidRPr="00F55D54" w:rsidRDefault="12F5E8A3" w:rsidP="00F55D54">
      <w:pPr>
        <w:spacing w:after="0" w:line="240" w:lineRule="auto"/>
        <w:jc w:val="both"/>
        <w:rPr>
          <w:rFonts w:ascii="Times New Roman" w:eastAsia="Times New Roman" w:hAnsi="Times New Roman" w:cs="Times New Roman"/>
          <w:sz w:val="24"/>
          <w:szCs w:val="24"/>
          <w:lang w:eastAsia="et-EE"/>
        </w:rPr>
      </w:pPr>
    </w:p>
    <w:p w14:paraId="5E4507A0" w14:textId="2DA29A97" w:rsidR="12F5E8A3" w:rsidRPr="00F55D54" w:rsidRDefault="0B104C5C" w:rsidP="00F55D54">
      <w:pPr>
        <w:spacing w:after="0" w:line="240" w:lineRule="auto"/>
        <w:jc w:val="both"/>
        <w:rPr>
          <w:rFonts w:ascii="Times New Roman" w:eastAsia="Times New Roman" w:hAnsi="Times New Roman" w:cs="Times New Roman"/>
          <w:i/>
          <w:iCs/>
          <w:sz w:val="24"/>
          <w:szCs w:val="24"/>
          <w:lang w:eastAsia="et-EE"/>
        </w:rPr>
      </w:pPr>
      <w:r w:rsidRPr="00F55D54">
        <w:rPr>
          <w:rFonts w:ascii="Times New Roman" w:eastAsia="Times New Roman" w:hAnsi="Times New Roman" w:cs="Times New Roman"/>
          <w:i/>
          <w:iCs/>
          <w:sz w:val="24"/>
          <w:szCs w:val="24"/>
          <w:lang w:eastAsia="et-EE"/>
        </w:rPr>
        <w:t>Mõju ulatus, avaldamise sagedus ja ebasoovitava mõju risk</w:t>
      </w:r>
    </w:p>
    <w:p w14:paraId="5FA0BC7C" w14:textId="2E6FD1F5" w:rsidR="11A87755" w:rsidRPr="00F55D54" w:rsidRDefault="11A87755" w:rsidP="00F55D54">
      <w:pPr>
        <w:spacing w:after="0" w:line="240" w:lineRule="auto"/>
        <w:jc w:val="both"/>
        <w:rPr>
          <w:rFonts w:ascii="Times New Roman" w:eastAsia="Times New Roman" w:hAnsi="Times New Roman" w:cs="Times New Roman"/>
          <w:sz w:val="24"/>
          <w:szCs w:val="24"/>
          <w:lang w:eastAsia="et-EE"/>
        </w:rPr>
      </w:pPr>
    </w:p>
    <w:p w14:paraId="63D3DBA4" w14:textId="75BA2FED" w:rsidR="7D0F4371" w:rsidRPr="00F55D54" w:rsidRDefault="12F5E8A3" w:rsidP="00F55D54">
      <w:pPr>
        <w:spacing w:after="0" w:line="240" w:lineRule="auto"/>
        <w:jc w:val="both"/>
        <w:rPr>
          <w:rFonts w:ascii="Times New Roman" w:eastAsia="Times New Roman" w:hAnsi="Times New Roman" w:cs="Times New Roman"/>
          <w:sz w:val="24"/>
          <w:szCs w:val="24"/>
          <w:lang w:eastAsia="et-EE"/>
        </w:rPr>
      </w:pPr>
      <w:r w:rsidRPr="00F55D54">
        <w:rPr>
          <w:rFonts w:ascii="Times New Roman" w:eastAsia="Times New Roman" w:hAnsi="Times New Roman" w:cs="Times New Roman"/>
          <w:sz w:val="24"/>
          <w:szCs w:val="24"/>
          <w:lang w:eastAsia="et-EE"/>
        </w:rPr>
        <w:t xml:space="preserve">Mõju ulatus </w:t>
      </w:r>
      <w:r w:rsidR="5B3FD56E" w:rsidRPr="00F55D54">
        <w:rPr>
          <w:rFonts w:ascii="Times New Roman" w:eastAsia="Times New Roman" w:hAnsi="Times New Roman" w:cs="Times New Roman"/>
          <w:sz w:val="24"/>
          <w:szCs w:val="24"/>
          <w:lang w:eastAsia="et-EE"/>
        </w:rPr>
        <w:t xml:space="preserve">täiendavate õppekohtade tagamisega seonduvalt on keskmine. Paljudes piirkondades asuvates riigigümnaasiumites ja kutseõppeasutustes on vabu õppekohti. Kindlasti toob muudatus kaasa vajaduse täiendavate ressursside järele (õpetajad jne). </w:t>
      </w:r>
    </w:p>
    <w:p w14:paraId="32BE02C9" w14:textId="771D8ED2" w:rsidR="7D0F4371" w:rsidRPr="00F55D54" w:rsidRDefault="7D0F4371" w:rsidP="00F55D54">
      <w:pPr>
        <w:spacing w:after="0" w:line="240" w:lineRule="auto"/>
        <w:jc w:val="both"/>
        <w:rPr>
          <w:rFonts w:ascii="Times New Roman" w:eastAsia="Times New Roman" w:hAnsi="Times New Roman" w:cs="Times New Roman"/>
          <w:sz w:val="24"/>
          <w:szCs w:val="24"/>
          <w:lang w:eastAsia="et-EE"/>
        </w:rPr>
      </w:pPr>
    </w:p>
    <w:p w14:paraId="63FD056A" w14:textId="4DFD8DC4" w:rsidR="7D0F4371" w:rsidRPr="00F55D54" w:rsidRDefault="5B3FD56E" w:rsidP="00F55D54">
      <w:pPr>
        <w:spacing w:after="0" w:line="240" w:lineRule="auto"/>
        <w:jc w:val="both"/>
        <w:rPr>
          <w:rFonts w:ascii="Times New Roman" w:eastAsia="Times New Roman" w:hAnsi="Times New Roman" w:cs="Times New Roman"/>
          <w:sz w:val="24"/>
          <w:szCs w:val="24"/>
          <w:lang w:eastAsia="et-EE"/>
        </w:rPr>
      </w:pPr>
      <w:r w:rsidRPr="00F55D54">
        <w:rPr>
          <w:rFonts w:ascii="Times New Roman" w:eastAsia="Times New Roman" w:hAnsi="Times New Roman" w:cs="Times New Roman"/>
          <w:sz w:val="24"/>
          <w:szCs w:val="24"/>
          <w:lang w:eastAsia="et-EE"/>
        </w:rPr>
        <w:t xml:space="preserve">Mõju avaldumise sagedus õppekohtade tagamisega seonduvalt on pidev, iga-aastane. </w:t>
      </w:r>
    </w:p>
    <w:p w14:paraId="237003B8" w14:textId="60E3408C" w:rsidR="7D0F4371" w:rsidRPr="00F55D54" w:rsidRDefault="7D0F4371" w:rsidP="00F55D54">
      <w:pPr>
        <w:spacing w:after="0" w:line="240" w:lineRule="auto"/>
        <w:jc w:val="both"/>
        <w:rPr>
          <w:rFonts w:ascii="Times New Roman" w:eastAsia="Times New Roman" w:hAnsi="Times New Roman" w:cs="Times New Roman"/>
          <w:sz w:val="24"/>
          <w:szCs w:val="24"/>
          <w:lang w:eastAsia="et-EE"/>
        </w:rPr>
      </w:pPr>
    </w:p>
    <w:p w14:paraId="19AE9F7C" w14:textId="3726B5C6" w:rsidR="7D0F4371" w:rsidRPr="00F55D54" w:rsidRDefault="5B3FD56E" w:rsidP="00F55D54">
      <w:pPr>
        <w:spacing w:after="0" w:line="240" w:lineRule="auto"/>
        <w:jc w:val="both"/>
        <w:rPr>
          <w:rFonts w:ascii="Times New Roman" w:eastAsia="Times New Roman" w:hAnsi="Times New Roman" w:cs="Times New Roman"/>
          <w:sz w:val="24"/>
          <w:szCs w:val="24"/>
          <w:lang w:eastAsia="et-EE"/>
        </w:rPr>
      </w:pPr>
      <w:r w:rsidRPr="00F55D54">
        <w:rPr>
          <w:rFonts w:ascii="Times New Roman" w:eastAsia="Times New Roman" w:hAnsi="Times New Roman" w:cs="Times New Roman"/>
          <w:sz w:val="24"/>
          <w:szCs w:val="24"/>
          <w:lang w:eastAsia="et-EE"/>
        </w:rPr>
        <w:t xml:space="preserve">Ebasoovitava mõju risk on keskmine - füüsiline õppekeskkond on olemas: kindlasti on osaliselt tagatud ka õpetajaressurss, kuna paljud õpetajad töötavad osalise koormusega ning paljud õpperühmad ei ole aastate jooksul täitunud maksimaalsel määral. </w:t>
      </w:r>
    </w:p>
    <w:p w14:paraId="4F4FFC4B" w14:textId="630B9AFD" w:rsidR="7D0F4371" w:rsidRPr="00F55D54" w:rsidRDefault="7D0F4371" w:rsidP="00F55D54">
      <w:pPr>
        <w:spacing w:after="0" w:line="240" w:lineRule="auto"/>
        <w:jc w:val="both"/>
        <w:rPr>
          <w:rFonts w:ascii="Times New Roman" w:eastAsia="Times New Roman" w:hAnsi="Times New Roman" w:cs="Times New Roman"/>
          <w:sz w:val="24"/>
          <w:szCs w:val="24"/>
          <w:lang w:eastAsia="et-EE"/>
        </w:rPr>
      </w:pPr>
    </w:p>
    <w:p w14:paraId="72A83EBB" w14:textId="4D875046" w:rsidR="11A87755" w:rsidRPr="00F55D54" w:rsidRDefault="7D0F4371" w:rsidP="00F55D54">
      <w:pPr>
        <w:spacing w:after="0" w:line="240" w:lineRule="auto"/>
        <w:jc w:val="both"/>
        <w:rPr>
          <w:rFonts w:ascii="Times New Roman" w:eastAsia="Times New Roman" w:hAnsi="Times New Roman" w:cs="Times New Roman"/>
          <w:sz w:val="24"/>
          <w:szCs w:val="24"/>
          <w:lang w:eastAsia="et-EE"/>
        </w:rPr>
      </w:pPr>
      <w:r w:rsidRPr="00F55D54">
        <w:rPr>
          <w:rFonts w:ascii="Times New Roman" w:eastAsia="Times New Roman" w:hAnsi="Times New Roman" w:cs="Times New Roman"/>
          <w:sz w:val="24"/>
          <w:szCs w:val="24"/>
          <w:lang w:eastAsia="et-EE"/>
        </w:rPr>
        <w:t xml:space="preserve">Mõju ulatus </w:t>
      </w:r>
      <w:r w:rsidR="12F5E8A3" w:rsidRPr="00F55D54">
        <w:rPr>
          <w:rFonts w:ascii="Times New Roman" w:eastAsia="Times New Roman" w:hAnsi="Times New Roman" w:cs="Times New Roman"/>
          <w:sz w:val="24"/>
          <w:szCs w:val="24"/>
          <w:lang w:eastAsia="et-EE"/>
        </w:rPr>
        <w:t xml:space="preserve">elektroonilise keskkonna </w:t>
      </w:r>
      <w:r w:rsidRPr="00F55D54">
        <w:rPr>
          <w:rFonts w:ascii="Times New Roman" w:eastAsia="Times New Roman" w:hAnsi="Times New Roman" w:cs="Times New Roman"/>
          <w:sz w:val="24"/>
          <w:szCs w:val="24"/>
          <w:lang w:eastAsia="et-EE"/>
        </w:rPr>
        <w:t xml:space="preserve">loomisega seonduvalt on väike, kuna vastava keskkonna </w:t>
      </w:r>
      <w:r w:rsidR="12F5E8A3" w:rsidRPr="00F55D54">
        <w:rPr>
          <w:rFonts w:ascii="Times New Roman" w:eastAsia="Times New Roman" w:hAnsi="Times New Roman" w:cs="Times New Roman"/>
          <w:sz w:val="24"/>
          <w:szCs w:val="24"/>
          <w:lang w:eastAsia="et-EE"/>
        </w:rPr>
        <w:t xml:space="preserve">loomine on ühekordne tegevus, mis viiakse läbi 2024. aasta jooksul. Edaspidi jääb küll riigile kohustus vastavat keskkonda </w:t>
      </w:r>
      <w:r w:rsidR="000D59EE" w:rsidRPr="00F55D54">
        <w:rPr>
          <w:rFonts w:ascii="Times New Roman" w:eastAsia="Times New Roman" w:hAnsi="Times New Roman" w:cs="Times New Roman"/>
          <w:sz w:val="24"/>
          <w:szCs w:val="24"/>
          <w:lang w:eastAsia="et-EE"/>
        </w:rPr>
        <w:t xml:space="preserve">ülal hoida ja </w:t>
      </w:r>
      <w:commentRangeStart w:id="48"/>
      <w:r w:rsidR="12F5E8A3" w:rsidRPr="00F55D54">
        <w:rPr>
          <w:rFonts w:ascii="Times New Roman" w:eastAsia="Times New Roman" w:hAnsi="Times New Roman" w:cs="Times New Roman"/>
          <w:sz w:val="24"/>
          <w:szCs w:val="24"/>
          <w:lang w:eastAsia="et-EE"/>
        </w:rPr>
        <w:t>hallata</w:t>
      </w:r>
      <w:commentRangeEnd w:id="48"/>
      <w:r w:rsidR="00EB7A56">
        <w:rPr>
          <w:rStyle w:val="Kommentaariviide"/>
          <w:rFonts w:ascii="Calibri" w:eastAsia="Calibri" w:hAnsi="Calibri" w:cs="Calibri"/>
          <w:kern w:val="0"/>
          <w:lang w:eastAsia="et-EE"/>
          <w14:ligatures w14:val="none"/>
        </w:rPr>
        <w:commentReference w:id="48"/>
      </w:r>
      <w:r w:rsidR="12F5E8A3" w:rsidRPr="00F55D54">
        <w:rPr>
          <w:rFonts w:ascii="Times New Roman" w:eastAsia="Times New Roman" w:hAnsi="Times New Roman" w:cs="Times New Roman"/>
          <w:sz w:val="24"/>
          <w:szCs w:val="24"/>
          <w:lang w:eastAsia="et-EE"/>
        </w:rPr>
        <w:t xml:space="preserve">. </w:t>
      </w:r>
    </w:p>
    <w:p w14:paraId="16853839" w14:textId="741C95B5" w:rsidR="7D0F4371" w:rsidRPr="00F55D54" w:rsidRDefault="7D0F4371" w:rsidP="00F55D54">
      <w:pPr>
        <w:spacing w:after="0" w:line="240" w:lineRule="auto"/>
        <w:jc w:val="both"/>
        <w:rPr>
          <w:rFonts w:ascii="Times New Roman" w:eastAsia="Times New Roman" w:hAnsi="Times New Roman" w:cs="Times New Roman"/>
          <w:sz w:val="24"/>
          <w:szCs w:val="24"/>
          <w:lang w:eastAsia="et-EE"/>
        </w:rPr>
      </w:pPr>
    </w:p>
    <w:p w14:paraId="08012435" w14:textId="3CD3CA66" w:rsidR="7D0F4371" w:rsidRPr="00F55D54" w:rsidRDefault="5B3FD56E" w:rsidP="00F55D54">
      <w:pPr>
        <w:spacing w:after="0" w:line="240" w:lineRule="auto"/>
        <w:jc w:val="both"/>
        <w:rPr>
          <w:rFonts w:ascii="Times New Roman" w:eastAsia="Times New Roman" w:hAnsi="Times New Roman" w:cs="Times New Roman"/>
          <w:sz w:val="24"/>
          <w:szCs w:val="24"/>
          <w:lang w:eastAsia="et-EE"/>
        </w:rPr>
      </w:pPr>
      <w:r w:rsidRPr="00F55D54">
        <w:rPr>
          <w:rFonts w:ascii="Times New Roman" w:eastAsia="Times New Roman" w:hAnsi="Times New Roman" w:cs="Times New Roman"/>
          <w:sz w:val="24"/>
          <w:szCs w:val="24"/>
          <w:lang w:eastAsia="et-EE"/>
        </w:rPr>
        <w:t xml:space="preserve">Mõju avaldumise sagedus elektroonilise keskkonna loomisega seonduvalt on ühekordne. </w:t>
      </w:r>
      <w:r w:rsidR="00750A1C">
        <w:rPr>
          <w:rFonts w:ascii="Times New Roman" w:eastAsia="Times New Roman" w:hAnsi="Times New Roman" w:cs="Times New Roman"/>
          <w:sz w:val="24"/>
          <w:szCs w:val="24"/>
          <w:lang w:eastAsia="et-EE"/>
        </w:rPr>
        <w:t xml:space="preserve">Süsteemi haldamine regulaarne tegevus ning lisanduv kulu. </w:t>
      </w:r>
    </w:p>
    <w:p w14:paraId="6FC342F6" w14:textId="7EA21AF6" w:rsidR="7D0F4371" w:rsidRPr="00F55D54" w:rsidRDefault="7D0F4371" w:rsidP="00F55D54">
      <w:pPr>
        <w:spacing w:after="0" w:line="240" w:lineRule="auto"/>
        <w:jc w:val="both"/>
        <w:rPr>
          <w:rFonts w:ascii="Times New Roman" w:eastAsia="Times New Roman" w:hAnsi="Times New Roman" w:cs="Times New Roman"/>
          <w:sz w:val="24"/>
          <w:szCs w:val="24"/>
          <w:lang w:eastAsia="et-EE"/>
        </w:rPr>
      </w:pPr>
    </w:p>
    <w:p w14:paraId="3BE0EA27" w14:textId="69B037B4" w:rsidR="7D0F4371" w:rsidRPr="00F55D54" w:rsidRDefault="5B3FD56E" w:rsidP="00F55D54">
      <w:pPr>
        <w:spacing w:after="0" w:line="240" w:lineRule="auto"/>
        <w:jc w:val="both"/>
        <w:rPr>
          <w:rFonts w:ascii="Times New Roman" w:eastAsia="Times New Roman" w:hAnsi="Times New Roman" w:cs="Times New Roman"/>
          <w:sz w:val="24"/>
          <w:szCs w:val="24"/>
          <w:lang w:eastAsia="et-EE"/>
        </w:rPr>
      </w:pPr>
      <w:r w:rsidRPr="00F55D54">
        <w:rPr>
          <w:rFonts w:ascii="Times New Roman" w:eastAsia="Times New Roman" w:hAnsi="Times New Roman" w:cs="Times New Roman"/>
          <w:sz w:val="24"/>
          <w:szCs w:val="24"/>
          <w:lang w:eastAsia="et-EE"/>
        </w:rPr>
        <w:t xml:space="preserve">Ebasoovitavate mõjude risk on väike. Haridus- ja Teadusministeerium on vastava keskkonna loomise töödega juba alustanud. Ebasoovitavad mõjud võivad kaasneda vastava keskkonna töökindlusega (arvestades kasutajate suurt arvu kindlal ajahetkel), kuid need riskid on Haridus- ja Teadusministeerium kaardistanud ja lahendused ka leidnud. </w:t>
      </w:r>
    </w:p>
    <w:p w14:paraId="1E74B7DA" w14:textId="77777777" w:rsidR="0064574A" w:rsidRPr="00F55D54" w:rsidRDefault="0064574A" w:rsidP="00F55D54">
      <w:pPr>
        <w:spacing w:after="0" w:line="240" w:lineRule="auto"/>
        <w:jc w:val="both"/>
        <w:rPr>
          <w:rFonts w:ascii="Times New Roman" w:eastAsia="Times New Roman" w:hAnsi="Times New Roman" w:cs="Times New Roman"/>
          <w:b/>
          <w:color w:val="FF0000"/>
          <w:kern w:val="0"/>
          <w:sz w:val="24"/>
          <w:szCs w:val="24"/>
          <w:lang w:eastAsia="et-EE"/>
          <w14:ligatures w14:val="none"/>
        </w:rPr>
      </w:pPr>
    </w:p>
    <w:p w14:paraId="34F636FB" w14:textId="206391B9" w:rsidR="0043579D" w:rsidRPr="00F55D54" w:rsidRDefault="0043579D" w:rsidP="00F55D54">
      <w:pPr>
        <w:pBdr>
          <w:top w:val="nil"/>
          <w:left w:val="nil"/>
          <w:bottom w:val="nil"/>
          <w:right w:val="nil"/>
          <w:between w:val="nil"/>
        </w:pBdr>
        <w:spacing w:after="0" w:line="240" w:lineRule="auto"/>
        <w:jc w:val="both"/>
        <w:rPr>
          <w:rFonts w:ascii="Times New Roman" w:eastAsia="Times New Roman" w:hAnsi="Times New Roman" w:cs="Times New Roman"/>
          <w:b/>
          <w:bCs/>
          <w:sz w:val="24"/>
          <w:szCs w:val="24"/>
          <w:lang w:eastAsia="et-EE"/>
        </w:rPr>
      </w:pPr>
      <w:r w:rsidRPr="00F55D54">
        <w:rPr>
          <w:rFonts w:ascii="Times New Roman" w:eastAsia="Times New Roman" w:hAnsi="Times New Roman" w:cs="Times New Roman"/>
          <w:b/>
          <w:bCs/>
          <w:kern w:val="0"/>
          <w:sz w:val="24"/>
          <w:szCs w:val="24"/>
          <w:lang w:eastAsia="et-EE"/>
          <w14:ligatures w14:val="none"/>
        </w:rPr>
        <w:t>6.</w:t>
      </w:r>
      <w:r w:rsidR="00E87AC5" w:rsidRPr="00F55D54">
        <w:rPr>
          <w:rFonts w:ascii="Times New Roman" w:eastAsia="Times New Roman" w:hAnsi="Times New Roman" w:cs="Times New Roman"/>
          <w:b/>
          <w:bCs/>
          <w:kern w:val="0"/>
          <w:sz w:val="24"/>
          <w:szCs w:val="24"/>
          <w:lang w:eastAsia="et-EE"/>
          <w14:ligatures w14:val="none"/>
        </w:rPr>
        <w:t>2</w:t>
      </w:r>
      <w:r w:rsidRPr="00F55D54">
        <w:rPr>
          <w:rFonts w:ascii="Times New Roman" w:eastAsia="Times New Roman" w:hAnsi="Times New Roman" w:cs="Times New Roman"/>
          <w:b/>
          <w:bCs/>
          <w:kern w:val="0"/>
          <w:sz w:val="24"/>
          <w:szCs w:val="24"/>
          <w:lang w:eastAsia="et-EE"/>
          <w14:ligatures w14:val="none"/>
        </w:rPr>
        <w:t>. Ettevalmistava õppe juurutamine ja lisaõp</w:t>
      </w:r>
      <w:r w:rsidR="00F24997" w:rsidRPr="00F55D54">
        <w:rPr>
          <w:rFonts w:ascii="Times New Roman" w:eastAsia="Times New Roman" w:hAnsi="Times New Roman" w:cs="Times New Roman"/>
          <w:b/>
          <w:bCs/>
          <w:kern w:val="0"/>
          <w:sz w:val="24"/>
          <w:szCs w:val="24"/>
          <w:lang w:eastAsia="et-EE"/>
          <w14:ligatures w14:val="none"/>
        </w:rPr>
        <w:t>e</w:t>
      </w:r>
      <w:r w:rsidR="00907549" w:rsidRPr="00F55D54">
        <w:rPr>
          <w:rFonts w:ascii="Times New Roman" w:eastAsia="Times New Roman" w:hAnsi="Times New Roman" w:cs="Times New Roman"/>
          <w:b/>
          <w:bCs/>
          <w:kern w:val="0"/>
          <w:sz w:val="24"/>
          <w:szCs w:val="24"/>
          <w:lang w:eastAsia="et-EE"/>
          <w14:ligatures w14:val="none"/>
        </w:rPr>
        <w:t xml:space="preserve"> toe vajadusega noortele</w:t>
      </w:r>
    </w:p>
    <w:p w14:paraId="64A7F8D9" w14:textId="77777777" w:rsidR="0043579D" w:rsidRPr="00F55D54" w:rsidRDefault="0043579D" w:rsidP="00F55D54">
      <w:pPr>
        <w:spacing w:after="0" w:line="240" w:lineRule="auto"/>
        <w:jc w:val="both"/>
        <w:rPr>
          <w:rFonts w:ascii="Times New Roman" w:eastAsia="Times New Roman" w:hAnsi="Times New Roman" w:cs="Times New Roman"/>
          <w:kern w:val="0"/>
          <w:sz w:val="24"/>
          <w:szCs w:val="24"/>
          <w:lang w:eastAsia="et-EE"/>
          <w14:ligatures w14:val="none"/>
        </w:rPr>
      </w:pPr>
    </w:p>
    <w:p w14:paraId="1B02897B" w14:textId="77777777" w:rsidR="0043579D" w:rsidRPr="00F55D54" w:rsidRDefault="0043579D" w:rsidP="00F55D54">
      <w:pPr>
        <w:spacing w:after="0" w:line="240" w:lineRule="auto"/>
        <w:jc w:val="both"/>
        <w:rPr>
          <w:rFonts w:ascii="Times New Roman" w:eastAsia="Times New Roman" w:hAnsi="Times New Roman" w:cs="Times New Roman"/>
          <w:b/>
          <w:i/>
          <w:kern w:val="0"/>
          <w:sz w:val="24"/>
          <w:szCs w:val="24"/>
          <w:lang w:eastAsia="et-EE"/>
          <w14:ligatures w14:val="none"/>
        </w:rPr>
      </w:pPr>
      <w:r w:rsidRPr="00F55D54">
        <w:rPr>
          <w:rFonts w:ascii="Times New Roman" w:eastAsia="Times New Roman" w:hAnsi="Times New Roman" w:cs="Times New Roman"/>
          <w:b/>
          <w:i/>
          <w:kern w:val="0"/>
          <w:sz w:val="24"/>
          <w:szCs w:val="24"/>
          <w:lang w:eastAsia="et-EE"/>
          <w14:ligatures w14:val="none"/>
        </w:rPr>
        <w:t>Mõju sihtrühm: põhikooli lõpetanud isikud</w:t>
      </w:r>
    </w:p>
    <w:p w14:paraId="4B60F5B2" w14:textId="77777777" w:rsidR="0043579D" w:rsidRPr="00F55D54" w:rsidRDefault="0043579D" w:rsidP="00F55D54">
      <w:pPr>
        <w:spacing w:after="0" w:line="240" w:lineRule="auto"/>
        <w:jc w:val="both"/>
        <w:rPr>
          <w:rFonts w:ascii="Times New Roman" w:eastAsia="Times New Roman" w:hAnsi="Times New Roman" w:cs="Times New Roman"/>
          <w:color w:val="FF0000"/>
          <w:kern w:val="0"/>
          <w:sz w:val="24"/>
          <w:szCs w:val="24"/>
          <w:lang w:eastAsia="et-EE"/>
          <w14:ligatures w14:val="none"/>
        </w:rPr>
      </w:pPr>
    </w:p>
    <w:p w14:paraId="5ADFFC67" w14:textId="76B0EC00" w:rsidR="001B6D81" w:rsidRPr="00F55D54" w:rsidRDefault="0043579D" w:rsidP="00F55D54">
      <w:pPr>
        <w:spacing w:after="0" w:line="240" w:lineRule="auto"/>
        <w:jc w:val="both"/>
        <w:rPr>
          <w:rFonts w:ascii="Times New Roman" w:eastAsia="Times New Roman" w:hAnsi="Times New Roman" w:cs="Times New Roman"/>
          <w:sz w:val="24"/>
          <w:szCs w:val="24"/>
          <w:lang w:eastAsia="et-EE"/>
        </w:rPr>
      </w:pPr>
      <w:r w:rsidRPr="00F55D54">
        <w:rPr>
          <w:rFonts w:ascii="Times New Roman" w:eastAsia="Times New Roman" w:hAnsi="Times New Roman" w:cs="Times New Roman"/>
          <w:kern w:val="0"/>
          <w:sz w:val="24"/>
          <w:szCs w:val="24"/>
          <w:lang w:eastAsia="et-EE"/>
          <w14:ligatures w14:val="none"/>
        </w:rPr>
        <w:t>Muudatus puudutab (alates 2024. aastast) kõiki põhikooli lõpetanud kuni 18-aastaseid isikuid, ke</w:t>
      </w:r>
      <w:r w:rsidR="001B6D81" w:rsidRPr="00F55D54">
        <w:rPr>
          <w:rFonts w:ascii="Times New Roman" w:eastAsia="Times New Roman" w:hAnsi="Times New Roman" w:cs="Times New Roman"/>
          <w:kern w:val="0"/>
          <w:sz w:val="24"/>
          <w:szCs w:val="24"/>
          <w:lang w:eastAsia="et-EE"/>
          <w14:ligatures w14:val="none"/>
        </w:rPr>
        <w:t>s ei ole valmis jätkama õpinguid kohe peale põhihariduse omandamist või, kellel</w:t>
      </w:r>
      <w:r w:rsidRPr="00F55D54">
        <w:rPr>
          <w:rFonts w:ascii="Times New Roman" w:eastAsia="Times New Roman" w:hAnsi="Times New Roman" w:cs="Times New Roman"/>
          <w:kern w:val="0"/>
          <w:sz w:val="24"/>
          <w:szCs w:val="24"/>
          <w:lang w:eastAsia="et-EE"/>
          <w14:ligatures w14:val="none"/>
        </w:rPr>
        <w:t xml:space="preserve"> ei õnnestu õppima pääsemine gümnaasiumisse või kutseõppeasutusse (vastuvõtutingimuste täitmine ebaõnnestus) või kes ei ole</w:t>
      </w:r>
      <w:r w:rsidR="001B6D81" w:rsidRPr="00F55D54">
        <w:rPr>
          <w:rFonts w:ascii="Times New Roman" w:eastAsia="Times New Roman" w:hAnsi="Times New Roman" w:cs="Times New Roman"/>
          <w:kern w:val="0"/>
          <w:sz w:val="24"/>
          <w:szCs w:val="24"/>
          <w:lang w:eastAsia="et-EE"/>
          <w14:ligatures w14:val="none"/>
        </w:rPr>
        <w:t>gi</w:t>
      </w:r>
      <w:r w:rsidRPr="00F55D54">
        <w:rPr>
          <w:rFonts w:ascii="Times New Roman" w:eastAsia="Times New Roman" w:hAnsi="Times New Roman" w:cs="Times New Roman"/>
          <w:kern w:val="0"/>
          <w:sz w:val="24"/>
          <w:szCs w:val="24"/>
          <w:lang w:eastAsia="et-EE"/>
          <w14:ligatures w14:val="none"/>
        </w:rPr>
        <w:t xml:space="preserve"> leidnud võimalike valikute seast sobivat väljundit enda arendamiseks. </w:t>
      </w:r>
      <w:r w:rsidR="001B6D81" w:rsidRPr="00F55D54">
        <w:rPr>
          <w:rFonts w:ascii="Times New Roman" w:eastAsia="Times New Roman" w:hAnsi="Times New Roman" w:cs="Times New Roman"/>
          <w:kern w:val="0"/>
          <w:sz w:val="24"/>
          <w:szCs w:val="24"/>
          <w:lang w:eastAsia="et-EE"/>
          <w14:ligatures w14:val="none"/>
        </w:rPr>
        <w:t>Ettevalmistava õppe sihtrühmaks on ka kõik teised kuni 26-aastased noored, kes vajavad õpitee valikuks tuge. Iga-aastaselt on põhihariduse järel mittejätkanuid orienteeruvalt 450 – 550.</w:t>
      </w:r>
    </w:p>
    <w:p w14:paraId="19FC22E2" w14:textId="0030B251" w:rsidR="001B6D81" w:rsidRPr="00F55D54" w:rsidRDefault="001B6D81" w:rsidP="00F55D54">
      <w:pPr>
        <w:spacing w:after="0" w:line="240" w:lineRule="auto"/>
        <w:jc w:val="both"/>
        <w:rPr>
          <w:rFonts w:ascii="Times New Roman" w:eastAsia="Times New Roman" w:hAnsi="Times New Roman" w:cs="Times New Roman"/>
          <w:sz w:val="24"/>
          <w:szCs w:val="24"/>
          <w:lang w:eastAsia="et-EE"/>
        </w:rPr>
      </w:pPr>
      <w:r w:rsidRPr="00F55D54">
        <w:rPr>
          <w:rFonts w:ascii="Times New Roman" w:eastAsia="Times New Roman" w:hAnsi="Times New Roman" w:cs="Times New Roman"/>
          <w:kern w:val="0"/>
          <w:sz w:val="24"/>
          <w:szCs w:val="24"/>
          <w:lang w:eastAsia="et-EE"/>
          <w14:ligatures w14:val="none"/>
        </w:rPr>
        <w:t xml:space="preserve"> </w:t>
      </w:r>
    </w:p>
    <w:p w14:paraId="61BE887A" w14:textId="57509577" w:rsidR="0043579D" w:rsidRPr="00F55D54" w:rsidRDefault="001B6D81" w:rsidP="00F55D54">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Lisaõpe on võimalus lihtsustatud õppe ja toimetulekuõppe õppijaile ning haridusliku erivajadusega õppijale, kes on õppinud põhikooli riikliku õppekava alusel. Võimalus lisaõppesse siirduda on põhihariduse lõpetamise aastal ning orienteeruv sihtrühm</w:t>
      </w:r>
      <w:r w:rsidR="00263A63" w:rsidRPr="00F55D54">
        <w:rPr>
          <w:rFonts w:ascii="Times New Roman" w:eastAsia="Times New Roman" w:hAnsi="Times New Roman" w:cs="Times New Roman"/>
          <w:kern w:val="0"/>
          <w:sz w:val="24"/>
          <w:szCs w:val="24"/>
          <w:lang w:eastAsia="et-EE"/>
          <w14:ligatures w14:val="none"/>
        </w:rPr>
        <w:t>a suurus</w:t>
      </w:r>
      <w:r w:rsidRPr="00F55D54">
        <w:rPr>
          <w:rFonts w:ascii="Times New Roman" w:eastAsia="Times New Roman" w:hAnsi="Times New Roman" w:cs="Times New Roman"/>
          <w:kern w:val="0"/>
          <w:sz w:val="24"/>
          <w:szCs w:val="24"/>
          <w:lang w:eastAsia="et-EE"/>
          <w14:ligatures w14:val="none"/>
        </w:rPr>
        <w:t xml:space="preserve"> </w:t>
      </w:r>
      <w:r w:rsidR="00FB205C" w:rsidRPr="00F55D54">
        <w:rPr>
          <w:rFonts w:ascii="Times New Roman" w:eastAsia="Times New Roman" w:hAnsi="Times New Roman" w:cs="Times New Roman"/>
          <w:kern w:val="0"/>
          <w:sz w:val="24"/>
          <w:szCs w:val="24"/>
          <w:lang w:eastAsia="et-EE"/>
          <w14:ligatures w14:val="none"/>
        </w:rPr>
        <w:t>tänast praktikat aluseks võttes</w:t>
      </w:r>
      <w:r w:rsidRPr="00F55D54">
        <w:rPr>
          <w:rFonts w:ascii="Times New Roman" w:eastAsia="Times New Roman" w:hAnsi="Times New Roman" w:cs="Times New Roman"/>
          <w:kern w:val="0"/>
          <w:sz w:val="24"/>
          <w:szCs w:val="24"/>
          <w:lang w:eastAsia="et-EE"/>
          <w14:ligatures w14:val="none"/>
        </w:rPr>
        <w:t xml:space="preserve"> </w:t>
      </w:r>
      <w:r w:rsidR="00263A63" w:rsidRPr="00F55D54">
        <w:rPr>
          <w:rFonts w:ascii="Times New Roman" w:eastAsia="Times New Roman" w:hAnsi="Times New Roman" w:cs="Times New Roman"/>
          <w:kern w:val="0"/>
          <w:sz w:val="24"/>
          <w:szCs w:val="24"/>
          <w:lang w:eastAsia="et-EE"/>
          <w14:ligatures w14:val="none"/>
        </w:rPr>
        <w:t xml:space="preserve">sada noort. </w:t>
      </w:r>
    </w:p>
    <w:p w14:paraId="1FBE103E" w14:textId="77777777" w:rsidR="00B90074" w:rsidRPr="00F55D54" w:rsidRDefault="00B90074" w:rsidP="00F55D54">
      <w:pPr>
        <w:spacing w:after="0" w:line="240" w:lineRule="auto"/>
        <w:jc w:val="both"/>
        <w:rPr>
          <w:rFonts w:ascii="Times New Roman" w:eastAsia="Times New Roman" w:hAnsi="Times New Roman" w:cs="Times New Roman"/>
          <w:kern w:val="0"/>
          <w:sz w:val="24"/>
          <w:szCs w:val="24"/>
          <w:lang w:eastAsia="et-EE"/>
          <w14:ligatures w14:val="none"/>
        </w:rPr>
      </w:pPr>
    </w:p>
    <w:p w14:paraId="65868FDA" w14:textId="698755C1" w:rsidR="0043579D" w:rsidRPr="00F55D54" w:rsidRDefault="00B90074" w:rsidP="00F55D54">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 xml:space="preserve">Joonis 1 Põhikooli lõpetajate arv, kes jätkasid pikendatud ja lisaõppes. Uuringu „Lisaõppe ja kutsevalikuõppe analüüs“ autorite arvutuste põhjal.  </w:t>
      </w:r>
      <w:r w:rsidR="0043579D" w:rsidRPr="00F55D54">
        <w:rPr>
          <w:rFonts w:ascii="Times New Roman" w:eastAsia="Times New Roman" w:hAnsi="Times New Roman" w:cs="Times New Roman"/>
          <w:kern w:val="0"/>
          <w:sz w:val="24"/>
          <w:szCs w:val="24"/>
          <w:lang w:eastAsia="et-EE"/>
          <w14:ligatures w14:val="none"/>
        </w:rPr>
        <w:t xml:space="preserve"> </w:t>
      </w:r>
    </w:p>
    <w:p w14:paraId="22A39303" w14:textId="30DD3491" w:rsidR="00B90074" w:rsidRPr="00F55D54" w:rsidRDefault="00B90074" w:rsidP="0060044D">
      <w:pPr>
        <w:spacing w:after="0" w:line="240" w:lineRule="auto"/>
        <w:jc w:val="center"/>
        <w:rPr>
          <w:rFonts w:ascii="Times New Roman" w:eastAsia="Times New Roman" w:hAnsi="Times New Roman" w:cs="Times New Roman"/>
          <w:kern w:val="0"/>
          <w:sz w:val="24"/>
          <w:szCs w:val="24"/>
          <w:u w:val="single"/>
          <w:lang w:eastAsia="et-EE"/>
          <w14:ligatures w14:val="none"/>
        </w:rPr>
      </w:pPr>
      <w:r w:rsidRPr="00F55D54">
        <w:rPr>
          <w:rFonts w:ascii="Times New Roman" w:hAnsi="Times New Roman" w:cs="Times New Roman"/>
          <w:noProof/>
          <w:sz w:val="24"/>
          <w:szCs w:val="24"/>
        </w:rPr>
        <w:drawing>
          <wp:inline distT="0" distB="0" distL="0" distR="0" wp14:anchorId="31367452" wp14:editId="5316F08E">
            <wp:extent cx="4006850" cy="1813506"/>
            <wp:effectExtent l="0" t="0" r="0" b="0"/>
            <wp:docPr id="338288328" name="Picture 338288328" descr="Pilt, millel on kujutatud tekst, Diagramm, järjekord, diagramm&#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8288328" name="Pilt 1" descr="Pilt, millel on kujutatud tekst, Diagramm, järjekord, diagramm&#10;&#10;Kirjeldus on genereeritud automaatselt"/>
                    <pic:cNvPicPr/>
                  </pic:nvPicPr>
                  <pic:blipFill>
                    <a:blip r:embed="rId28"/>
                    <a:stretch>
                      <a:fillRect/>
                    </a:stretch>
                  </pic:blipFill>
                  <pic:spPr>
                    <a:xfrm>
                      <a:off x="0" y="0"/>
                      <a:ext cx="4018882" cy="1818952"/>
                    </a:xfrm>
                    <a:prstGeom prst="rect">
                      <a:avLst/>
                    </a:prstGeom>
                  </pic:spPr>
                </pic:pic>
              </a:graphicData>
            </a:graphic>
          </wp:inline>
        </w:drawing>
      </w:r>
    </w:p>
    <w:p w14:paraId="15A6A6BE" w14:textId="77777777" w:rsidR="00B90074" w:rsidRPr="00F55D54" w:rsidRDefault="00B90074" w:rsidP="00F55D54">
      <w:pPr>
        <w:spacing w:after="0" w:line="240" w:lineRule="auto"/>
        <w:jc w:val="both"/>
        <w:rPr>
          <w:rFonts w:ascii="Times New Roman" w:eastAsia="Times New Roman" w:hAnsi="Times New Roman" w:cs="Times New Roman"/>
          <w:kern w:val="0"/>
          <w:sz w:val="24"/>
          <w:szCs w:val="24"/>
          <w:u w:val="single"/>
          <w:lang w:eastAsia="et-EE"/>
          <w14:ligatures w14:val="none"/>
        </w:rPr>
      </w:pPr>
    </w:p>
    <w:p w14:paraId="76498EBC" w14:textId="77777777" w:rsidR="0043579D" w:rsidRPr="00F55D54" w:rsidRDefault="0043579D" w:rsidP="00F55D54">
      <w:pPr>
        <w:spacing w:after="0" w:line="240" w:lineRule="auto"/>
        <w:jc w:val="both"/>
        <w:rPr>
          <w:rFonts w:ascii="Times New Roman" w:eastAsia="Times New Roman" w:hAnsi="Times New Roman" w:cs="Times New Roman"/>
          <w:kern w:val="0"/>
          <w:sz w:val="24"/>
          <w:szCs w:val="24"/>
          <w:u w:val="single"/>
          <w:lang w:eastAsia="et-EE"/>
          <w14:ligatures w14:val="none"/>
        </w:rPr>
      </w:pPr>
      <w:r w:rsidRPr="00F55D54">
        <w:rPr>
          <w:rFonts w:ascii="Times New Roman" w:eastAsia="Times New Roman" w:hAnsi="Times New Roman" w:cs="Times New Roman"/>
          <w:kern w:val="0"/>
          <w:sz w:val="24"/>
          <w:szCs w:val="24"/>
          <w:u w:val="single"/>
          <w:lang w:eastAsia="et-EE"/>
          <w14:ligatures w14:val="none"/>
        </w:rPr>
        <w:t>Mõju valdkond: sotsiaalne mõju</w:t>
      </w:r>
    </w:p>
    <w:p w14:paraId="7EF5BBC1" w14:textId="77777777" w:rsidR="0043579D" w:rsidRPr="00F55D54" w:rsidRDefault="0043579D" w:rsidP="00F55D54">
      <w:pPr>
        <w:spacing w:after="0" w:line="240" w:lineRule="auto"/>
        <w:jc w:val="both"/>
        <w:rPr>
          <w:rFonts w:ascii="Times New Roman" w:eastAsia="Times New Roman" w:hAnsi="Times New Roman" w:cs="Times New Roman"/>
          <w:kern w:val="0"/>
          <w:sz w:val="24"/>
          <w:szCs w:val="24"/>
          <w:lang w:eastAsia="et-EE"/>
          <w14:ligatures w14:val="none"/>
        </w:rPr>
      </w:pPr>
    </w:p>
    <w:p w14:paraId="3430C5E3" w14:textId="77777777" w:rsidR="0043579D" w:rsidRPr="00F55D54" w:rsidRDefault="0043579D" w:rsidP="00F55D54">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i/>
          <w:kern w:val="0"/>
          <w:sz w:val="24"/>
          <w:szCs w:val="24"/>
          <w:lang w:eastAsia="et-EE"/>
          <w14:ligatures w14:val="none"/>
        </w:rPr>
        <w:t>Mõju kirjeldus</w:t>
      </w:r>
    </w:p>
    <w:p w14:paraId="4E246929" w14:textId="77777777" w:rsidR="0043579D" w:rsidRPr="00F55D54" w:rsidRDefault="0043579D" w:rsidP="00F55D54">
      <w:pPr>
        <w:spacing w:after="0" w:line="240" w:lineRule="auto"/>
        <w:jc w:val="both"/>
        <w:rPr>
          <w:rFonts w:ascii="Times New Roman" w:eastAsia="Times New Roman" w:hAnsi="Times New Roman" w:cs="Times New Roman"/>
          <w:color w:val="FF0000"/>
          <w:kern w:val="0"/>
          <w:sz w:val="24"/>
          <w:szCs w:val="24"/>
          <w:lang w:eastAsia="et-EE"/>
          <w14:ligatures w14:val="none"/>
        </w:rPr>
      </w:pPr>
    </w:p>
    <w:p w14:paraId="65E31F9C" w14:textId="64547727" w:rsidR="0043579D" w:rsidRPr="00F55D54" w:rsidRDefault="005A7370" w:rsidP="00F55D54">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Peamine p</w:t>
      </w:r>
      <w:r w:rsidR="009666DD" w:rsidRPr="00F55D54">
        <w:rPr>
          <w:rFonts w:ascii="Times New Roman" w:eastAsia="Times New Roman" w:hAnsi="Times New Roman" w:cs="Times New Roman"/>
          <w:kern w:val="0"/>
          <w:sz w:val="24"/>
          <w:szCs w:val="24"/>
          <w:lang w:eastAsia="et-EE"/>
          <w14:ligatures w14:val="none"/>
        </w:rPr>
        <w:t>ositiivne mõju</w:t>
      </w:r>
      <w:r w:rsidR="0043579D" w:rsidRPr="00F55D54">
        <w:rPr>
          <w:rFonts w:ascii="Times New Roman" w:eastAsia="Times New Roman" w:hAnsi="Times New Roman" w:cs="Times New Roman"/>
          <w:kern w:val="0"/>
          <w:sz w:val="24"/>
          <w:szCs w:val="24"/>
          <w:lang w:eastAsia="et-EE"/>
          <w14:ligatures w14:val="none"/>
        </w:rPr>
        <w:t xml:space="preserve"> on </w:t>
      </w:r>
      <w:r w:rsidR="009666DD" w:rsidRPr="00F55D54">
        <w:rPr>
          <w:rFonts w:ascii="Times New Roman" w:eastAsia="Times New Roman" w:hAnsi="Times New Roman" w:cs="Times New Roman"/>
          <w:kern w:val="0"/>
          <w:sz w:val="24"/>
          <w:szCs w:val="24"/>
          <w:lang w:eastAsia="et-EE"/>
          <w14:ligatures w14:val="none"/>
        </w:rPr>
        <w:t>selles, et kui kehtiva regulatsiooniga</w:t>
      </w:r>
      <w:r w:rsidR="0043579D" w:rsidRPr="00F55D54">
        <w:rPr>
          <w:rFonts w:ascii="Times New Roman" w:eastAsia="Times New Roman" w:hAnsi="Times New Roman" w:cs="Times New Roman"/>
          <w:kern w:val="0"/>
          <w:sz w:val="24"/>
          <w:szCs w:val="24"/>
          <w:lang w:eastAsia="et-EE"/>
          <w14:ligatures w14:val="none"/>
        </w:rPr>
        <w:t xml:space="preserve"> on </w:t>
      </w:r>
      <w:r w:rsidR="009666DD" w:rsidRPr="00F55D54">
        <w:rPr>
          <w:rFonts w:ascii="Times New Roman" w:eastAsia="Times New Roman" w:hAnsi="Times New Roman" w:cs="Times New Roman"/>
          <w:kern w:val="0"/>
          <w:sz w:val="24"/>
          <w:szCs w:val="24"/>
          <w:lang w:eastAsia="et-EE"/>
          <w14:ligatures w14:val="none"/>
        </w:rPr>
        <w:t xml:space="preserve">põhihariduse omandanu väljaspool </w:t>
      </w:r>
      <w:r w:rsidR="00ED3FD1" w:rsidRPr="00F55D54">
        <w:rPr>
          <w:rFonts w:ascii="Times New Roman" w:eastAsia="Times New Roman" w:hAnsi="Times New Roman" w:cs="Times New Roman"/>
          <w:kern w:val="0"/>
          <w:sz w:val="24"/>
          <w:szCs w:val="24"/>
          <w:lang w:eastAsia="et-EE"/>
          <w14:ligatures w14:val="none"/>
        </w:rPr>
        <w:t>seiret</w:t>
      </w:r>
      <w:r w:rsidR="009666DD" w:rsidRPr="00F55D54">
        <w:rPr>
          <w:rFonts w:ascii="Times New Roman" w:eastAsia="Times New Roman" w:hAnsi="Times New Roman" w:cs="Times New Roman"/>
          <w:kern w:val="0"/>
          <w:sz w:val="24"/>
          <w:szCs w:val="24"/>
          <w:lang w:eastAsia="et-EE"/>
          <w14:ligatures w14:val="none"/>
        </w:rPr>
        <w:t>, sest koolikohustus on täidetud</w:t>
      </w:r>
      <w:r w:rsidR="0043579D" w:rsidRPr="00F55D54">
        <w:rPr>
          <w:rFonts w:ascii="Times New Roman" w:eastAsia="Times New Roman" w:hAnsi="Times New Roman" w:cs="Times New Roman"/>
          <w:kern w:val="0"/>
          <w:sz w:val="24"/>
          <w:szCs w:val="24"/>
          <w:lang w:eastAsia="et-EE"/>
          <w14:ligatures w14:val="none"/>
        </w:rPr>
        <w:t xml:space="preserve">, siis </w:t>
      </w:r>
      <w:r w:rsidR="009666DD" w:rsidRPr="00F55D54">
        <w:rPr>
          <w:rFonts w:ascii="Times New Roman" w:eastAsia="Times New Roman" w:hAnsi="Times New Roman" w:cs="Times New Roman"/>
          <w:kern w:val="0"/>
          <w:sz w:val="24"/>
          <w:szCs w:val="24"/>
          <w:lang w:eastAsia="et-EE"/>
          <w14:ligatures w14:val="none"/>
        </w:rPr>
        <w:t xml:space="preserve">edaspidi </w:t>
      </w:r>
      <w:r w:rsidR="00ED3FD1" w:rsidRPr="00F55D54">
        <w:rPr>
          <w:rFonts w:ascii="Times New Roman" w:eastAsia="Times New Roman" w:hAnsi="Times New Roman" w:cs="Times New Roman"/>
          <w:kern w:val="0"/>
          <w:sz w:val="24"/>
          <w:szCs w:val="24"/>
          <w:lang w:eastAsia="et-EE"/>
          <w14:ligatures w14:val="none"/>
        </w:rPr>
        <w:t>tagame nii seire, sekkumise kui järgneva õpitee leidmise toetamise.</w:t>
      </w:r>
      <w:r w:rsidR="0043579D" w:rsidRPr="00F55D54">
        <w:rPr>
          <w:rFonts w:ascii="Times New Roman" w:eastAsia="Times New Roman" w:hAnsi="Times New Roman" w:cs="Times New Roman"/>
          <w:kern w:val="0"/>
          <w:sz w:val="24"/>
          <w:szCs w:val="24"/>
          <w:lang w:eastAsia="et-EE"/>
          <w14:ligatures w14:val="none"/>
        </w:rPr>
        <w:t xml:space="preserve"> Ettevalmistavas õppes osalemine ei ole kohustuslik, kui isik nt omandab keskharidust või kutset, läbib erialast tasemeõpet. Kui isik seda ei tee (ei ole ühegi kooli õpilaste nimekirjas), siis on isikul </w:t>
      </w:r>
      <w:r w:rsidR="00ED3FD1" w:rsidRPr="00F55D54">
        <w:rPr>
          <w:rFonts w:ascii="Times New Roman" w:eastAsia="Times New Roman" w:hAnsi="Times New Roman" w:cs="Times New Roman"/>
          <w:kern w:val="0"/>
          <w:sz w:val="24"/>
          <w:szCs w:val="24"/>
          <w:lang w:eastAsia="et-EE"/>
          <w14:ligatures w14:val="none"/>
        </w:rPr>
        <w:t>võimalus</w:t>
      </w:r>
      <w:r w:rsidR="0043579D" w:rsidRPr="00F55D54">
        <w:rPr>
          <w:rFonts w:ascii="Times New Roman" w:eastAsia="Times New Roman" w:hAnsi="Times New Roman" w:cs="Times New Roman"/>
          <w:kern w:val="0"/>
          <w:sz w:val="24"/>
          <w:szCs w:val="24"/>
          <w:lang w:eastAsia="et-EE"/>
          <w14:ligatures w14:val="none"/>
        </w:rPr>
        <w:t xml:space="preserve"> õppimiskohustuse täitmiseks ettevalmistavast õppest osa võtta. </w:t>
      </w:r>
      <w:r w:rsidR="0001768D" w:rsidRPr="00F55D54">
        <w:rPr>
          <w:rFonts w:ascii="Times New Roman" w:eastAsia="Times New Roman" w:hAnsi="Times New Roman" w:cs="Times New Roman"/>
          <w:kern w:val="0"/>
          <w:sz w:val="24"/>
          <w:szCs w:val="24"/>
          <w:lang w:eastAsia="et-EE"/>
          <w14:ligatures w14:val="none"/>
        </w:rPr>
        <w:t xml:space="preserve">Õpe toimub individuaalse õppekava alusel, mis tähendab, et tuge pakutakse vajaduspõhiselt just nende pädevuste arendamiseks, mida igal üksikul juhul vaja, et jõuda edasiõppimise otsuseni. </w:t>
      </w:r>
      <w:r w:rsidR="0096081A" w:rsidRPr="00F55D54">
        <w:rPr>
          <w:rFonts w:ascii="Times New Roman" w:eastAsia="Times New Roman" w:hAnsi="Times New Roman" w:cs="Times New Roman"/>
          <w:kern w:val="0"/>
          <w:sz w:val="24"/>
          <w:szCs w:val="24"/>
          <w:lang w:eastAsia="et-EE"/>
          <w14:ligatures w14:val="none"/>
        </w:rPr>
        <w:t>Ettevalmistava õppe oluline väljund on toetada kvalifikatsiooni või keskhariduse omandamiseni jõudmist.</w:t>
      </w:r>
      <w:r w:rsidR="00F871C5" w:rsidRPr="00F55D54">
        <w:rPr>
          <w:rFonts w:ascii="Times New Roman" w:eastAsia="Times New Roman" w:hAnsi="Times New Roman" w:cs="Times New Roman"/>
          <w:kern w:val="0"/>
          <w:sz w:val="24"/>
          <w:szCs w:val="24"/>
          <w:lang w:eastAsia="et-EE"/>
          <w14:ligatures w14:val="none"/>
        </w:rPr>
        <w:t xml:space="preserve"> </w:t>
      </w:r>
      <w:r w:rsidR="0096081A" w:rsidRPr="00F55D54">
        <w:rPr>
          <w:rFonts w:ascii="Times New Roman" w:eastAsia="Times New Roman" w:hAnsi="Times New Roman" w:cs="Times New Roman"/>
          <w:kern w:val="0"/>
          <w:sz w:val="24"/>
          <w:szCs w:val="24"/>
          <w:lang w:eastAsia="et-EE"/>
          <w14:ligatures w14:val="none"/>
        </w:rPr>
        <w:t xml:space="preserve"> </w:t>
      </w:r>
      <w:r w:rsidR="0043579D" w:rsidRPr="00F55D54">
        <w:rPr>
          <w:rFonts w:ascii="Times New Roman" w:eastAsia="Times New Roman" w:hAnsi="Times New Roman" w:cs="Times New Roman"/>
          <w:kern w:val="0"/>
          <w:sz w:val="24"/>
          <w:szCs w:val="24"/>
          <w:lang w:eastAsia="et-EE"/>
          <w14:ligatures w14:val="none"/>
        </w:rPr>
        <w:t xml:space="preserve"> </w:t>
      </w:r>
    </w:p>
    <w:p w14:paraId="55409C15" w14:textId="77777777" w:rsidR="0043579D" w:rsidRPr="00F55D54" w:rsidRDefault="0043579D" w:rsidP="00F55D54">
      <w:pPr>
        <w:spacing w:after="0" w:line="240" w:lineRule="auto"/>
        <w:jc w:val="both"/>
        <w:rPr>
          <w:rFonts w:ascii="Times New Roman" w:eastAsia="Times New Roman" w:hAnsi="Times New Roman" w:cs="Times New Roman"/>
          <w:color w:val="FF0000"/>
          <w:kern w:val="0"/>
          <w:sz w:val="24"/>
          <w:szCs w:val="24"/>
          <w:lang w:eastAsia="et-EE"/>
          <w14:ligatures w14:val="none"/>
        </w:rPr>
      </w:pPr>
    </w:p>
    <w:p w14:paraId="1B40FD1D" w14:textId="77777777" w:rsidR="0043579D" w:rsidRPr="00F55D54" w:rsidRDefault="0043579D" w:rsidP="00F55D54">
      <w:pPr>
        <w:spacing w:after="0" w:line="240" w:lineRule="auto"/>
        <w:jc w:val="both"/>
        <w:rPr>
          <w:rFonts w:ascii="Times New Roman" w:eastAsia="Times New Roman" w:hAnsi="Times New Roman" w:cs="Times New Roman"/>
          <w:i/>
          <w:kern w:val="0"/>
          <w:sz w:val="24"/>
          <w:szCs w:val="24"/>
          <w:lang w:eastAsia="et-EE"/>
          <w14:ligatures w14:val="none"/>
        </w:rPr>
      </w:pPr>
      <w:r w:rsidRPr="00F55D54">
        <w:rPr>
          <w:rFonts w:ascii="Times New Roman" w:eastAsia="Times New Roman" w:hAnsi="Times New Roman" w:cs="Times New Roman"/>
          <w:i/>
          <w:kern w:val="0"/>
          <w:sz w:val="24"/>
          <w:szCs w:val="24"/>
          <w:lang w:eastAsia="et-EE"/>
          <w14:ligatures w14:val="none"/>
        </w:rPr>
        <w:lastRenderedPageBreak/>
        <w:t>Mõju ulatus, avaldumise sagedus ja ebasoovitava mõju risk</w:t>
      </w:r>
    </w:p>
    <w:p w14:paraId="273AF935" w14:textId="77777777" w:rsidR="0043579D" w:rsidRPr="00F55D54" w:rsidRDefault="0043579D" w:rsidP="00F55D54">
      <w:pPr>
        <w:spacing w:after="0" w:line="240" w:lineRule="auto"/>
        <w:jc w:val="both"/>
        <w:rPr>
          <w:rFonts w:ascii="Times New Roman" w:eastAsia="Times New Roman" w:hAnsi="Times New Roman" w:cs="Times New Roman"/>
          <w:i/>
          <w:kern w:val="0"/>
          <w:sz w:val="24"/>
          <w:szCs w:val="24"/>
          <w:lang w:eastAsia="et-EE"/>
          <w14:ligatures w14:val="none"/>
        </w:rPr>
      </w:pPr>
    </w:p>
    <w:p w14:paraId="4ACD2E6D" w14:textId="7B5A9055" w:rsidR="00370852" w:rsidRDefault="0043579D" w:rsidP="00F55D54">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Mõjutatud sihtrühma (ettevalmistavast õppest osasaavad isikud) suurus sõltub mitmete erinevate asjaolude kogumist – kuivõrd palju on õppekohti gümnaasiumi</w:t>
      </w:r>
      <w:r w:rsidR="00110790" w:rsidRPr="00F55D54">
        <w:rPr>
          <w:rFonts w:ascii="Times New Roman" w:eastAsia="Times New Roman" w:hAnsi="Times New Roman" w:cs="Times New Roman"/>
          <w:kern w:val="0"/>
          <w:sz w:val="24"/>
          <w:szCs w:val="24"/>
          <w:lang w:eastAsia="et-EE"/>
          <w14:ligatures w14:val="none"/>
        </w:rPr>
        <w:t>d</w:t>
      </w:r>
      <w:r w:rsidRPr="00F55D54">
        <w:rPr>
          <w:rFonts w:ascii="Times New Roman" w:eastAsia="Times New Roman" w:hAnsi="Times New Roman" w:cs="Times New Roman"/>
          <w:kern w:val="0"/>
          <w:sz w:val="24"/>
          <w:szCs w:val="24"/>
          <w:lang w:eastAsia="et-EE"/>
          <w14:ligatures w14:val="none"/>
        </w:rPr>
        <w:t>es ja kutseõppeasutustes, kus isikud saavad õppida tasemeõppes või omandada kutset</w:t>
      </w:r>
      <w:r w:rsidR="007C1112" w:rsidRPr="00F55D54">
        <w:rPr>
          <w:rFonts w:ascii="Times New Roman" w:eastAsia="Times New Roman" w:hAnsi="Times New Roman" w:cs="Times New Roman"/>
          <w:kern w:val="0"/>
          <w:sz w:val="24"/>
          <w:szCs w:val="24"/>
          <w:lang w:eastAsia="et-EE"/>
          <w14:ligatures w14:val="none"/>
        </w:rPr>
        <w:t>. H</w:t>
      </w:r>
      <w:r w:rsidRPr="00F55D54">
        <w:rPr>
          <w:rFonts w:ascii="Times New Roman" w:eastAsia="Times New Roman" w:hAnsi="Times New Roman" w:cs="Times New Roman"/>
          <w:kern w:val="0"/>
          <w:sz w:val="24"/>
          <w:szCs w:val="24"/>
          <w:lang w:eastAsia="et-EE"/>
          <w14:ligatures w14:val="none"/>
        </w:rPr>
        <w:t xml:space="preserve">uvi erinevates Eesti piirkondades tasemeõppesse siseneda või kutset omandada võib olla erinev (nt on mõnes piirkonnas küll vabu õppekohti, aga need ei täitu), ning isikud selle tulemusel liiguvad ettevalmistavasse õppesse sõltumata sellest, et vabu õppekohti tasemeõppes on.  </w:t>
      </w:r>
    </w:p>
    <w:p w14:paraId="30BC044F" w14:textId="77777777" w:rsidR="008E5A0F" w:rsidRPr="00F55D54" w:rsidRDefault="008E5A0F" w:rsidP="00F55D54">
      <w:pPr>
        <w:spacing w:after="0" w:line="240" w:lineRule="auto"/>
        <w:jc w:val="both"/>
        <w:rPr>
          <w:rFonts w:ascii="Times New Roman" w:eastAsia="Times New Roman" w:hAnsi="Times New Roman" w:cs="Times New Roman"/>
          <w:kern w:val="0"/>
          <w:sz w:val="24"/>
          <w:szCs w:val="24"/>
          <w:lang w:eastAsia="et-EE"/>
          <w14:ligatures w14:val="none"/>
        </w:rPr>
      </w:pPr>
    </w:p>
    <w:p w14:paraId="1C773E86" w14:textId="293824C8" w:rsidR="0043579D" w:rsidRPr="00F55D54" w:rsidRDefault="009E6CB9" w:rsidP="00F55D54">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 xml:space="preserve">Lisaõppe puhul jätkatakse üldjuhul õpinguid põhikoolis, milles omandati põhiharidus. </w:t>
      </w:r>
      <w:r w:rsidR="00370852" w:rsidRPr="00F55D54">
        <w:rPr>
          <w:rFonts w:ascii="Times New Roman" w:eastAsia="Times New Roman" w:hAnsi="Times New Roman" w:cs="Times New Roman"/>
          <w:kern w:val="0"/>
          <w:sz w:val="24"/>
          <w:szCs w:val="24"/>
          <w:lang w:eastAsia="et-EE"/>
          <w14:ligatures w14:val="none"/>
        </w:rPr>
        <w:t xml:space="preserve">Lisaõppes osalemine pole kohustus, vaid täiendav võimalus üldpädevuste omandamiseks ja kinnistamiseks ning sotsiaalse toimetulekuvõime toetamiseks. Eelnevat eesmärgiga tugevdada valmisolekut peaasjalikult järgnevasse õppesse siirdumiseks. </w:t>
      </w:r>
    </w:p>
    <w:p w14:paraId="25A64D1C" w14:textId="77777777" w:rsidR="0043579D" w:rsidRPr="00F55D54" w:rsidRDefault="0043579D" w:rsidP="00F55D54">
      <w:pPr>
        <w:spacing w:after="0" w:line="240" w:lineRule="auto"/>
        <w:jc w:val="both"/>
        <w:rPr>
          <w:rFonts w:ascii="Times New Roman" w:eastAsia="Times New Roman" w:hAnsi="Times New Roman" w:cs="Times New Roman"/>
          <w:kern w:val="0"/>
          <w:sz w:val="24"/>
          <w:szCs w:val="24"/>
          <w:lang w:eastAsia="et-EE"/>
          <w14:ligatures w14:val="none"/>
        </w:rPr>
      </w:pPr>
    </w:p>
    <w:p w14:paraId="77E8E803" w14:textId="1640E9F0" w:rsidR="0043579D" w:rsidRPr="00F55D54" w:rsidRDefault="0043579D" w:rsidP="00F55D54">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Mõju avaldub iga konkreetse isiku suhtes, kes ettevalmistava õppe sihtrühm on, üldjuhul ühekordselt (üldjuhul kestab õpe ühe õppeaasta), va juhul, kui isikul ei õnnestu ka järgmisel aastal liikuda edasi keskharidust või kutse</w:t>
      </w:r>
      <w:r w:rsidR="007C1112" w:rsidRPr="00F55D54">
        <w:rPr>
          <w:rFonts w:ascii="Times New Roman" w:eastAsia="Times New Roman" w:hAnsi="Times New Roman" w:cs="Times New Roman"/>
          <w:kern w:val="0"/>
          <w:sz w:val="24"/>
          <w:szCs w:val="24"/>
          <w:lang w:eastAsia="et-EE"/>
          <w14:ligatures w14:val="none"/>
        </w:rPr>
        <w:t>haridust</w:t>
      </w:r>
      <w:r w:rsidRPr="00F55D54">
        <w:rPr>
          <w:rFonts w:ascii="Times New Roman" w:eastAsia="Times New Roman" w:hAnsi="Times New Roman" w:cs="Times New Roman"/>
          <w:kern w:val="0"/>
          <w:sz w:val="24"/>
          <w:szCs w:val="24"/>
          <w:lang w:eastAsia="et-EE"/>
          <w14:ligatures w14:val="none"/>
        </w:rPr>
        <w:t xml:space="preserve"> omandama. </w:t>
      </w:r>
      <w:r w:rsidR="00370852" w:rsidRPr="00F55D54">
        <w:rPr>
          <w:rFonts w:ascii="Times New Roman" w:eastAsia="Times New Roman" w:hAnsi="Times New Roman" w:cs="Times New Roman"/>
          <w:kern w:val="0"/>
          <w:sz w:val="24"/>
          <w:szCs w:val="24"/>
          <w:lang w:eastAsia="et-EE"/>
          <w14:ligatures w14:val="none"/>
        </w:rPr>
        <w:t xml:space="preserve">Ka lisaõppes ajaline kestvus on fikseeritud ehk vältab ühe </w:t>
      </w:r>
      <w:commentRangeStart w:id="49"/>
      <w:r w:rsidR="00370852" w:rsidRPr="00F55D54">
        <w:rPr>
          <w:rFonts w:ascii="Times New Roman" w:eastAsia="Times New Roman" w:hAnsi="Times New Roman" w:cs="Times New Roman"/>
          <w:kern w:val="0"/>
          <w:sz w:val="24"/>
          <w:szCs w:val="24"/>
          <w:lang w:eastAsia="et-EE"/>
          <w14:ligatures w14:val="none"/>
        </w:rPr>
        <w:t>õppeaasta</w:t>
      </w:r>
      <w:commentRangeEnd w:id="49"/>
      <w:r w:rsidR="00EB7A56">
        <w:rPr>
          <w:rStyle w:val="Kommentaariviide"/>
          <w:rFonts w:ascii="Calibri" w:eastAsia="Calibri" w:hAnsi="Calibri" w:cs="Calibri"/>
          <w:kern w:val="0"/>
          <w:lang w:eastAsia="et-EE"/>
          <w14:ligatures w14:val="none"/>
        </w:rPr>
        <w:commentReference w:id="49"/>
      </w:r>
      <w:r w:rsidR="00370852" w:rsidRPr="00F55D54">
        <w:rPr>
          <w:rFonts w:ascii="Times New Roman" w:eastAsia="Times New Roman" w:hAnsi="Times New Roman" w:cs="Times New Roman"/>
          <w:kern w:val="0"/>
          <w:sz w:val="24"/>
          <w:szCs w:val="24"/>
          <w:lang w:eastAsia="et-EE"/>
          <w14:ligatures w14:val="none"/>
        </w:rPr>
        <w:t>.</w:t>
      </w:r>
    </w:p>
    <w:p w14:paraId="3D19A7D0" w14:textId="77777777" w:rsidR="0043579D" w:rsidRPr="00F55D54" w:rsidRDefault="0043579D" w:rsidP="00F55D54">
      <w:pPr>
        <w:spacing w:after="0" w:line="240" w:lineRule="auto"/>
        <w:jc w:val="both"/>
        <w:rPr>
          <w:rFonts w:ascii="Times New Roman" w:eastAsia="Times New Roman" w:hAnsi="Times New Roman" w:cs="Times New Roman"/>
          <w:color w:val="FF0000"/>
          <w:kern w:val="0"/>
          <w:sz w:val="24"/>
          <w:szCs w:val="24"/>
          <w:lang w:eastAsia="et-EE"/>
          <w14:ligatures w14:val="none"/>
        </w:rPr>
      </w:pPr>
    </w:p>
    <w:p w14:paraId="1C479F9F" w14:textId="12BB29E5" w:rsidR="0043579D" w:rsidRPr="00F55D54" w:rsidRDefault="0043579D" w:rsidP="00F55D54">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 xml:space="preserve">Ebasoovitavate mõjude risk sihtrühmale on väike. Isikud saavad läbi ettevalmistava õppe eluks vajalikke teadmisi ja oskusi, mis kuluvad ära nii edasises õppes osalemisel, kui ka tööturule siirdumisel (pärast 18-aastaseks saamist), kuna ettevalmistav õpe koosneb </w:t>
      </w:r>
      <w:r w:rsidR="00891B1B" w:rsidRPr="00F55D54">
        <w:rPr>
          <w:rFonts w:ascii="Times New Roman" w:eastAsia="Times New Roman" w:hAnsi="Times New Roman" w:cs="Times New Roman"/>
          <w:kern w:val="0"/>
          <w:sz w:val="24"/>
          <w:szCs w:val="24"/>
          <w:lang w:eastAsia="et-EE"/>
          <w14:ligatures w14:val="none"/>
        </w:rPr>
        <w:t>eneseteadlikkuse kasvu toetamises, vajaduspõhises võtmepädevuste(üldpädevuste) omandamises kui ka praktilises erinevate erialadega tutvumises oma valikute ja võimaluste mõistmiseks, puuduvad ebasoovitavad mõjud</w:t>
      </w:r>
      <w:r w:rsidRPr="00F55D54">
        <w:rPr>
          <w:rFonts w:ascii="Times New Roman" w:eastAsia="Times New Roman" w:hAnsi="Times New Roman" w:cs="Times New Roman"/>
          <w:kern w:val="0"/>
          <w:sz w:val="24"/>
          <w:szCs w:val="24"/>
          <w:lang w:eastAsia="et-EE"/>
          <w14:ligatures w14:val="none"/>
        </w:rPr>
        <w:t>.</w:t>
      </w:r>
      <w:r w:rsidR="00891B1B" w:rsidRPr="00F55D54">
        <w:rPr>
          <w:rFonts w:ascii="Times New Roman" w:eastAsia="Times New Roman" w:hAnsi="Times New Roman" w:cs="Times New Roman"/>
          <w:kern w:val="0"/>
          <w:sz w:val="24"/>
          <w:szCs w:val="24"/>
          <w:lang w:eastAsia="et-EE"/>
          <w14:ligatures w14:val="none"/>
        </w:rPr>
        <w:t xml:space="preserve"> </w:t>
      </w:r>
      <w:r w:rsidR="00370852" w:rsidRPr="00F55D54">
        <w:rPr>
          <w:rFonts w:ascii="Times New Roman" w:eastAsia="Times New Roman" w:hAnsi="Times New Roman" w:cs="Times New Roman"/>
          <w:kern w:val="0"/>
          <w:sz w:val="24"/>
          <w:szCs w:val="24"/>
          <w:lang w:eastAsia="et-EE"/>
          <w14:ligatures w14:val="none"/>
        </w:rPr>
        <w:t xml:space="preserve">Sama saab öelda lisaõppe kohta. </w:t>
      </w:r>
    </w:p>
    <w:p w14:paraId="3B82F832" w14:textId="77777777" w:rsidR="0043579D" w:rsidRPr="00F55D54" w:rsidRDefault="0043579D" w:rsidP="00F55D54">
      <w:pPr>
        <w:spacing w:after="0" w:line="240" w:lineRule="auto"/>
        <w:jc w:val="both"/>
        <w:rPr>
          <w:rFonts w:ascii="Times New Roman" w:eastAsia="Times New Roman" w:hAnsi="Times New Roman" w:cs="Times New Roman"/>
          <w:color w:val="FF0000"/>
          <w:kern w:val="0"/>
          <w:sz w:val="24"/>
          <w:szCs w:val="24"/>
          <w:lang w:eastAsia="et-EE"/>
          <w14:ligatures w14:val="none"/>
        </w:rPr>
      </w:pPr>
    </w:p>
    <w:p w14:paraId="2A786823" w14:textId="6D1082B8" w:rsidR="0043579D" w:rsidRPr="00F55D54" w:rsidRDefault="0043579D" w:rsidP="00F55D54">
      <w:pPr>
        <w:spacing w:after="0" w:line="240" w:lineRule="auto"/>
        <w:jc w:val="both"/>
        <w:rPr>
          <w:rFonts w:ascii="Times New Roman" w:eastAsia="Times New Roman" w:hAnsi="Times New Roman" w:cs="Times New Roman"/>
          <w:b/>
          <w:i/>
          <w:kern w:val="0"/>
          <w:sz w:val="24"/>
          <w:szCs w:val="24"/>
          <w:lang w:eastAsia="et-EE"/>
          <w14:ligatures w14:val="none"/>
        </w:rPr>
      </w:pPr>
      <w:r w:rsidRPr="00F55D54">
        <w:rPr>
          <w:rFonts w:ascii="Times New Roman" w:eastAsia="Times New Roman" w:hAnsi="Times New Roman" w:cs="Times New Roman"/>
          <w:b/>
          <w:i/>
          <w:kern w:val="0"/>
          <w:sz w:val="24"/>
          <w:szCs w:val="24"/>
          <w:lang w:eastAsia="et-EE"/>
          <w14:ligatures w14:val="none"/>
        </w:rPr>
        <w:t>Mõju sihtrühm: riik koos (riigi)gümnaasiumi</w:t>
      </w:r>
      <w:r w:rsidR="00110790" w:rsidRPr="00F55D54">
        <w:rPr>
          <w:rFonts w:ascii="Times New Roman" w:eastAsia="Times New Roman" w:hAnsi="Times New Roman" w:cs="Times New Roman"/>
          <w:b/>
          <w:i/>
          <w:kern w:val="0"/>
          <w:sz w:val="24"/>
          <w:szCs w:val="24"/>
          <w:lang w:eastAsia="et-EE"/>
          <w14:ligatures w14:val="none"/>
        </w:rPr>
        <w:t>d</w:t>
      </w:r>
      <w:r w:rsidRPr="00F55D54">
        <w:rPr>
          <w:rFonts w:ascii="Times New Roman" w:eastAsia="Times New Roman" w:hAnsi="Times New Roman" w:cs="Times New Roman"/>
          <w:b/>
          <w:i/>
          <w:kern w:val="0"/>
          <w:sz w:val="24"/>
          <w:szCs w:val="24"/>
          <w:lang w:eastAsia="et-EE"/>
          <w14:ligatures w14:val="none"/>
        </w:rPr>
        <w:t xml:space="preserve">e ja (riigi)kutseõppeasutustega </w:t>
      </w:r>
    </w:p>
    <w:p w14:paraId="683FD59D" w14:textId="77777777" w:rsidR="0043579D" w:rsidRPr="00F55D54" w:rsidRDefault="0043579D" w:rsidP="00F55D54">
      <w:pPr>
        <w:spacing w:after="0" w:line="240" w:lineRule="auto"/>
        <w:jc w:val="both"/>
        <w:rPr>
          <w:rFonts w:ascii="Times New Roman" w:eastAsia="Times New Roman" w:hAnsi="Times New Roman" w:cs="Times New Roman"/>
          <w:kern w:val="0"/>
          <w:sz w:val="24"/>
          <w:szCs w:val="24"/>
          <w:lang w:eastAsia="et-EE"/>
          <w14:ligatures w14:val="none"/>
        </w:rPr>
      </w:pPr>
    </w:p>
    <w:p w14:paraId="73F2CC23" w14:textId="12B24392" w:rsidR="0043579D" w:rsidRPr="00F55D54" w:rsidRDefault="0043579D" w:rsidP="00F55D54">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 xml:space="preserve">Riik peab 2023/2024. õppeaastal 26 gümnaasiumit. Seejuures peab riik gümnaasiumit igas maakonnas – Harjumaal koos Tallinnaga asub 7 riigigümnaasiumi, Ida-Virumaal 4 riigigümnaasiumi, Tartumaal ja Läänemaal 2 riigigümnaasiumi. Ülejäänud maakondades asub üks riigigümnaasium. Riigi poolt peetavaid kutseõppeasutusi on kokku 25. Ka kutseõppeasutused asetsevad üle Eestis, igas maakonnas. </w:t>
      </w:r>
      <w:r w:rsidR="00CF5426" w:rsidRPr="00F55D54">
        <w:rPr>
          <w:rFonts w:ascii="Times New Roman" w:eastAsia="Times New Roman" w:hAnsi="Times New Roman" w:cs="Times New Roman"/>
          <w:kern w:val="0"/>
          <w:sz w:val="24"/>
          <w:szCs w:val="24"/>
          <w:lang w:eastAsia="et-EE"/>
          <w14:ligatures w14:val="none"/>
        </w:rPr>
        <w:t xml:space="preserve">Ettevalmistava õppe õppekohad tagab eelnõu kohaselt riik riigikoolide võrgu </w:t>
      </w:r>
      <w:commentRangeStart w:id="50"/>
      <w:r w:rsidR="00CF5426" w:rsidRPr="00F55D54">
        <w:rPr>
          <w:rFonts w:ascii="Times New Roman" w:eastAsia="Times New Roman" w:hAnsi="Times New Roman" w:cs="Times New Roman"/>
          <w:kern w:val="0"/>
          <w:sz w:val="24"/>
          <w:szCs w:val="24"/>
          <w:lang w:eastAsia="et-EE"/>
          <w14:ligatures w14:val="none"/>
        </w:rPr>
        <w:t>toel</w:t>
      </w:r>
      <w:commentRangeEnd w:id="50"/>
      <w:r w:rsidR="00EB7A56">
        <w:rPr>
          <w:rStyle w:val="Kommentaariviide"/>
          <w:rFonts w:ascii="Calibri" w:eastAsia="Calibri" w:hAnsi="Calibri" w:cs="Calibri"/>
          <w:kern w:val="0"/>
          <w:lang w:eastAsia="et-EE"/>
          <w14:ligatures w14:val="none"/>
        </w:rPr>
        <w:commentReference w:id="50"/>
      </w:r>
      <w:r w:rsidR="00CF5426" w:rsidRPr="00F55D54">
        <w:rPr>
          <w:rFonts w:ascii="Times New Roman" w:eastAsia="Times New Roman" w:hAnsi="Times New Roman" w:cs="Times New Roman"/>
          <w:kern w:val="0"/>
          <w:sz w:val="24"/>
          <w:szCs w:val="24"/>
          <w:lang w:eastAsia="et-EE"/>
          <w14:ligatures w14:val="none"/>
        </w:rPr>
        <w:t xml:space="preserve">. Erandjuhul (tulenevalt õppe ligipääsetavuse vajadusest) võib ülesande kohaliku omavalitsuse nõusolekul anda täitmiseks ka kohalikule omavalitsusele. </w:t>
      </w:r>
    </w:p>
    <w:p w14:paraId="448E4E54" w14:textId="77777777" w:rsidR="0043579D" w:rsidRPr="00F55D54" w:rsidRDefault="0043579D" w:rsidP="00F55D54">
      <w:pPr>
        <w:spacing w:after="0" w:line="240" w:lineRule="auto"/>
        <w:jc w:val="both"/>
        <w:rPr>
          <w:rFonts w:ascii="Times New Roman" w:eastAsia="Times New Roman" w:hAnsi="Times New Roman" w:cs="Times New Roman"/>
          <w:color w:val="FF0000"/>
          <w:kern w:val="0"/>
          <w:sz w:val="24"/>
          <w:szCs w:val="24"/>
          <w:lang w:eastAsia="et-EE"/>
          <w14:ligatures w14:val="none"/>
        </w:rPr>
      </w:pPr>
    </w:p>
    <w:p w14:paraId="225FD0D9" w14:textId="77777777" w:rsidR="0043579D" w:rsidRPr="00F55D54" w:rsidRDefault="0043579D" w:rsidP="00F55D54">
      <w:pPr>
        <w:spacing w:after="0" w:line="240" w:lineRule="auto"/>
        <w:jc w:val="both"/>
        <w:rPr>
          <w:rFonts w:ascii="Times New Roman" w:eastAsia="Times New Roman" w:hAnsi="Times New Roman" w:cs="Times New Roman"/>
          <w:kern w:val="0"/>
          <w:sz w:val="24"/>
          <w:szCs w:val="24"/>
          <w:u w:val="single"/>
          <w:lang w:eastAsia="et-EE"/>
          <w14:ligatures w14:val="none"/>
        </w:rPr>
      </w:pPr>
      <w:r w:rsidRPr="00F55D54">
        <w:rPr>
          <w:rFonts w:ascii="Times New Roman" w:eastAsia="Times New Roman" w:hAnsi="Times New Roman" w:cs="Times New Roman"/>
          <w:kern w:val="0"/>
          <w:sz w:val="24"/>
          <w:szCs w:val="24"/>
          <w:u w:val="single"/>
          <w:lang w:eastAsia="et-EE"/>
          <w14:ligatures w14:val="none"/>
        </w:rPr>
        <w:t>Mõju valdkond: mõju riigiasutuse ja kohaliku omavalitsuse asutuste korraldusele</w:t>
      </w:r>
    </w:p>
    <w:p w14:paraId="50DBD0A0" w14:textId="77777777" w:rsidR="0043579D" w:rsidRPr="00F55D54" w:rsidRDefault="0043579D" w:rsidP="00F55D54">
      <w:pPr>
        <w:spacing w:after="0" w:line="240" w:lineRule="auto"/>
        <w:jc w:val="both"/>
        <w:rPr>
          <w:rFonts w:ascii="Times New Roman" w:eastAsia="Times New Roman" w:hAnsi="Times New Roman" w:cs="Times New Roman"/>
          <w:kern w:val="0"/>
          <w:sz w:val="24"/>
          <w:szCs w:val="24"/>
          <w:lang w:eastAsia="et-EE"/>
          <w14:ligatures w14:val="none"/>
        </w:rPr>
      </w:pPr>
    </w:p>
    <w:p w14:paraId="1BDF6205" w14:textId="77777777" w:rsidR="0043579D" w:rsidRPr="00F55D54" w:rsidRDefault="0043579D" w:rsidP="00F55D54">
      <w:pPr>
        <w:spacing w:after="0" w:line="240" w:lineRule="auto"/>
        <w:jc w:val="both"/>
        <w:rPr>
          <w:rFonts w:ascii="Times New Roman" w:eastAsia="Times New Roman" w:hAnsi="Times New Roman" w:cs="Times New Roman"/>
          <w:i/>
          <w:kern w:val="0"/>
          <w:sz w:val="24"/>
          <w:szCs w:val="24"/>
          <w:lang w:eastAsia="et-EE"/>
          <w14:ligatures w14:val="none"/>
        </w:rPr>
      </w:pPr>
      <w:r w:rsidRPr="00F55D54">
        <w:rPr>
          <w:rFonts w:ascii="Times New Roman" w:eastAsia="Times New Roman" w:hAnsi="Times New Roman" w:cs="Times New Roman"/>
          <w:i/>
          <w:kern w:val="0"/>
          <w:sz w:val="24"/>
          <w:szCs w:val="24"/>
          <w:lang w:eastAsia="et-EE"/>
          <w14:ligatures w14:val="none"/>
        </w:rPr>
        <w:t>Mõju kirjeldus</w:t>
      </w:r>
    </w:p>
    <w:p w14:paraId="63C00FC3" w14:textId="77777777" w:rsidR="0043579D" w:rsidRPr="00F55D54" w:rsidRDefault="0043579D" w:rsidP="00F55D54">
      <w:pPr>
        <w:spacing w:after="0" w:line="240" w:lineRule="auto"/>
        <w:jc w:val="both"/>
        <w:rPr>
          <w:rFonts w:ascii="Times New Roman" w:eastAsia="Times New Roman" w:hAnsi="Times New Roman" w:cs="Times New Roman"/>
          <w:color w:val="FF0000"/>
          <w:kern w:val="0"/>
          <w:sz w:val="24"/>
          <w:szCs w:val="24"/>
          <w:lang w:eastAsia="et-EE"/>
          <w14:ligatures w14:val="none"/>
        </w:rPr>
      </w:pPr>
    </w:p>
    <w:p w14:paraId="5A29A3A6" w14:textId="4CE1CA73" w:rsidR="0043579D" w:rsidRPr="00F55D54" w:rsidRDefault="0043579D" w:rsidP="00F55D54">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Muudatusel on gümnaasiumi</w:t>
      </w:r>
      <w:r w:rsidR="00110790" w:rsidRPr="00F55D54">
        <w:rPr>
          <w:rFonts w:ascii="Times New Roman" w:eastAsia="Times New Roman" w:hAnsi="Times New Roman" w:cs="Times New Roman"/>
          <w:kern w:val="0"/>
          <w:sz w:val="24"/>
          <w:szCs w:val="24"/>
          <w:lang w:eastAsia="et-EE"/>
          <w14:ligatures w14:val="none"/>
        </w:rPr>
        <w:t>d</w:t>
      </w:r>
      <w:r w:rsidRPr="00F55D54">
        <w:rPr>
          <w:rFonts w:ascii="Times New Roman" w:eastAsia="Times New Roman" w:hAnsi="Times New Roman" w:cs="Times New Roman"/>
          <w:kern w:val="0"/>
          <w:sz w:val="24"/>
          <w:szCs w:val="24"/>
          <w:lang w:eastAsia="et-EE"/>
          <w14:ligatures w14:val="none"/>
        </w:rPr>
        <w:t xml:space="preserve">ele ja kutseõppeasutustele mõju, kuna tõenäoliselt tuleb igas maakonnas leida võimalused ettevalmistava õppe pakkumiseks, kuna üheski maakonnas tõenäoliselt ei eksisteeri olukorda, kus kõik põhikooli lõpetajad jätkavad järgmisel õppeaastal õpinguid gümnaasiumi või kutseõppeasutuse poolt läbiviidavas tasemeõppes või siis alustavad kutse omandamist. Seega on Haridus- ja Teadusministeeriumil vajalik välja selgitada iga piirkonna vajadus ettevalmistava õppe õppekohtade pakkumisel ning leida selleks sobivad koolid oma koolivõrgus ning kooliga koostöös leida juba sobivad õpperuumid koolis ja õpilasi õpetavad õpetajad.  </w:t>
      </w:r>
    </w:p>
    <w:p w14:paraId="0A780228" w14:textId="77777777" w:rsidR="0043579D" w:rsidRPr="00F55D54" w:rsidRDefault="0043579D" w:rsidP="00F55D54">
      <w:pPr>
        <w:spacing w:after="0" w:line="240" w:lineRule="auto"/>
        <w:jc w:val="both"/>
        <w:rPr>
          <w:rFonts w:ascii="Times New Roman" w:eastAsia="Times New Roman" w:hAnsi="Times New Roman" w:cs="Times New Roman"/>
          <w:color w:val="FF0000"/>
          <w:kern w:val="0"/>
          <w:sz w:val="24"/>
          <w:szCs w:val="24"/>
          <w:lang w:eastAsia="et-EE"/>
          <w14:ligatures w14:val="none"/>
        </w:rPr>
      </w:pPr>
    </w:p>
    <w:p w14:paraId="0714191C" w14:textId="4E85FF86" w:rsidR="0043579D" w:rsidRPr="00F55D54" w:rsidRDefault="00D4197A" w:rsidP="00F55D54">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lastRenderedPageBreak/>
        <w:t xml:space="preserve">Ettevalmistava õppe läbiviimiseks õpperühmade loomise vajaduse üle otsustab riik. </w:t>
      </w:r>
      <w:r w:rsidR="0043579D" w:rsidRPr="00F55D54">
        <w:rPr>
          <w:rFonts w:ascii="Times New Roman" w:eastAsia="Times New Roman" w:hAnsi="Times New Roman" w:cs="Times New Roman"/>
          <w:kern w:val="0"/>
          <w:sz w:val="24"/>
          <w:szCs w:val="24"/>
          <w:lang w:eastAsia="et-EE"/>
          <w14:ligatures w14:val="none"/>
        </w:rPr>
        <w:t xml:space="preserve">Muudatuse mõju erinevatele koolidele, kes </w:t>
      </w:r>
      <w:r w:rsidRPr="00F55D54">
        <w:rPr>
          <w:rFonts w:ascii="Times New Roman" w:eastAsia="Times New Roman" w:hAnsi="Times New Roman" w:cs="Times New Roman"/>
          <w:kern w:val="0"/>
          <w:sz w:val="24"/>
          <w:szCs w:val="24"/>
          <w:lang w:eastAsia="et-EE"/>
          <w14:ligatures w14:val="none"/>
        </w:rPr>
        <w:t>hakkavad pakkuma</w:t>
      </w:r>
      <w:r w:rsidR="0043579D" w:rsidRPr="00F55D54">
        <w:rPr>
          <w:rFonts w:ascii="Times New Roman" w:eastAsia="Times New Roman" w:hAnsi="Times New Roman" w:cs="Times New Roman"/>
          <w:kern w:val="0"/>
          <w:sz w:val="24"/>
          <w:szCs w:val="24"/>
          <w:lang w:eastAsia="et-EE"/>
          <w14:ligatures w14:val="none"/>
        </w:rPr>
        <w:t xml:space="preserve"> ettevalmistavat õpet, on erinev (kuni keskmine). </w:t>
      </w:r>
      <w:r w:rsidRPr="00F55D54">
        <w:rPr>
          <w:rFonts w:ascii="Times New Roman" w:eastAsia="Times New Roman" w:hAnsi="Times New Roman" w:cs="Times New Roman"/>
          <w:kern w:val="0"/>
          <w:sz w:val="24"/>
          <w:szCs w:val="24"/>
          <w:lang w:eastAsia="et-EE"/>
          <w14:ligatures w14:val="none"/>
        </w:rPr>
        <w:t>Analoogne õpe on 2019. aastast kutseõppeasutustes rakendunud kutsevalikuõpe, mille peamine eesmärk sarnane, kuid enam kutseõppe valikute ja võimaluste tutvustamise poole kaldu. Senist kogemust arvestades võib öelda, kutseõppeasutuste valmisolek õpet läbi viia on sobiv. Eelnõu koostamisel kohtusime ka riigigümnaasiumide tugispetsialistidega ning nende sõnul on seesugune õpe vajalik ja võiks rakenduda ka riigigümnaasiumides. Senise kogemuse puudumise tõttu on m</w:t>
      </w:r>
      <w:r w:rsidR="0043579D" w:rsidRPr="00F55D54">
        <w:rPr>
          <w:rFonts w:ascii="Times New Roman" w:eastAsia="Times New Roman" w:hAnsi="Times New Roman" w:cs="Times New Roman"/>
          <w:kern w:val="0"/>
          <w:sz w:val="24"/>
          <w:szCs w:val="24"/>
          <w:lang w:eastAsia="et-EE"/>
          <w14:ligatures w14:val="none"/>
        </w:rPr>
        <w:t>õju suurem tõenäoliselt gümnaasiumi</w:t>
      </w:r>
      <w:r w:rsidRPr="00F55D54">
        <w:rPr>
          <w:rFonts w:ascii="Times New Roman" w:eastAsia="Times New Roman" w:hAnsi="Times New Roman" w:cs="Times New Roman"/>
          <w:kern w:val="0"/>
          <w:sz w:val="24"/>
          <w:szCs w:val="24"/>
          <w:lang w:eastAsia="et-EE"/>
          <w14:ligatures w14:val="none"/>
        </w:rPr>
        <w:t>d</w:t>
      </w:r>
      <w:r w:rsidR="0043579D" w:rsidRPr="00F55D54">
        <w:rPr>
          <w:rFonts w:ascii="Times New Roman" w:eastAsia="Times New Roman" w:hAnsi="Times New Roman" w:cs="Times New Roman"/>
          <w:kern w:val="0"/>
          <w:sz w:val="24"/>
          <w:szCs w:val="24"/>
          <w:lang w:eastAsia="et-EE"/>
          <w14:ligatures w14:val="none"/>
        </w:rPr>
        <w:t>el</w:t>
      </w:r>
      <w:r w:rsidRPr="00F55D54">
        <w:rPr>
          <w:rFonts w:ascii="Times New Roman" w:eastAsia="Times New Roman" w:hAnsi="Times New Roman" w:cs="Times New Roman"/>
          <w:kern w:val="0"/>
          <w:sz w:val="24"/>
          <w:szCs w:val="24"/>
          <w:lang w:eastAsia="et-EE"/>
          <w14:ligatures w14:val="none"/>
        </w:rPr>
        <w:t xml:space="preserve">e, kelle jaoks on tegemist uue õppe formaadiga. Koolide toetamiseks on kavandatud keskselt koordineeritud võrgustikutöö, juhendmaterjalide loomine ning koolitused. Samuti on kavandatud esimesi mudeleid rakendada sekkumisuuringu formaadis, mille kaudu koguda tõenduspõhist tagasisidet ja parimaid praktikaid. </w:t>
      </w:r>
    </w:p>
    <w:p w14:paraId="39A0A2CA" w14:textId="77777777" w:rsidR="00D4197A" w:rsidRPr="00F55D54" w:rsidRDefault="00D4197A" w:rsidP="00F55D54">
      <w:pPr>
        <w:spacing w:after="0" w:line="240" w:lineRule="auto"/>
        <w:jc w:val="both"/>
        <w:rPr>
          <w:rFonts w:ascii="Times New Roman" w:eastAsia="Times New Roman" w:hAnsi="Times New Roman" w:cs="Times New Roman"/>
          <w:kern w:val="0"/>
          <w:sz w:val="24"/>
          <w:szCs w:val="24"/>
          <w:lang w:eastAsia="et-EE"/>
          <w14:ligatures w14:val="none"/>
        </w:rPr>
      </w:pPr>
    </w:p>
    <w:p w14:paraId="2913F75A" w14:textId="0510B6E8" w:rsidR="0043579D" w:rsidRPr="00F55D54" w:rsidRDefault="0043579D" w:rsidP="00F55D54">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Kuna muudatused on planeeritud jõustada üldises korras 202</w:t>
      </w:r>
      <w:r w:rsidR="00494FEC" w:rsidRPr="00F55D54">
        <w:rPr>
          <w:rFonts w:ascii="Times New Roman" w:eastAsia="Times New Roman" w:hAnsi="Times New Roman" w:cs="Times New Roman"/>
          <w:kern w:val="0"/>
          <w:sz w:val="24"/>
          <w:szCs w:val="24"/>
          <w:lang w:eastAsia="et-EE"/>
          <w14:ligatures w14:val="none"/>
        </w:rPr>
        <w:t>5</w:t>
      </w:r>
      <w:r w:rsidRPr="00F55D54">
        <w:rPr>
          <w:rFonts w:ascii="Times New Roman" w:eastAsia="Times New Roman" w:hAnsi="Times New Roman" w:cs="Times New Roman"/>
          <w:kern w:val="0"/>
          <w:sz w:val="24"/>
          <w:szCs w:val="24"/>
          <w:lang w:eastAsia="et-EE"/>
          <w14:ligatures w14:val="none"/>
        </w:rPr>
        <w:t xml:space="preserve">. aasta alguses, siis on koolidel aega ka täiendava </w:t>
      </w:r>
      <w:commentRangeStart w:id="51"/>
      <w:r w:rsidRPr="00F55D54">
        <w:rPr>
          <w:rFonts w:ascii="Times New Roman" w:eastAsia="Times New Roman" w:hAnsi="Times New Roman" w:cs="Times New Roman"/>
          <w:kern w:val="0"/>
          <w:sz w:val="24"/>
          <w:szCs w:val="24"/>
          <w:lang w:eastAsia="et-EE"/>
          <w14:ligatures w14:val="none"/>
        </w:rPr>
        <w:t>pedagoogilise personali leidmisel</w:t>
      </w:r>
      <w:commentRangeEnd w:id="51"/>
      <w:r w:rsidR="00EB7A56">
        <w:rPr>
          <w:rStyle w:val="Kommentaariviide"/>
          <w:rFonts w:ascii="Calibri" w:eastAsia="Calibri" w:hAnsi="Calibri" w:cs="Calibri"/>
          <w:kern w:val="0"/>
          <w:lang w:eastAsia="et-EE"/>
          <w14:ligatures w14:val="none"/>
        </w:rPr>
        <w:commentReference w:id="51"/>
      </w:r>
      <w:r w:rsidRPr="00F55D54">
        <w:rPr>
          <w:rFonts w:ascii="Times New Roman" w:eastAsia="Times New Roman" w:hAnsi="Times New Roman" w:cs="Times New Roman"/>
          <w:kern w:val="0"/>
          <w:sz w:val="24"/>
          <w:szCs w:val="24"/>
          <w:lang w:eastAsia="et-EE"/>
          <w14:ligatures w14:val="none"/>
        </w:rPr>
        <w:t xml:space="preserve">. Kuna ettevalmistavas õppes toimub tihe üldhariduse ja kutsealase ettevalmistuse integreerimine, siis on riigi poolt peetavate koolide võimekus selles osas väga kõrge. Kutseõppeasutuste puhul on võimekus igati tagatud ka ühe kooli sees. Lisaks tuleks teha koostööd ka tööandjatega, mis nt kutseõppeasutuste puhul on juba täna tavapärane praktika. </w:t>
      </w:r>
    </w:p>
    <w:p w14:paraId="3EC7DA40" w14:textId="77777777" w:rsidR="0043579D" w:rsidRPr="00F55D54" w:rsidRDefault="0043579D" w:rsidP="00F55D54">
      <w:pPr>
        <w:spacing w:after="0" w:line="240" w:lineRule="auto"/>
        <w:jc w:val="both"/>
        <w:rPr>
          <w:rFonts w:ascii="Times New Roman" w:eastAsia="Times New Roman" w:hAnsi="Times New Roman" w:cs="Times New Roman"/>
          <w:color w:val="00B050"/>
          <w:kern w:val="0"/>
          <w:sz w:val="24"/>
          <w:szCs w:val="24"/>
          <w:lang w:eastAsia="et-EE"/>
          <w14:ligatures w14:val="none"/>
        </w:rPr>
      </w:pPr>
    </w:p>
    <w:p w14:paraId="2D8379DA" w14:textId="1DC0C9C5" w:rsidR="0043579D" w:rsidRDefault="11A87755" w:rsidP="00F55D54">
      <w:pPr>
        <w:spacing w:after="0" w:line="240" w:lineRule="auto"/>
        <w:rPr>
          <w:rFonts w:ascii="Times New Roman" w:hAnsi="Times New Roman" w:cs="Times New Roman"/>
          <w:b/>
          <w:sz w:val="24"/>
          <w:szCs w:val="24"/>
        </w:rPr>
      </w:pPr>
      <w:r w:rsidRPr="00F55D54">
        <w:rPr>
          <w:rFonts w:ascii="Times New Roman" w:hAnsi="Times New Roman" w:cs="Times New Roman"/>
          <w:b/>
          <w:sz w:val="24"/>
          <w:szCs w:val="24"/>
        </w:rPr>
        <w:t>6.</w:t>
      </w:r>
      <w:r w:rsidR="00583AEE" w:rsidRPr="00F55D54">
        <w:rPr>
          <w:rFonts w:ascii="Times New Roman" w:hAnsi="Times New Roman" w:cs="Times New Roman"/>
          <w:b/>
          <w:bCs/>
          <w:sz w:val="24"/>
          <w:szCs w:val="24"/>
        </w:rPr>
        <w:t>3</w:t>
      </w:r>
      <w:r w:rsidRPr="00F55D54">
        <w:rPr>
          <w:rFonts w:ascii="Times New Roman" w:hAnsi="Times New Roman" w:cs="Times New Roman"/>
          <w:b/>
          <w:sz w:val="24"/>
          <w:szCs w:val="24"/>
        </w:rPr>
        <w:t xml:space="preserve">. </w:t>
      </w:r>
      <w:r w:rsidRPr="00F55D54">
        <w:rPr>
          <w:rFonts w:ascii="Times New Roman" w:hAnsi="Times New Roman" w:cs="Times New Roman"/>
          <w:b/>
          <w:bCs/>
          <w:sz w:val="24"/>
          <w:szCs w:val="24"/>
        </w:rPr>
        <w:t>Põhikooli</w:t>
      </w:r>
      <w:r w:rsidRPr="00F55D54">
        <w:rPr>
          <w:rFonts w:ascii="Times New Roman" w:hAnsi="Times New Roman" w:cs="Times New Roman"/>
          <w:b/>
          <w:sz w:val="24"/>
          <w:szCs w:val="24"/>
        </w:rPr>
        <w:t xml:space="preserve"> valikeksami ja gümnaasiumi koolieksami ära kaotamine kooli lõpetamise tingimusena</w:t>
      </w:r>
    </w:p>
    <w:p w14:paraId="295CCFDF" w14:textId="77777777" w:rsidR="008E5A0F" w:rsidRPr="00F55D54" w:rsidRDefault="008E5A0F" w:rsidP="00F55D54">
      <w:pPr>
        <w:spacing w:after="0" w:line="240" w:lineRule="auto"/>
        <w:rPr>
          <w:rFonts w:ascii="Times New Roman" w:hAnsi="Times New Roman" w:cs="Times New Roman"/>
          <w:b/>
          <w:bCs/>
          <w:sz w:val="24"/>
          <w:szCs w:val="24"/>
        </w:rPr>
      </w:pPr>
    </w:p>
    <w:p w14:paraId="770924F2" w14:textId="77777777" w:rsidR="0043579D" w:rsidRPr="00F55D54" w:rsidRDefault="0043579D" w:rsidP="00F55D54">
      <w:pPr>
        <w:spacing w:after="0" w:line="240" w:lineRule="auto"/>
        <w:jc w:val="both"/>
        <w:rPr>
          <w:rFonts w:ascii="Times New Roman" w:eastAsia="Times New Roman" w:hAnsi="Times New Roman" w:cs="Times New Roman"/>
          <w:sz w:val="24"/>
          <w:szCs w:val="24"/>
          <w:lang w:eastAsia="et-EE"/>
        </w:rPr>
      </w:pPr>
      <w:r w:rsidRPr="00F55D54">
        <w:rPr>
          <w:rFonts w:ascii="Times New Roman" w:hAnsi="Times New Roman" w:cs="Times New Roman"/>
          <w:color w:val="202020"/>
          <w:sz w:val="24"/>
          <w:szCs w:val="24"/>
          <w:shd w:val="clear" w:color="auto" w:fill="FFFFFF"/>
        </w:rPr>
        <w:t>Põhikooli- ja gümnaasiumiseaduse § 30 lõikes 3 sätestatakse, et põhikooli lõpetamiseks põhikooli riikliku õppekava järgi sooritatakse ühtsed põhikooli lõpueksamid või põhikooli riiklikus õppekavas sätestatud juhtudel põhikooli koolieksam järgmistes ainetes:</w:t>
      </w:r>
      <w:r w:rsidRPr="00F55D54">
        <w:rPr>
          <w:rFonts w:ascii="Times New Roman" w:hAnsi="Times New Roman" w:cs="Times New Roman"/>
          <w:color w:val="202020"/>
          <w:sz w:val="24"/>
          <w:szCs w:val="24"/>
        </w:rPr>
        <w:t xml:space="preserve"> </w:t>
      </w:r>
      <w:r w:rsidRPr="00F55D54">
        <w:rPr>
          <w:rFonts w:ascii="Times New Roman" w:hAnsi="Times New Roman" w:cs="Times New Roman"/>
          <w:color w:val="202020"/>
          <w:sz w:val="24"/>
          <w:szCs w:val="24"/>
          <w:shd w:val="clear" w:color="auto" w:fill="FFFFFF"/>
        </w:rPr>
        <w:t>1) eesti keeles või põhikooli riiklikus õppekavas sätestatud juhul eesti keeles teise keelena;</w:t>
      </w:r>
      <w:r w:rsidRPr="00F55D54">
        <w:rPr>
          <w:rFonts w:ascii="Times New Roman" w:hAnsi="Times New Roman" w:cs="Times New Roman"/>
          <w:color w:val="202020"/>
          <w:sz w:val="24"/>
          <w:szCs w:val="24"/>
        </w:rPr>
        <w:t xml:space="preserve"> </w:t>
      </w:r>
      <w:r w:rsidRPr="00F55D54">
        <w:rPr>
          <w:rFonts w:ascii="Times New Roman" w:hAnsi="Times New Roman" w:cs="Times New Roman"/>
          <w:color w:val="202020"/>
          <w:sz w:val="24"/>
          <w:szCs w:val="24"/>
          <w:shd w:val="clear" w:color="auto" w:fill="FFFFFF"/>
        </w:rPr>
        <w:t>2) matemaatikas;</w:t>
      </w:r>
      <w:r w:rsidRPr="00F55D54">
        <w:rPr>
          <w:rFonts w:ascii="Times New Roman" w:hAnsi="Times New Roman" w:cs="Times New Roman"/>
          <w:color w:val="202020"/>
          <w:sz w:val="24"/>
          <w:szCs w:val="24"/>
        </w:rPr>
        <w:t xml:space="preserve"> </w:t>
      </w:r>
      <w:r w:rsidRPr="00F55D54">
        <w:rPr>
          <w:rFonts w:ascii="Times New Roman" w:hAnsi="Times New Roman" w:cs="Times New Roman"/>
          <w:color w:val="202020"/>
          <w:sz w:val="24"/>
          <w:szCs w:val="24"/>
          <w:shd w:val="clear" w:color="auto" w:fill="FFFFFF"/>
        </w:rPr>
        <w:t>3) käesoleva paragrahvi lõike 4 alusel kehtestatud õppeainete hulgast õpilase valitud aines. Lõike 4 alusel kehtestatud õppeained on</w:t>
      </w:r>
      <w:r w:rsidRPr="00F55D54">
        <w:rPr>
          <w:rStyle w:val="Allmrkuseviide"/>
          <w:rFonts w:ascii="Times New Roman" w:hAnsi="Times New Roman" w:cs="Times New Roman"/>
          <w:color w:val="202020"/>
          <w:sz w:val="24"/>
          <w:szCs w:val="24"/>
          <w:shd w:val="clear" w:color="auto" w:fill="FFFFFF"/>
        </w:rPr>
        <w:footnoteReference w:id="26"/>
      </w:r>
      <w:r w:rsidRPr="00F55D54">
        <w:rPr>
          <w:rFonts w:ascii="Times New Roman" w:hAnsi="Times New Roman" w:cs="Times New Roman"/>
          <w:color w:val="202020"/>
          <w:sz w:val="24"/>
          <w:szCs w:val="24"/>
          <w:shd w:val="clear" w:color="auto" w:fill="FFFFFF"/>
        </w:rPr>
        <w:t xml:space="preserve"> </w:t>
      </w:r>
      <w:r w:rsidRPr="00F55D54">
        <w:rPr>
          <w:rFonts w:ascii="Times New Roman" w:hAnsi="Times New Roman" w:cs="Times New Roman"/>
          <w:sz w:val="24"/>
          <w:szCs w:val="24"/>
        </w:rPr>
        <w:t>vene keel, bioloogia, keemia, füüsika, geograafia, ajalugu, ühiskonnaõpetus, inglise keel, prantsuse keel, saksa keel või vene keel (võõrkeelena).</w:t>
      </w:r>
      <w:r w:rsidRPr="00F55D54">
        <w:rPr>
          <w:rFonts w:ascii="Times New Roman" w:hAnsi="Times New Roman" w:cs="Times New Roman"/>
          <w:color w:val="202020"/>
          <w:sz w:val="24"/>
          <w:szCs w:val="24"/>
          <w:shd w:val="clear" w:color="auto" w:fill="FFFFFF"/>
        </w:rPr>
        <w:t xml:space="preserve"> </w:t>
      </w:r>
      <w:bookmarkStart w:id="52" w:name="_Hlk155863826"/>
    </w:p>
    <w:bookmarkEnd w:id="52"/>
    <w:p w14:paraId="2EF0A435" w14:textId="6E5B53C6" w:rsidR="11A87755" w:rsidRPr="00F55D54" w:rsidRDefault="11A87755" w:rsidP="00F55D54">
      <w:pPr>
        <w:spacing w:after="0" w:line="240" w:lineRule="auto"/>
        <w:jc w:val="both"/>
        <w:rPr>
          <w:rFonts w:ascii="Times New Roman" w:hAnsi="Times New Roman" w:cs="Times New Roman"/>
          <w:color w:val="202020"/>
          <w:sz w:val="24"/>
          <w:szCs w:val="24"/>
        </w:rPr>
      </w:pPr>
    </w:p>
    <w:p w14:paraId="20163CDB" w14:textId="05325407" w:rsidR="11A87755" w:rsidRPr="00F55D54" w:rsidRDefault="11A87755" w:rsidP="00F55D54">
      <w:pPr>
        <w:spacing w:after="0" w:line="240" w:lineRule="auto"/>
        <w:jc w:val="both"/>
        <w:rPr>
          <w:rFonts w:ascii="Times New Roman" w:hAnsi="Times New Roman" w:cs="Times New Roman"/>
          <w:color w:val="202020"/>
          <w:sz w:val="24"/>
          <w:szCs w:val="24"/>
        </w:rPr>
      </w:pPr>
      <w:r w:rsidRPr="00F55D54">
        <w:rPr>
          <w:rFonts w:ascii="Times New Roman" w:hAnsi="Times New Roman" w:cs="Times New Roman"/>
          <w:color w:val="202020"/>
          <w:sz w:val="24"/>
          <w:szCs w:val="24"/>
        </w:rPr>
        <w:t xml:space="preserve">Põhikooli- ja gümnaasiumiseaduse § 31 lõikes 2 sätestatakse, et gümnaasiumi lõpueksamid on riigieksamid ja gümnaasiumi koolieksam. Riigieksamid sooritatakse eesti keeles gümnaasiumi riiklikus õppekavas sätestatud juhtudel eesti keeles teise keelena, matemaatikas ja võõrkeeles. Sama paragrahvi lõikest 6 tulenevalt tuleb gümnaasiumi koolieksam gümnaasiumi lõpetamiseks sooritada vähemalt rahuldavale (3) tulemusele. </w:t>
      </w:r>
    </w:p>
    <w:p w14:paraId="34DB4622" w14:textId="77777777" w:rsidR="0043579D" w:rsidRPr="00F55D54" w:rsidRDefault="0043579D" w:rsidP="00F55D54">
      <w:pPr>
        <w:spacing w:after="0" w:line="240" w:lineRule="auto"/>
        <w:jc w:val="both"/>
        <w:rPr>
          <w:rFonts w:ascii="Times New Roman" w:eastAsia="Times New Roman" w:hAnsi="Times New Roman" w:cs="Times New Roman"/>
          <w:b/>
          <w:i/>
          <w:kern w:val="0"/>
          <w:sz w:val="24"/>
          <w:szCs w:val="24"/>
          <w:lang w:eastAsia="et-EE"/>
          <w14:ligatures w14:val="none"/>
        </w:rPr>
      </w:pPr>
    </w:p>
    <w:p w14:paraId="5B1E67AF" w14:textId="4B62BF27" w:rsidR="0043579D" w:rsidRPr="00F55D54" w:rsidRDefault="0043579D" w:rsidP="00F55D54">
      <w:pPr>
        <w:spacing w:after="0" w:line="240" w:lineRule="auto"/>
        <w:jc w:val="both"/>
        <w:rPr>
          <w:rFonts w:ascii="Times New Roman" w:eastAsia="Times New Roman" w:hAnsi="Times New Roman" w:cs="Times New Roman"/>
          <w:sz w:val="24"/>
          <w:szCs w:val="24"/>
          <w:lang w:eastAsia="et-EE"/>
        </w:rPr>
      </w:pPr>
      <w:r w:rsidRPr="00F55D54">
        <w:rPr>
          <w:rFonts w:ascii="Times New Roman" w:eastAsia="Times New Roman" w:hAnsi="Times New Roman" w:cs="Times New Roman"/>
          <w:b/>
          <w:bCs/>
          <w:i/>
          <w:iCs/>
          <w:kern w:val="0"/>
          <w:sz w:val="24"/>
          <w:szCs w:val="24"/>
          <w:lang w:eastAsia="et-EE"/>
          <w14:ligatures w14:val="none"/>
        </w:rPr>
        <w:t>Mõju sihtrühm: põhikooli õpilased ja nende vanemad</w:t>
      </w:r>
    </w:p>
    <w:p w14:paraId="387C7C8A" w14:textId="77777777" w:rsidR="0043579D" w:rsidRPr="00F55D54" w:rsidRDefault="0043579D" w:rsidP="00F55D54">
      <w:pPr>
        <w:spacing w:after="0" w:line="240" w:lineRule="auto"/>
        <w:jc w:val="both"/>
        <w:rPr>
          <w:rFonts w:ascii="Times New Roman" w:eastAsia="Times New Roman" w:hAnsi="Times New Roman" w:cs="Times New Roman"/>
          <w:i/>
          <w:color w:val="FF0000"/>
          <w:kern w:val="0"/>
          <w:sz w:val="24"/>
          <w:szCs w:val="24"/>
          <w:u w:val="single"/>
          <w:lang w:eastAsia="et-EE"/>
          <w14:ligatures w14:val="none"/>
        </w:rPr>
      </w:pPr>
    </w:p>
    <w:p w14:paraId="1AC29D6A" w14:textId="17C7076E" w:rsidR="0043579D" w:rsidRPr="00F55D54" w:rsidRDefault="0043579D" w:rsidP="00F55D54">
      <w:pPr>
        <w:spacing w:after="0" w:line="240" w:lineRule="auto"/>
        <w:jc w:val="both"/>
        <w:rPr>
          <w:rFonts w:ascii="Times New Roman" w:hAnsi="Times New Roman" w:cs="Times New Roman"/>
          <w:color w:val="202020"/>
          <w:sz w:val="24"/>
          <w:szCs w:val="24"/>
        </w:rPr>
      </w:pPr>
      <w:r w:rsidRPr="00F55D54">
        <w:rPr>
          <w:rFonts w:ascii="Times New Roman" w:hAnsi="Times New Roman" w:cs="Times New Roman"/>
          <w:color w:val="202020"/>
          <w:sz w:val="24"/>
          <w:szCs w:val="24"/>
          <w:shd w:val="clear" w:color="auto" w:fill="FFFFFF"/>
        </w:rPr>
        <w:t>Valikeksami saab teha õppeaines, mida õpilane on kooli õppekava järgi õppinud. Õpilase soovil ja kooli nõusolekul võib valikeksami sooritada ka õppeaines, mida õpilane ei ole koolis õppinud.</w:t>
      </w:r>
      <w:r w:rsidRPr="00F55D54">
        <w:rPr>
          <w:rStyle w:val="Allmrkuseviide"/>
          <w:rFonts w:ascii="Times New Roman" w:hAnsi="Times New Roman" w:cs="Times New Roman"/>
          <w:color w:val="202020"/>
          <w:sz w:val="24"/>
          <w:szCs w:val="24"/>
          <w:shd w:val="clear" w:color="auto" w:fill="FFFFFF"/>
        </w:rPr>
        <w:footnoteReference w:id="27"/>
      </w:r>
      <w:r w:rsidRPr="00F55D54">
        <w:rPr>
          <w:rFonts w:ascii="Times New Roman" w:hAnsi="Times New Roman" w:cs="Times New Roman"/>
          <w:color w:val="202020"/>
          <w:sz w:val="24"/>
          <w:szCs w:val="24"/>
          <w:shd w:val="clear" w:color="auto" w:fill="FFFFFF"/>
        </w:rPr>
        <w:t xml:space="preserve"> Valikeksami õppeaine ja vormi määrab kooli direktor ning teeb selle põhikoolilõpetajale ja tema seaduslikule esindajale teatavaks hiljemalt jooksva õppeaasta </w:t>
      </w:r>
      <w:r w:rsidRPr="00F55D54">
        <w:rPr>
          <w:rFonts w:ascii="Times New Roman" w:hAnsi="Times New Roman" w:cs="Times New Roman"/>
          <w:color w:val="202020"/>
          <w:sz w:val="24"/>
          <w:szCs w:val="24"/>
          <w:shd w:val="clear" w:color="auto" w:fill="FFFFFF"/>
        </w:rPr>
        <w:lastRenderedPageBreak/>
        <w:t>1. veebruariks.</w:t>
      </w:r>
      <w:r w:rsidRPr="00F55D54">
        <w:rPr>
          <w:rStyle w:val="Allmrkuseviide"/>
          <w:rFonts w:ascii="Times New Roman" w:hAnsi="Times New Roman" w:cs="Times New Roman"/>
          <w:color w:val="202020"/>
          <w:sz w:val="24"/>
          <w:szCs w:val="24"/>
          <w:shd w:val="clear" w:color="auto" w:fill="FFFFFF"/>
        </w:rPr>
        <w:footnoteReference w:id="28"/>
      </w:r>
      <w:r w:rsidR="00EA2A5A">
        <w:rPr>
          <w:rFonts w:ascii="Times New Roman" w:hAnsi="Times New Roman" w:cs="Times New Roman"/>
          <w:color w:val="202020"/>
          <w:sz w:val="24"/>
          <w:szCs w:val="24"/>
          <w:shd w:val="clear" w:color="auto" w:fill="FFFFFF"/>
        </w:rPr>
        <w:t xml:space="preserve"> Olulisemateks argumentideks eksamitest loobumisel on (a) õpilaste koormuse vähendamine kui ka (b) koolikorraldusliku koormuse vähendamine eksamite ettevalmistuseks ja läbiviimiseks. </w:t>
      </w:r>
    </w:p>
    <w:p w14:paraId="371DB8D6" w14:textId="77777777" w:rsidR="0043579D" w:rsidRPr="00F55D54" w:rsidRDefault="0043579D" w:rsidP="00F55D54">
      <w:pPr>
        <w:spacing w:after="0" w:line="240" w:lineRule="auto"/>
        <w:jc w:val="both"/>
        <w:rPr>
          <w:rFonts w:ascii="Times New Roman" w:hAnsi="Times New Roman" w:cs="Times New Roman"/>
          <w:color w:val="202020"/>
          <w:sz w:val="24"/>
          <w:szCs w:val="24"/>
          <w:shd w:val="clear" w:color="auto" w:fill="FFFFFF"/>
        </w:rPr>
      </w:pPr>
    </w:p>
    <w:p w14:paraId="0A48AE9B" w14:textId="30122789" w:rsidR="0043579D" w:rsidRPr="00F55D54" w:rsidRDefault="0043579D" w:rsidP="00F55D54">
      <w:pPr>
        <w:spacing w:after="0" w:line="240" w:lineRule="auto"/>
        <w:jc w:val="both"/>
        <w:rPr>
          <w:rFonts w:ascii="Times New Roman" w:eastAsia="Times New Roman" w:hAnsi="Times New Roman" w:cs="Times New Roman"/>
          <w:bCs/>
          <w:iCs/>
          <w:kern w:val="0"/>
          <w:sz w:val="24"/>
          <w:szCs w:val="24"/>
          <w:lang w:eastAsia="et-EE"/>
          <w14:ligatures w14:val="none"/>
        </w:rPr>
      </w:pPr>
      <w:r w:rsidRPr="00F55D54">
        <w:rPr>
          <w:rFonts w:ascii="Times New Roman" w:hAnsi="Times New Roman" w:cs="Times New Roman"/>
          <w:color w:val="202020"/>
          <w:sz w:val="24"/>
          <w:szCs w:val="24"/>
          <w:shd w:val="clear" w:color="auto" w:fill="FFFFFF"/>
        </w:rPr>
        <w:t xml:space="preserve">Põhikooli lõpetavate õpilaste arv on </w:t>
      </w:r>
      <w:r w:rsidR="009508AF" w:rsidRPr="00F55D54">
        <w:rPr>
          <w:rFonts w:ascii="Times New Roman" w:hAnsi="Times New Roman" w:cs="Times New Roman"/>
          <w:color w:val="202020"/>
          <w:sz w:val="24"/>
          <w:szCs w:val="24"/>
          <w:shd w:val="clear" w:color="auto" w:fill="FFFFFF"/>
        </w:rPr>
        <w:t>13</w:t>
      </w:r>
      <w:r w:rsidR="004C4C59" w:rsidRPr="00F55D54">
        <w:rPr>
          <w:rFonts w:ascii="Times New Roman" w:hAnsi="Times New Roman" w:cs="Times New Roman"/>
          <w:color w:val="202020"/>
          <w:sz w:val="24"/>
          <w:szCs w:val="24"/>
          <w:shd w:val="clear" w:color="auto" w:fill="FFFFFF"/>
        </w:rPr>
        <w:t xml:space="preserve"> </w:t>
      </w:r>
      <w:r w:rsidR="009508AF" w:rsidRPr="00F55D54">
        <w:rPr>
          <w:rFonts w:ascii="Times New Roman" w:hAnsi="Times New Roman" w:cs="Times New Roman"/>
          <w:color w:val="202020"/>
          <w:sz w:val="24"/>
          <w:szCs w:val="24"/>
          <w:shd w:val="clear" w:color="auto" w:fill="FFFFFF"/>
        </w:rPr>
        <w:t>353 (Haridussilm; 2021/22 õppeaasta)</w:t>
      </w:r>
    </w:p>
    <w:p w14:paraId="215F2104" w14:textId="77777777" w:rsidR="0043579D" w:rsidRPr="00F55D54" w:rsidRDefault="0043579D" w:rsidP="00F55D54">
      <w:pPr>
        <w:spacing w:after="0" w:line="240" w:lineRule="auto"/>
        <w:jc w:val="both"/>
        <w:rPr>
          <w:rFonts w:ascii="Times New Roman" w:eastAsia="Times New Roman" w:hAnsi="Times New Roman" w:cs="Times New Roman"/>
          <w:color w:val="FF0000"/>
          <w:kern w:val="0"/>
          <w:sz w:val="24"/>
          <w:szCs w:val="24"/>
          <w:lang w:eastAsia="et-EE"/>
          <w14:ligatures w14:val="none"/>
        </w:rPr>
      </w:pPr>
    </w:p>
    <w:p w14:paraId="59824C7A" w14:textId="77777777" w:rsidR="0043579D" w:rsidRPr="00F55D54" w:rsidRDefault="0043579D" w:rsidP="00F55D54">
      <w:pPr>
        <w:spacing w:after="0" w:line="240" w:lineRule="auto"/>
        <w:jc w:val="both"/>
        <w:rPr>
          <w:rFonts w:ascii="Times New Roman" w:eastAsia="Times New Roman" w:hAnsi="Times New Roman" w:cs="Times New Roman"/>
          <w:kern w:val="0"/>
          <w:sz w:val="24"/>
          <w:szCs w:val="24"/>
          <w:u w:val="single"/>
          <w:lang w:eastAsia="et-EE"/>
          <w14:ligatures w14:val="none"/>
        </w:rPr>
      </w:pPr>
      <w:r w:rsidRPr="00F55D54">
        <w:rPr>
          <w:rFonts w:ascii="Times New Roman" w:eastAsia="Times New Roman" w:hAnsi="Times New Roman" w:cs="Times New Roman"/>
          <w:kern w:val="0"/>
          <w:sz w:val="24"/>
          <w:szCs w:val="24"/>
          <w:u w:val="single"/>
          <w:lang w:eastAsia="et-EE"/>
          <w14:ligatures w14:val="none"/>
        </w:rPr>
        <w:t>Mõju valdkond: sotsiaalne mõju</w:t>
      </w:r>
    </w:p>
    <w:p w14:paraId="76BCBCBC" w14:textId="77777777" w:rsidR="0043579D" w:rsidRPr="00F55D54" w:rsidRDefault="0043579D" w:rsidP="00F55D54">
      <w:pPr>
        <w:spacing w:after="0" w:line="240" w:lineRule="auto"/>
        <w:jc w:val="both"/>
        <w:rPr>
          <w:rFonts w:ascii="Times New Roman" w:eastAsia="Times New Roman" w:hAnsi="Times New Roman" w:cs="Times New Roman"/>
          <w:color w:val="FF0000"/>
          <w:kern w:val="0"/>
          <w:sz w:val="24"/>
          <w:szCs w:val="24"/>
          <w:lang w:eastAsia="et-EE"/>
          <w14:ligatures w14:val="none"/>
        </w:rPr>
      </w:pPr>
    </w:p>
    <w:p w14:paraId="41A15F06" w14:textId="77777777" w:rsidR="0043579D" w:rsidRPr="00F55D54" w:rsidRDefault="0043579D" w:rsidP="00F55D54">
      <w:pPr>
        <w:spacing w:after="0" w:line="240" w:lineRule="auto"/>
        <w:rPr>
          <w:rFonts w:ascii="Times New Roman" w:hAnsi="Times New Roman" w:cs="Times New Roman"/>
          <w:i/>
          <w:iCs/>
          <w:sz w:val="24"/>
          <w:szCs w:val="24"/>
        </w:rPr>
      </w:pPr>
      <w:r w:rsidRPr="00F55D54">
        <w:rPr>
          <w:rFonts w:ascii="Times New Roman" w:hAnsi="Times New Roman" w:cs="Times New Roman"/>
          <w:i/>
          <w:iCs/>
          <w:sz w:val="24"/>
          <w:szCs w:val="24"/>
        </w:rPr>
        <w:t>Mõju kirjeldus</w:t>
      </w:r>
    </w:p>
    <w:p w14:paraId="66C74437" w14:textId="77777777" w:rsidR="0043579D" w:rsidRPr="00F55D54" w:rsidRDefault="0043579D" w:rsidP="00F55D54">
      <w:pPr>
        <w:spacing w:after="0" w:line="240" w:lineRule="auto"/>
        <w:rPr>
          <w:rFonts w:ascii="Times New Roman" w:hAnsi="Times New Roman" w:cs="Times New Roman"/>
          <w:color w:val="FF0000"/>
          <w:sz w:val="24"/>
          <w:szCs w:val="24"/>
        </w:rPr>
      </w:pPr>
    </w:p>
    <w:p w14:paraId="325175F1" w14:textId="7863F761" w:rsidR="0043579D" w:rsidRPr="00F55D54" w:rsidRDefault="0043579D" w:rsidP="00F55D54">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 xml:space="preserve">Muudatus toob põhikooli lõpetavatele õpilastele ja nende vanematele kaasa selle, et põhikooli lõpetamiseks tuleb sooritada senise kolme lõpueksami asemel kaks lõpueksamit. </w:t>
      </w:r>
      <w:r w:rsidR="00EA2A5A">
        <w:rPr>
          <w:rFonts w:ascii="Times New Roman" w:hAnsi="Times New Roman" w:cs="Times New Roman"/>
          <w:sz w:val="24"/>
          <w:szCs w:val="24"/>
        </w:rPr>
        <w:t>Seega</w:t>
      </w:r>
      <w:r w:rsidRPr="00F55D54">
        <w:rPr>
          <w:rFonts w:ascii="Times New Roman" w:hAnsi="Times New Roman" w:cs="Times New Roman"/>
          <w:sz w:val="24"/>
          <w:szCs w:val="24"/>
        </w:rPr>
        <w:t xml:space="preserve"> väheneb õpilase jaoks põhikooli lõpetamise tingimuste kogum ning ühtlasi eksamiperioodil koormus. </w:t>
      </w:r>
      <w:r w:rsidR="009508AF" w:rsidRPr="00F55D54">
        <w:rPr>
          <w:rFonts w:ascii="Times New Roman" w:hAnsi="Times New Roman" w:cs="Times New Roman"/>
          <w:sz w:val="24"/>
          <w:szCs w:val="24"/>
        </w:rPr>
        <w:t>Samuti väheneb vaimne pinge ühe eksami kui kõrge panusega hindamise võrra.</w:t>
      </w:r>
    </w:p>
    <w:p w14:paraId="7A267EAE" w14:textId="77777777" w:rsidR="0043579D" w:rsidRPr="00F55D54" w:rsidRDefault="0043579D" w:rsidP="00F55D54">
      <w:pPr>
        <w:spacing w:after="0" w:line="240" w:lineRule="auto"/>
        <w:rPr>
          <w:rFonts w:ascii="Times New Roman" w:hAnsi="Times New Roman" w:cs="Times New Roman"/>
          <w:sz w:val="24"/>
          <w:szCs w:val="24"/>
        </w:rPr>
      </w:pPr>
    </w:p>
    <w:p w14:paraId="31D6DB23" w14:textId="77777777" w:rsidR="0043579D" w:rsidRPr="00F55D54" w:rsidRDefault="0043579D" w:rsidP="00F55D54">
      <w:pPr>
        <w:spacing w:after="0" w:line="240" w:lineRule="auto"/>
        <w:rPr>
          <w:rFonts w:ascii="Times New Roman" w:hAnsi="Times New Roman" w:cs="Times New Roman"/>
          <w:i/>
          <w:iCs/>
          <w:sz w:val="24"/>
          <w:szCs w:val="24"/>
        </w:rPr>
      </w:pPr>
      <w:bookmarkStart w:id="53" w:name="_Hlk156035462"/>
      <w:r w:rsidRPr="00F55D54">
        <w:rPr>
          <w:rFonts w:ascii="Times New Roman" w:hAnsi="Times New Roman" w:cs="Times New Roman"/>
          <w:i/>
          <w:iCs/>
          <w:sz w:val="24"/>
          <w:szCs w:val="24"/>
        </w:rPr>
        <w:t xml:space="preserve">Mõju ulatus, avaldumise sagedus ja ebasoovitava mõju risk </w:t>
      </w:r>
    </w:p>
    <w:bookmarkEnd w:id="53"/>
    <w:p w14:paraId="1AA1A65C" w14:textId="77777777" w:rsidR="0043579D" w:rsidRPr="00F55D54" w:rsidRDefault="0043579D" w:rsidP="00F55D54">
      <w:pPr>
        <w:spacing w:after="0" w:line="240" w:lineRule="auto"/>
        <w:rPr>
          <w:rFonts w:ascii="Times New Roman" w:hAnsi="Times New Roman" w:cs="Times New Roman"/>
          <w:i/>
          <w:iCs/>
          <w:sz w:val="24"/>
          <w:szCs w:val="24"/>
        </w:rPr>
      </w:pPr>
    </w:p>
    <w:p w14:paraId="4677C654" w14:textId="77777777" w:rsidR="0043579D" w:rsidRPr="00F55D54" w:rsidRDefault="0043579D" w:rsidP="00F55D54">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 xml:space="preserve">Mõju ulatus sihtrühmale on keskmine. Õpilaste koormus eksamiperioodil väheneb, mis ühtlasi tähendab, et õpilased saavad senisest paremini keskenduda eesti keele ja matemaatika lõpueksamite sooritamisele. Samas said õpilased teha valiku enda jaoks kõige sobilikuma õppeaine kasuks. See asjaolu ei ole paraku taganud alati positiivse hinde saamist eksami sooritamisel. Olulisel määral ei mõjuta muudatus küll põhikooli lõpetanute arvu, kuna </w:t>
      </w:r>
      <w:r w:rsidRPr="00F55D54">
        <w:rPr>
          <w:rFonts w:ascii="Times New Roman" w:hAnsi="Times New Roman" w:cs="Times New Roman"/>
          <w:color w:val="202020"/>
          <w:sz w:val="24"/>
          <w:szCs w:val="24"/>
          <w:shd w:val="clear" w:color="auto" w:fill="FFFFFF"/>
        </w:rPr>
        <w:t>olukorras, kus ühtse põhikooli lõpueksami tulemus on alla 50 protsendi eksami maksimaalsest tulemusest, sooritab õpilane korduseksami koolieksamina.</w:t>
      </w:r>
      <w:r w:rsidRPr="00F55D54">
        <w:rPr>
          <w:rFonts w:ascii="Times New Roman" w:hAnsi="Times New Roman" w:cs="Times New Roman"/>
          <w:sz w:val="24"/>
          <w:szCs w:val="24"/>
        </w:rPr>
        <w:t xml:space="preserve"> Korduseksami sooritamisel on õpilased praktikas üldjuhul olnud edukad ning on sellest tingituna täitnud ka põhikooli lõpetamise tingimused. </w:t>
      </w:r>
    </w:p>
    <w:p w14:paraId="7C00531D" w14:textId="77777777" w:rsidR="0043579D" w:rsidRPr="00F55D54" w:rsidRDefault="0043579D" w:rsidP="00F55D54">
      <w:pPr>
        <w:spacing w:after="0" w:line="240" w:lineRule="auto"/>
        <w:jc w:val="both"/>
        <w:rPr>
          <w:rFonts w:ascii="Times New Roman" w:hAnsi="Times New Roman" w:cs="Times New Roman"/>
          <w:sz w:val="24"/>
          <w:szCs w:val="24"/>
        </w:rPr>
      </w:pPr>
    </w:p>
    <w:p w14:paraId="33816E21" w14:textId="77777777" w:rsidR="0043579D" w:rsidRPr="00F55D54" w:rsidRDefault="0043579D" w:rsidP="00F55D54">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 xml:space="preserve">Mõju avaldumise sagedus sihtrühmale on ühekordne, kuna üldjuhul lõpetab õpilane põhikooli ühe korra elus. </w:t>
      </w:r>
    </w:p>
    <w:p w14:paraId="076AC5BA" w14:textId="77777777" w:rsidR="0043579D" w:rsidRPr="00F55D54" w:rsidRDefault="0043579D" w:rsidP="00F55D54">
      <w:pPr>
        <w:spacing w:after="0" w:line="240" w:lineRule="auto"/>
        <w:jc w:val="both"/>
        <w:rPr>
          <w:rFonts w:ascii="Times New Roman" w:hAnsi="Times New Roman" w:cs="Times New Roman"/>
          <w:sz w:val="24"/>
          <w:szCs w:val="24"/>
        </w:rPr>
      </w:pPr>
    </w:p>
    <w:p w14:paraId="3FECEF49" w14:textId="2B452F3C" w:rsidR="0043579D" w:rsidRPr="00F55D54" w:rsidRDefault="0043579D" w:rsidP="00F55D54">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 xml:space="preserve">Ebasoovitavate mõjude kaasnemise risk on väike, kuna gümnaasiumid ja kutseõppeasutused ei ole praktikas seni arvestanud kooli sisseastumisel isikute poolt põhikooli lõpetamisel sooritatud valikeksamite tulemustega. Seetõttu ei mõjuta muudatus õpilaste koormust gümnaasiumisse või kutseõppeasutusse sisseastumisel. </w:t>
      </w:r>
      <w:r w:rsidR="002918D0" w:rsidRPr="00F55D54">
        <w:rPr>
          <w:rFonts w:ascii="Times New Roman" w:hAnsi="Times New Roman" w:cs="Times New Roman"/>
          <w:sz w:val="24"/>
          <w:szCs w:val="24"/>
        </w:rPr>
        <w:t xml:space="preserve">Sisseastumisel hinnatavate teadmiste ja oskuste valikul on keskharidustasemel koolidel suur vabadus. Reeglina sisaldavad testid lisaks põhiainetele õppesuuna või kooli eripära arvesse võtvaid </w:t>
      </w:r>
      <w:proofErr w:type="spellStart"/>
      <w:r w:rsidR="002918D0" w:rsidRPr="00F55D54">
        <w:rPr>
          <w:rFonts w:ascii="Times New Roman" w:hAnsi="Times New Roman" w:cs="Times New Roman"/>
          <w:sz w:val="24"/>
          <w:szCs w:val="24"/>
        </w:rPr>
        <w:t>valdkondlikke</w:t>
      </w:r>
      <w:proofErr w:type="spellEnd"/>
      <w:r w:rsidR="002918D0" w:rsidRPr="00F55D54">
        <w:rPr>
          <w:rFonts w:ascii="Times New Roman" w:hAnsi="Times New Roman" w:cs="Times New Roman"/>
          <w:sz w:val="24"/>
          <w:szCs w:val="24"/>
        </w:rPr>
        <w:t xml:space="preserve"> teadmisi.</w:t>
      </w:r>
    </w:p>
    <w:p w14:paraId="6866AD67" w14:textId="77777777" w:rsidR="0043579D" w:rsidRPr="00F55D54" w:rsidRDefault="0043579D" w:rsidP="00F55D54">
      <w:pPr>
        <w:spacing w:after="0" w:line="240" w:lineRule="auto"/>
        <w:jc w:val="both"/>
        <w:rPr>
          <w:rFonts w:ascii="Times New Roman" w:eastAsia="Times New Roman" w:hAnsi="Times New Roman" w:cs="Times New Roman"/>
          <w:color w:val="FF0000"/>
          <w:kern w:val="0"/>
          <w:sz w:val="24"/>
          <w:szCs w:val="24"/>
          <w:lang w:eastAsia="et-EE"/>
          <w14:ligatures w14:val="none"/>
        </w:rPr>
      </w:pPr>
    </w:p>
    <w:p w14:paraId="46173E21" w14:textId="77777777" w:rsidR="0043579D" w:rsidRPr="00F55D54" w:rsidRDefault="0043579D" w:rsidP="00F55D54">
      <w:pPr>
        <w:spacing w:after="0" w:line="240" w:lineRule="auto"/>
        <w:rPr>
          <w:rFonts w:ascii="Times New Roman" w:hAnsi="Times New Roman" w:cs="Times New Roman"/>
          <w:b/>
          <w:bCs/>
          <w:i/>
          <w:iCs/>
          <w:sz w:val="24"/>
          <w:szCs w:val="24"/>
        </w:rPr>
      </w:pPr>
      <w:r w:rsidRPr="00F55D54">
        <w:rPr>
          <w:rFonts w:ascii="Times New Roman" w:hAnsi="Times New Roman" w:cs="Times New Roman"/>
          <w:b/>
          <w:bCs/>
          <w:i/>
          <w:iCs/>
          <w:sz w:val="24"/>
          <w:szCs w:val="24"/>
        </w:rPr>
        <w:t>Mõju sihtrühm: põhiharidust pakkuvad koolid</w:t>
      </w:r>
    </w:p>
    <w:p w14:paraId="2A0E5230" w14:textId="77777777" w:rsidR="0043579D" w:rsidRPr="00F55D54" w:rsidRDefault="0043579D" w:rsidP="00F55D54">
      <w:pPr>
        <w:spacing w:after="0" w:line="240" w:lineRule="auto"/>
        <w:rPr>
          <w:rFonts w:ascii="Times New Roman" w:hAnsi="Times New Roman" w:cs="Times New Roman"/>
          <w:sz w:val="24"/>
          <w:szCs w:val="24"/>
        </w:rPr>
      </w:pPr>
    </w:p>
    <w:p w14:paraId="04B75F8B" w14:textId="4E926E58" w:rsidR="0043579D" w:rsidRPr="00F55D54" w:rsidRDefault="0043579D" w:rsidP="00F55D54">
      <w:pPr>
        <w:spacing w:after="0" w:line="240" w:lineRule="auto"/>
        <w:rPr>
          <w:rFonts w:ascii="Times New Roman" w:hAnsi="Times New Roman" w:cs="Times New Roman"/>
          <w:sz w:val="24"/>
          <w:szCs w:val="24"/>
        </w:rPr>
      </w:pPr>
      <w:r w:rsidRPr="00F55D54">
        <w:rPr>
          <w:rFonts w:ascii="Times New Roman" w:hAnsi="Times New Roman" w:cs="Times New Roman"/>
          <w:sz w:val="24"/>
          <w:szCs w:val="24"/>
        </w:rPr>
        <w:t xml:space="preserve">Mõjutatud koolide arv </w:t>
      </w:r>
      <w:r w:rsidR="00367C33" w:rsidRPr="00F55D54">
        <w:rPr>
          <w:rFonts w:ascii="Times New Roman" w:hAnsi="Times New Roman" w:cs="Times New Roman"/>
          <w:sz w:val="24"/>
          <w:szCs w:val="24"/>
        </w:rPr>
        <w:t>– 300 (Haridussilm; 2023/24. õppeaastal)</w:t>
      </w:r>
    </w:p>
    <w:p w14:paraId="09D90C06" w14:textId="77777777" w:rsidR="0043579D" w:rsidRPr="00F55D54" w:rsidRDefault="0043579D" w:rsidP="00F55D54">
      <w:pPr>
        <w:spacing w:after="0" w:line="240" w:lineRule="auto"/>
        <w:rPr>
          <w:rFonts w:ascii="Times New Roman" w:hAnsi="Times New Roman" w:cs="Times New Roman"/>
          <w:sz w:val="24"/>
          <w:szCs w:val="24"/>
        </w:rPr>
      </w:pPr>
    </w:p>
    <w:p w14:paraId="66AF0251" w14:textId="77777777" w:rsidR="0043579D" w:rsidRPr="00F55D54" w:rsidRDefault="0043579D" w:rsidP="00F55D54">
      <w:pPr>
        <w:spacing w:after="0" w:line="240" w:lineRule="auto"/>
        <w:jc w:val="both"/>
        <w:rPr>
          <w:rFonts w:ascii="Times New Roman" w:eastAsia="Times New Roman" w:hAnsi="Times New Roman" w:cs="Times New Roman"/>
          <w:sz w:val="24"/>
          <w:szCs w:val="24"/>
          <w:u w:val="single"/>
        </w:rPr>
      </w:pPr>
      <w:bookmarkStart w:id="54" w:name="_Hlk156037035"/>
      <w:r w:rsidRPr="00F55D54">
        <w:rPr>
          <w:rFonts w:ascii="Times New Roman" w:eastAsia="Times New Roman" w:hAnsi="Times New Roman" w:cs="Times New Roman"/>
          <w:sz w:val="24"/>
          <w:szCs w:val="24"/>
          <w:u w:val="single"/>
        </w:rPr>
        <w:t>Mõju valdkond: mõju riigiasutuse ja kohaliku omavalitsuse asutuste korraldusele</w:t>
      </w:r>
    </w:p>
    <w:p w14:paraId="62F8C9D8" w14:textId="77777777" w:rsidR="0043579D" w:rsidRPr="00F55D54" w:rsidRDefault="0043579D" w:rsidP="00F55D54">
      <w:pPr>
        <w:spacing w:after="0" w:line="240" w:lineRule="auto"/>
        <w:jc w:val="both"/>
        <w:rPr>
          <w:rFonts w:ascii="Times New Roman" w:eastAsia="Times New Roman" w:hAnsi="Times New Roman" w:cs="Times New Roman"/>
          <w:sz w:val="24"/>
          <w:szCs w:val="24"/>
        </w:rPr>
      </w:pPr>
    </w:p>
    <w:p w14:paraId="7D645D4C" w14:textId="77777777" w:rsidR="0043579D" w:rsidRPr="00F55D54" w:rsidRDefault="0043579D" w:rsidP="00F55D54">
      <w:pPr>
        <w:spacing w:after="0" w:line="240" w:lineRule="auto"/>
        <w:jc w:val="both"/>
        <w:rPr>
          <w:rFonts w:ascii="Times New Roman" w:hAnsi="Times New Roman" w:cs="Times New Roman"/>
          <w:color w:val="202020"/>
          <w:sz w:val="24"/>
          <w:szCs w:val="24"/>
        </w:rPr>
      </w:pPr>
      <w:r w:rsidRPr="00F55D54">
        <w:rPr>
          <w:rFonts w:ascii="Times New Roman" w:hAnsi="Times New Roman" w:cs="Times New Roman"/>
          <w:color w:val="202020"/>
          <w:sz w:val="24"/>
          <w:szCs w:val="24"/>
          <w:shd w:val="clear" w:color="auto" w:fill="FFFFFF"/>
        </w:rPr>
        <w:t>Põhikooli lõpueksami korraldamise eest vastutab vastava õppeaine põhikooli lõpueksami komisjon. Põhikooli lõpueksami komisjonid moodustab kooli direktor käskkirjaga.</w:t>
      </w:r>
      <w:r w:rsidRPr="00F55D54">
        <w:rPr>
          <w:rStyle w:val="Allmrkuseviide"/>
          <w:rFonts w:ascii="Times New Roman" w:hAnsi="Times New Roman" w:cs="Times New Roman"/>
          <w:color w:val="202020"/>
          <w:sz w:val="24"/>
          <w:szCs w:val="24"/>
          <w:shd w:val="clear" w:color="auto" w:fill="FFFFFF"/>
        </w:rPr>
        <w:footnoteReference w:id="29"/>
      </w:r>
      <w:r w:rsidRPr="00F55D54">
        <w:rPr>
          <w:rFonts w:ascii="Times New Roman" w:hAnsi="Times New Roman" w:cs="Times New Roman"/>
          <w:color w:val="202020"/>
          <w:sz w:val="24"/>
          <w:szCs w:val="24"/>
          <w:shd w:val="clear" w:color="auto" w:fill="FFFFFF"/>
        </w:rPr>
        <w:t xml:space="preserve"> Ühtsete </w:t>
      </w:r>
      <w:r w:rsidRPr="00F55D54">
        <w:rPr>
          <w:rFonts w:ascii="Times New Roman" w:hAnsi="Times New Roman" w:cs="Times New Roman"/>
          <w:color w:val="202020"/>
          <w:sz w:val="24"/>
          <w:szCs w:val="24"/>
          <w:shd w:val="clear" w:color="auto" w:fill="FFFFFF"/>
        </w:rPr>
        <w:lastRenderedPageBreak/>
        <w:t>põhikooli lõpueksamite eksamitöid hindab lõpueksamikomisjon, lähtudes vastava õppeaine eksamitöö hindamisjuhendist.</w:t>
      </w:r>
      <w:r w:rsidRPr="00F55D54">
        <w:rPr>
          <w:rStyle w:val="Allmrkuseviide"/>
          <w:rFonts w:ascii="Times New Roman" w:hAnsi="Times New Roman" w:cs="Times New Roman"/>
          <w:color w:val="202020"/>
          <w:sz w:val="24"/>
          <w:szCs w:val="24"/>
          <w:shd w:val="clear" w:color="auto" w:fill="FFFFFF"/>
        </w:rPr>
        <w:footnoteReference w:id="30"/>
      </w:r>
    </w:p>
    <w:p w14:paraId="0E5C3A27" w14:textId="77777777" w:rsidR="0043579D" w:rsidRPr="00F55D54" w:rsidRDefault="0043579D" w:rsidP="00F55D54">
      <w:pPr>
        <w:spacing w:after="0" w:line="240" w:lineRule="auto"/>
        <w:jc w:val="both"/>
        <w:rPr>
          <w:rFonts w:ascii="Times New Roman" w:eastAsia="Times New Roman" w:hAnsi="Times New Roman" w:cs="Times New Roman"/>
          <w:sz w:val="24"/>
          <w:szCs w:val="24"/>
        </w:rPr>
      </w:pPr>
    </w:p>
    <w:p w14:paraId="032FA24B" w14:textId="77777777" w:rsidR="0043579D" w:rsidRPr="00F55D54" w:rsidRDefault="0043579D" w:rsidP="00F55D54">
      <w:pPr>
        <w:spacing w:after="0" w:line="240" w:lineRule="auto"/>
        <w:jc w:val="both"/>
        <w:rPr>
          <w:rFonts w:ascii="Times New Roman" w:eastAsia="Times New Roman" w:hAnsi="Times New Roman" w:cs="Times New Roman"/>
          <w:i/>
          <w:sz w:val="24"/>
          <w:szCs w:val="24"/>
        </w:rPr>
      </w:pPr>
      <w:r w:rsidRPr="00F55D54">
        <w:rPr>
          <w:rFonts w:ascii="Times New Roman" w:eastAsia="Times New Roman" w:hAnsi="Times New Roman" w:cs="Times New Roman"/>
          <w:i/>
          <w:sz w:val="24"/>
          <w:szCs w:val="24"/>
        </w:rPr>
        <w:t>Mõju kirjeldus</w:t>
      </w:r>
    </w:p>
    <w:bookmarkEnd w:id="54"/>
    <w:p w14:paraId="5571CC98" w14:textId="77777777" w:rsidR="0043579D" w:rsidRPr="00F55D54" w:rsidRDefault="0043579D" w:rsidP="00F55D54">
      <w:pPr>
        <w:spacing w:after="0" w:line="240" w:lineRule="auto"/>
        <w:jc w:val="both"/>
        <w:rPr>
          <w:rFonts w:ascii="Times New Roman" w:eastAsia="Times New Roman" w:hAnsi="Times New Roman" w:cs="Times New Roman"/>
          <w:i/>
          <w:sz w:val="24"/>
          <w:szCs w:val="24"/>
        </w:rPr>
      </w:pPr>
    </w:p>
    <w:p w14:paraId="09C2C9A7" w14:textId="77777777" w:rsidR="0043579D" w:rsidRPr="00F55D54" w:rsidRDefault="0043579D" w:rsidP="00F55D54">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 xml:space="preserve">Seega toimub ühtsete põhikooli lõpueksamite korraldamine ja hindamine koolis (koolitöötajate poolt). Õpilase valitud aines sooritatavate eksamite (valikeksamite) ajaaken on väike ja seetõttu on vaja korraga kaasata eksamikomisjonidesse suur hulk õpetajaid, korraldada ümber õppetöö, et lõpueksamid saaksid toimuda sobilikus keskkonnas.  </w:t>
      </w:r>
    </w:p>
    <w:p w14:paraId="10BEBB67" w14:textId="77777777" w:rsidR="0043579D" w:rsidRPr="00F55D54" w:rsidRDefault="0043579D" w:rsidP="00F55D54">
      <w:pPr>
        <w:spacing w:after="0" w:line="240" w:lineRule="auto"/>
        <w:jc w:val="both"/>
        <w:rPr>
          <w:rFonts w:ascii="Times New Roman" w:hAnsi="Times New Roman" w:cs="Times New Roman"/>
          <w:sz w:val="24"/>
          <w:szCs w:val="24"/>
        </w:rPr>
      </w:pPr>
    </w:p>
    <w:p w14:paraId="00280695" w14:textId="77777777" w:rsidR="0043579D" w:rsidRPr="00F55D54" w:rsidRDefault="0043579D" w:rsidP="00F55D54">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 xml:space="preserve">Lisaks sellele hindab eksamitöid reeglina aineõpetaja ning tulemuste kandmisel õppeinfosüsteemi toimub töödega tutvumise korraldamine samuti aineõpetaja/eksamikomisjoni liikme poolt. </w:t>
      </w:r>
    </w:p>
    <w:p w14:paraId="1A914365" w14:textId="77777777" w:rsidR="0043579D" w:rsidRPr="00F55D54" w:rsidRDefault="0043579D" w:rsidP="00F55D54">
      <w:pPr>
        <w:spacing w:after="0" w:line="240" w:lineRule="auto"/>
        <w:rPr>
          <w:rFonts w:ascii="Times New Roman" w:hAnsi="Times New Roman" w:cs="Times New Roman"/>
          <w:sz w:val="24"/>
          <w:szCs w:val="24"/>
        </w:rPr>
      </w:pPr>
    </w:p>
    <w:p w14:paraId="51D3352F" w14:textId="77777777" w:rsidR="0043579D" w:rsidRPr="00F55D54" w:rsidRDefault="0043579D" w:rsidP="00F55D54">
      <w:pPr>
        <w:spacing w:after="0" w:line="240" w:lineRule="auto"/>
        <w:rPr>
          <w:rFonts w:ascii="Times New Roman" w:hAnsi="Times New Roman" w:cs="Times New Roman"/>
          <w:i/>
          <w:iCs/>
          <w:sz w:val="24"/>
          <w:szCs w:val="24"/>
        </w:rPr>
      </w:pPr>
      <w:bookmarkStart w:id="56" w:name="_Hlk156039598"/>
      <w:r w:rsidRPr="00F55D54">
        <w:rPr>
          <w:rFonts w:ascii="Times New Roman" w:hAnsi="Times New Roman" w:cs="Times New Roman"/>
          <w:i/>
          <w:iCs/>
          <w:sz w:val="24"/>
          <w:szCs w:val="24"/>
        </w:rPr>
        <w:t xml:space="preserve">Mõju ulatus, avaldumise sagedus ja ebasoovitava mõju risk </w:t>
      </w:r>
    </w:p>
    <w:bookmarkEnd w:id="56"/>
    <w:p w14:paraId="2EAC3CD3" w14:textId="77777777" w:rsidR="0043579D" w:rsidRPr="00F55D54" w:rsidRDefault="0043579D" w:rsidP="00F55D54">
      <w:pPr>
        <w:spacing w:after="0" w:line="240" w:lineRule="auto"/>
        <w:rPr>
          <w:rFonts w:ascii="Times New Roman" w:hAnsi="Times New Roman" w:cs="Times New Roman"/>
          <w:sz w:val="24"/>
          <w:szCs w:val="24"/>
        </w:rPr>
      </w:pPr>
    </w:p>
    <w:p w14:paraId="20A63429" w14:textId="77777777" w:rsidR="0043579D" w:rsidRPr="00F55D54" w:rsidRDefault="0043579D" w:rsidP="00F55D54">
      <w:pPr>
        <w:spacing w:after="0" w:line="240" w:lineRule="auto"/>
        <w:jc w:val="both"/>
        <w:rPr>
          <w:rFonts w:ascii="Times New Roman" w:hAnsi="Times New Roman" w:cs="Times New Roman"/>
          <w:color w:val="202020"/>
          <w:sz w:val="24"/>
          <w:szCs w:val="24"/>
          <w:shd w:val="clear" w:color="auto" w:fill="FFFFFF"/>
        </w:rPr>
      </w:pPr>
      <w:r w:rsidRPr="00F55D54">
        <w:rPr>
          <w:rFonts w:ascii="Times New Roman" w:hAnsi="Times New Roman" w:cs="Times New Roman"/>
          <w:sz w:val="24"/>
          <w:szCs w:val="24"/>
        </w:rPr>
        <w:t>Mõju ei ole ulatuslik, kuid ühtsete põhikooli lõpueksamite vähendamine kolmelt eksamilt kahele vähendab koolitöötajate (direktor, õppealajuhataja ja õpetajate) tööd</w:t>
      </w:r>
      <w:r w:rsidRPr="00F55D54">
        <w:rPr>
          <w:rFonts w:ascii="Times New Roman" w:hAnsi="Times New Roman" w:cs="Times New Roman"/>
          <w:color w:val="202020"/>
          <w:sz w:val="24"/>
          <w:szCs w:val="24"/>
          <w:shd w:val="clear" w:color="auto" w:fill="FFFFFF"/>
        </w:rPr>
        <w:t xml:space="preserve">, kuna kooli direktor peab iga lõpueksami läbiviimise tarbeks eksamikomisjoni moodustama, kuhu ta võib komisjoni esimeheks määrata õppealajuhataja või õpetaja (põhikooli lõpueksami komisjoni esimeheks ei või olla eksamineeritava klassi lõpueksami õppeaine õpetaja). </w:t>
      </w:r>
    </w:p>
    <w:p w14:paraId="232BC3A4" w14:textId="77777777" w:rsidR="0043579D" w:rsidRPr="00F55D54" w:rsidRDefault="0043579D" w:rsidP="00F55D54">
      <w:pPr>
        <w:spacing w:after="0" w:line="240" w:lineRule="auto"/>
        <w:jc w:val="both"/>
        <w:rPr>
          <w:rFonts w:ascii="Times New Roman" w:hAnsi="Times New Roman" w:cs="Times New Roman"/>
          <w:color w:val="202020"/>
          <w:sz w:val="24"/>
          <w:szCs w:val="24"/>
          <w:shd w:val="clear" w:color="auto" w:fill="FFFFFF"/>
        </w:rPr>
      </w:pPr>
    </w:p>
    <w:p w14:paraId="60FD2DA3" w14:textId="77777777" w:rsidR="0043579D" w:rsidRPr="00F55D54" w:rsidRDefault="0043579D" w:rsidP="00F55D54">
      <w:pPr>
        <w:spacing w:after="0" w:line="240" w:lineRule="auto"/>
        <w:jc w:val="both"/>
        <w:rPr>
          <w:rFonts w:ascii="Times New Roman" w:hAnsi="Times New Roman" w:cs="Times New Roman"/>
          <w:color w:val="202020"/>
          <w:sz w:val="24"/>
          <w:szCs w:val="24"/>
          <w:shd w:val="clear" w:color="auto" w:fill="FFFFFF"/>
        </w:rPr>
      </w:pPr>
      <w:r w:rsidRPr="00F55D54">
        <w:rPr>
          <w:rFonts w:ascii="Times New Roman" w:hAnsi="Times New Roman" w:cs="Times New Roman"/>
          <w:color w:val="202020"/>
          <w:sz w:val="24"/>
          <w:szCs w:val="24"/>
          <w:shd w:val="clear" w:color="auto" w:fill="FFFFFF"/>
        </w:rPr>
        <w:t xml:space="preserve">Mõju avaldumise sagedus on iga-aastane – üks kord aastas, mais/juunis, kui sooritatakse ühtseid põhikooli lõpueksameid. </w:t>
      </w:r>
    </w:p>
    <w:p w14:paraId="6BCCB5DB" w14:textId="77777777" w:rsidR="0043579D" w:rsidRPr="00F55D54" w:rsidRDefault="0043579D" w:rsidP="00F55D54">
      <w:pPr>
        <w:spacing w:after="0" w:line="240" w:lineRule="auto"/>
        <w:jc w:val="both"/>
        <w:rPr>
          <w:rFonts w:ascii="Times New Roman" w:hAnsi="Times New Roman" w:cs="Times New Roman"/>
          <w:color w:val="202020"/>
          <w:sz w:val="24"/>
          <w:szCs w:val="24"/>
          <w:shd w:val="clear" w:color="auto" w:fill="FFFFFF"/>
        </w:rPr>
      </w:pPr>
    </w:p>
    <w:p w14:paraId="27698520" w14:textId="77777777" w:rsidR="0043579D" w:rsidRPr="00F55D54" w:rsidRDefault="0043579D" w:rsidP="00F55D54">
      <w:pPr>
        <w:spacing w:after="0" w:line="240" w:lineRule="auto"/>
        <w:jc w:val="both"/>
        <w:rPr>
          <w:rFonts w:ascii="Times New Roman" w:hAnsi="Times New Roman" w:cs="Times New Roman"/>
          <w:color w:val="202020"/>
          <w:sz w:val="24"/>
          <w:szCs w:val="24"/>
          <w:shd w:val="clear" w:color="auto" w:fill="FFFFFF"/>
        </w:rPr>
      </w:pPr>
      <w:r w:rsidRPr="00F55D54">
        <w:rPr>
          <w:rFonts w:ascii="Times New Roman" w:hAnsi="Times New Roman" w:cs="Times New Roman"/>
          <w:color w:val="202020"/>
          <w:sz w:val="24"/>
          <w:szCs w:val="24"/>
          <w:shd w:val="clear" w:color="auto" w:fill="FFFFFF"/>
        </w:rPr>
        <w:t xml:space="preserve">Ebasoovitavate mõjude risk on väga väike, kuna sisseastumistegevustes (järgmisel haridustasemel õpingute jätkamisel) ei ole seni arvestatud valikeksamite tulemusi ning gümnaasiumid ja kutseõppeasutused on oma testides ainevaldkondlikku hindamist dubleerinud. Samuti ei pruugi kokku langeda soovitud edasiõppimissuund põhikooli lõpetamiseks sooritatava valikeksamiga. Sisseastumisel on oluline võtta arvesse kooli õppesuuna/eripära, lisaks õpilase loovtöö tulemust. Valikeksamite näiteks varasemaks tõstmine ei pruugi sisseastumistegevustes dubleerimist seetõttu vähendada, kui see on kitsam võrreldes edasiõppimise valdkonnas teadmiste hindamisega. </w:t>
      </w:r>
    </w:p>
    <w:p w14:paraId="1624EC20" w14:textId="77777777" w:rsidR="0043579D" w:rsidRPr="00F55D54" w:rsidRDefault="0043579D" w:rsidP="00F55D54">
      <w:pPr>
        <w:spacing w:after="0" w:line="240" w:lineRule="auto"/>
        <w:rPr>
          <w:rFonts w:ascii="Times New Roman" w:hAnsi="Times New Roman" w:cs="Times New Roman"/>
          <w:color w:val="202020"/>
          <w:sz w:val="24"/>
          <w:szCs w:val="24"/>
          <w:shd w:val="clear" w:color="auto" w:fill="FFFFFF"/>
        </w:rPr>
      </w:pPr>
    </w:p>
    <w:p w14:paraId="218356C0" w14:textId="77777777" w:rsidR="0043579D" w:rsidRPr="00F55D54" w:rsidRDefault="0043579D" w:rsidP="00F55D54">
      <w:pPr>
        <w:spacing w:after="0" w:line="240" w:lineRule="auto"/>
        <w:rPr>
          <w:rFonts w:ascii="Times New Roman" w:hAnsi="Times New Roman" w:cs="Times New Roman"/>
          <w:b/>
          <w:bCs/>
          <w:i/>
          <w:iCs/>
          <w:color w:val="202020"/>
          <w:sz w:val="24"/>
          <w:szCs w:val="24"/>
          <w:shd w:val="clear" w:color="auto" w:fill="FFFFFF"/>
        </w:rPr>
      </w:pPr>
      <w:r w:rsidRPr="00F55D54">
        <w:rPr>
          <w:rFonts w:ascii="Times New Roman" w:hAnsi="Times New Roman" w:cs="Times New Roman"/>
          <w:b/>
          <w:bCs/>
          <w:i/>
          <w:iCs/>
          <w:color w:val="202020"/>
          <w:sz w:val="24"/>
          <w:szCs w:val="24"/>
          <w:shd w:val="clear" w:color="auto" w:fill="FFFFFF"/>
        </w:rPr>
        <w:t xml:space="preserve">Mõju sihtrühm: riik (Haridus- ja </w:t>
      </w:r>
      <w:proofErr w:type="spellStart"/>
      <w:r w:rsidRPr="00F55D54">
        <w:rPr>
          <w:rFonts w:ascii="Times New Roman" w:hAnsi="Times New Roman" w:cs="Times New Roman"/>
          <w:b/>
          <w:bCs/>
          <w:i/>
          <w:iCs/>
          <w:color w:val="202020"/>
          <w:sz w:val="24"/>
          <w:szCs w:val="24"/>
          <w:shd w:val="clear" w:color="auto" w:fill="FFFFFF"/>
        </w:rPr>
        <w:t>Noorteamet</w:t>
      </w:r>
      <w:proofErr w:type="spellEnd"/>
      <w:r w:rsidRPr="00F55D54">
        <w:rPr>
          <w:rFonts w:ascii="Times New Roman" w:hAnsi="Times New Roman" w:cs="Times New Roman"/>
          <w:b/>
          <w:bCs/>
          <w:i/>
          <w:iCs/>
          <w:color w:val="202020"/>
          <w:sz w:val="24"/>
          <w:szCs w:val="24"/>
          <w:shd w:val="clear" w:color="auto" w:fill="FFFFFF"/>
        </w:rPr>
        <w:t xml:space="preserve">) </w:t>
      </w:r>
    </w:p>
    <w:p w14:paraId="46A3D665" w14:textId="77777777" w:rsidR="0043579D" w:rsidRPr="00F55D54" w:rsidRDefault="0043579D" w:rsidP="00F55D54">
      <w:pPr>
        <w:spacing w:after="0" w:line="240" w:lineRule="auto"/>
        <w:rPr>
          <w:rFonts w:ascii="Times New Roman" w:hAnsi="Times New Roman" w:cs="Times New Roman"/>
          <w:sz w:val="24"/>
          <w:szCs w:val="24"/>
        </w:rPr>
      </w:pPr>
    </w:p>
    <w:p w14:paraId="1664C7F2" w14:textId="77777777" w:rsidR="0043579D" w:rsidRPr="00F55D54" w:rsidRDefault="0043579D" w:rsidP="00F55D54">
      <w:pPr>
        <w:spacing w:after="0" w:line="240" w:lineRule="auto"/>
        <w:jc w:val="both"/>
        <w:rPr>
          <w:rFonts w:ascii="Times New Roman" w:hAnsi="Times New Roman" w:cs="Times New Roman"/>
          <w:color w:val="202020"/>
          <w:sz w:val="24"/>
          <w:szCs w:val="24"/>
          <w:shd w:val="clear" w:color="auto" w:fill="FFFFFF"/>
        </w:rPr>
      </w:pPr>
      <w:r w:rsidRPr="00F55D54">
        <w:rPr>
          <w:rFonts w:ascii="Times New Roman" w:hAnsi="Times New Roman" w:cs="Times New Roman"/>
          <w:color w:val="202020"/>
          <w:sz w:val="24"/>
          <w:szCs w:val="24"/>
          <w:shd w:val="clear" w:color="auto" w:fill="FFFFFF"/>
        </w:rPr>
        <w:t>Põhikooli- ja gümnaasiumiseaduse § 30 lõike 2</w:t>
      </w:r>
      <w:r w:rsidRPr="00F55D54">
        <w:rPr>
          <w:rFonts w:ascii="Times New Roman" w:hAnsi="Times New Roman" w:cs="Times New Roman"/>
          <w:color w:val="202020"/>
          <w:sz w:val="24"/>
          <w:szCs w:val="24"/>
          <w:shd w:val="clear" w:color="auto" w:fill="FFFFFF"/>
          <w:vertAlign w:val="superscript"/>
        </w:rPr>
        <w:t>1</w:t>
      </w:r>
      <w:r w:rsidRPr="00F55D54">
        <w:rPr>
          <w:rFonts w:ascii="Times New Roman" w:hAnsi="Times New Roman" w:cs="Times New Roman"/>
          <w:color w:val="202020"/>
          <w:sz w:val="24"/>
          <w:szCs w:val="24"/>
          <w:shd w:val="clear" w:color="auto" w:fill="FFFFFF"/>
        </w:rPr>
        <w:t xml:space="preserve"> kohaselt korraldab ühtsete põhikooli lõpueksamite ettevalmistamist ja läbiviimist ning eksamitööde koostamist, hindamist ja säilitamist Haridus- ja </w:t>
      </w:r>
      <w:proofErr w:type="spellStart"/>
      <w:r w:rsidRPr="00F55D54">
        <w:rPr>
          <w:rFonts w:ascii="Times New Roman" w:hAnsi="Times New Roman" w:cs="Times New Roman"/>
          <w:color w:val="202020"/>
          <w:sz w:val="24"/>
          <w:szCs w:val="24"/>
          <w:shd w:val="clear" w:color="auto" w:fill="FFFFFF"/>
        </w:rPr>
        <w:t>Noorteamet</w:t>
      </w:r>
      <w:proofErr w:type="spellEnd"/>
      <w:r w:rsidRPr="00F55D54">
        <w:rPr>
          <w:rFonts w:ascii="Times New Roman" w:hAnsi="Times New Roman" w:cs="Times New Roman"/>
          <w:color w:val="202020"/>
          <w:sz w:val="24"/>
          <w:szCs w:val="24"/>
          <w:shd w:val="clear" w:color="auto" w:fill="FFFFFF"/>
        </w:rPr>
        <w:t>.</w:t>
      </w:r>
    </w:p>
    <w:p w14:paraId="33574DEE" w14:textId="77777777" w:rsidR="0043579D" w:rsidRPr="00F55D54" w:rsidRDefault="0043579D" w:rsidP="00F55D54">
      <w:pPr>
        <w:spacing w:after="0" w:line="240" w:lineRule="auto"/>
        <w:jc w:val="both"/>
        <w:rPr>
          <w:rFonts w:ascii="Times New Roman" w:hAnsi="Times New Roman" w:cs="Times New Roman"/>
          <w:color w:val="202020"/>
          <w:sz w:val="24"/>
          <w:szCs w:val="24"/>
          <w:shd w:val="clear" w:color="auto" w:fill="FFFFFF"/>
        </w:rPr>
      </w:pPr>
    </w:p>
    <w:p w14:paraId="37557416" w14:textId="77777777" w:rsidR="0043579D" w:rsidRPr="00F55D54" w:rsidRDefault="0043579D" w:rsidP="00F55D54">
      <w:pPr>
        <w:spacing w:after="0" w:line="240" w:lineRule="auto"/>
        <w:jc w:val="both"/>
        <w:rPr>
          <w:rFonts w:ascii="Times New Roman" w:eastAsia="Times New Roman" w:hAnsi="Times New Roman" w:cs="Times New Roman"/>
          <w:sz w:val="24"/>
          <w:szCs w:val="24"/>
          <w:u w:val="single"/>
        </w:rPr>
      </w:pPr>
      <w:r w:rsidRPr="00F55D54">
        <w:rPr>
          <w:rFonts w:ascii="Times New Roman" w:eastAsia="Times New Roman" w:hAnsi="Times New Roman" w:cs="Times New Roman"/>
          <w:sz w:val="24"/>
          <w:szCs w:val="24"/>
          <w:u w:val="single"/>
        </w:rPr>
        <w:t>Mõju valdkond: mõju riigiasutuse ja kohaliku omavalitsuse asutuste korraldusele</w:t>
      </w:r>
    </w:p>
    <w:p w14:paraId="6453348D" w14:textId="77777777" w:rsidR="0043579D" w:rsidRPr="00F55D54" w:rsidRDefault="0043579D" w:rsidP="00F55D54">
      <w:pPr>
        <w:spacing w:after="0" w:line="240" w:lineRule="auto"/>
        <w:jc w:val="both"/>
        <w:rPr>
          <w:rFonts w:ascii="Times New Roman" w:eastAsia="Times New Roman" w:hAnsi="Times New Roman" w:cs="Times New Roman"/>
          <w:sz w:val="24"/>
          <w:szCs w:val="24"/>
        </w:rPr>
      </w:pPr>
    </w:p>
    <w:p w14:paraId="6713E6C7" w14:textId="77777777" w:rsidR="0043579D" w:rsidRPr="00F55D54" w:rsidRDefault="0043579D" w:rsidP="00F55D54">
      <w:pPr>
        <w:spacing w:after="0" w:line="240" w:lineRule="auto"/>
        <w:jc w:val="both"/>
        <w:rPr>
          <w:rFonts w:ascii="Times New Roman" w:hAnsi="Times New Roman" w:cs="Times New Roman"/>
          <w:color w:val="202020"/>
          <w:sz w:val="24"/>
          <w:szCs w:val="24"/>
        </w:rPr>
      </w:pPr>
      <w:r w:rsidRPr="00F55D54">
        <w:rPr>
          <w:rFonts w:ascii="Times New Roman" w:hAnsi="Times New Roman" w:cs="Times New Roman"/>
          <w:color w:val="202020"/>
          <w:sz w:val="24"/>
          <w:szCs w:val="24"/>
          <w:shd w:val="clear" w:color="auto" w:fill="FFFFFF"/>
        </w:rPr>
        <w:t xml:space="preserve">Ühtse põhikooli lõpueksami eksamitöö valmistatakse ette eksameid korraldava asutuse (Haridus- ja </w:t>
      </w:r>
      <w:proofErr w:type="spellStart"/>
      <w:r w:rsidRPr="00F55D54">
        <w:rPr>
          <w:rFonts w:ascii="Times New Roman" w:hAnsi="Times New Roman" w:cs="Times New Roman"/>
          <w:color w:val="202020"/>
          <w:sz w:val="24"/>
          <w:szCs w:val="24"/>
          <w:shd w:val="clear" w:color="auto" w:fill="FFFFFF"/>
        </w:rPr>
        <w:t>Noorteameti</w:t>
      </w:r>
      <w:proofErr w:type="spellEnd"/>
      <w:r w:rsidRPr="00F55D54">
        <w:rPr>
          <w:rFonts w:ascii="Times New Roman" w:hAnsi="Times New Roman" w:cs="Times New Roman"/>
          <w:color w:val="202020"/>
          <w:sz w:val="24"/>
          <w:szCs w:val="24"/>
          <w:shd w:val="clear" w:color="auto" w:fill="FFFFFF"/>
        </w:rPr>
        <w:t xml:space="preserve">) koostatud eristuskirja põhjal. Haridus- ja </w:t>
      </w:r>
      <w:proofErr w:type="spellStart"/>
      <w:r w:rsidRPr="00F55D54">
        <w:rPr>
          <w:rFonts w:ascii="Times New Roman" w:hAnsi="Times New Roman" w:cs="Times New Roman"/>
          <w:color w:val="202020"/>
          <w:sz w:val="24"/>
          <w:szCs w:val="24"/>
          <w:shd w:val="clear" w:color="auto" w:fill="FFFFFF"/>
        </w:rPr>
        <w:t>Noorteamet</w:t>
      </w:r>
      <w:proofErr w:type="spellEnd"/>
      <w:r w:rsidRPr="00F55D54">
        <w:rPr>
          <w:rFonts w:ascii="Times New Roman" w:hAnsi="Times New Roman" w:cs="Times New Roman"/>
          <w:color w:val="202020"/>
          <w:sz w:val="24"/>
          <w:szCs w:val="24"/>
          <w:shd w:val="clear" w:color="auto" w:fill="FFFFFF"/>
        </w:rPr>
        <w:t xml:space="preserve"> koostab ühtsete põhikooli lõpueksamite läbiviimisjuhendid ning vajaduse korral koostab ühtsete põhikooli lõpueksamite eksamitöö juurde kuuluva küsimustiku kooli direktorile ja õpetajale.</w:t>
      </w:r>
      <w:r w:rsidRPr="00F55D54">
        <w:rPr>
          <w:rStyle w:val="Allmrkuseviide"/>
          <w:rFonts w:ascii="Times New Roman" w:hAnsi="Times New Roman" w:cs="Times New Roman"/>
          <w:color w:val="202020"/>
          <w:sz w:val="24"/>
          <w:szCs w:val="24"/>
          <w:shd w:val="clear" w:color="auto" w:fill="FFFFFF"/>
        </w:rPr>
        <w:footnoteReference w:id="31"/>
      </w:r>
    </w:p>
    <w:p w14:paraId="01894D2B" w14:textId="77777777" w:rsidR="0043579D" w:rsidRPr="00F55D54" w:rsidRDefault="0043579D" w:rsidP="00F55D54">
      <w:pPr>
        <w:spacing w:after="0" w:line="240" w:lineRule="auto"/>
        <w:jc w:val="both"/>
        <w:rPr>
          <w:rFonts w:ascii="Times New Roman" w:hAnsi="Times New Roman" w:cs="Times New Roman"/>
          <w:color w:val="202020"/>
          <w:sz w:val="24"/>
          <w:szCs w:val="24"/>
          <w:shd w:val="clear" w:color="auto" w:fill="FFFFFF"/>
        </w:rPr>
      </w:pPr>
    </w:p>
    <w:p w14:paraId="0B621B2E" w14:textId="77777777" w:rsidR="0043579D" w:rsidRPr="00F55D54" w:rsidRDefault="0043579D" w:rsidP="00F55D54">
      <w:pPr>
        <w:spacing w:after="0" w:line="240" w:lineRule="auto"/>
        <w:jc w:val="both"/>
        <w:rPr>
          <w:rFonts w:ascii="Times New Roman" w:hAnsi="Times New Roman" w:cs="Times New Roman"/>
          <w:color w:val="202020"/>
          <w:sz w:val="24"/>
          <w:szCs w:val="24"/>
          <w:shd w:val="clear" w:color="auto" w:fill="FFFFFF"/>
        </w:rPr>
      </w:pPr>
      <w:r w:rsidRPr="00F55D54">
        <w:rPr>
          <w:rFonts w:ascii="Times New Roman" w:hAnsi="Times New Roman" w:cs="Times New Roman"/>
          <w:color w:val="202020"/>
          <w:sz w:val="24"/>
          <w:szCs w:val="24"/>
          <w:shd w:val="clear" w:color="auto" w:fill="FFFFFF"/>
        </w:rPr>
        <w:t>Varem korduvalt viidatud haridus- ja teadusministri 15. detsembri 2015. a määruse nr 54 § 12 lõikes 6 tuuakse välja ka ühtsete põhikooli lõpueksamite eksamitööde ettevalmistamise ja koostamise kohustuslikud etapid, mis iga õppeaine lõpueksamiga kaasnevad. Nendeks on eksamiülesannete koostamine ja ülesannete toimetamine, ülesannete valimine ja eeltesti koostamine, eeltestimine koolides, eeltesti tulemuste analüüsimine, testi koostamine, ekspertanalüüsi ja -hinnangu koostamine, testi korrigeerimine ja eksamitöö lõppversiooni koostamine.</w:t>
      </w:r>
    </w:p>
    <w:p w14:paraId="4DB95BCC" w14:textId="77777777" w:rsidR="0043579D" w:rsidRPr="00F55D54" w:rsidRDefault="0043579D" w:rsidP="00F55D54">
      <w:pPr>
        <w:spacing w:after="0" w:line="240" w:lineRule="auto"/>
        <w:rPr>
          <w:rFonts w:ascii="Times New Roman" w:hAnsi="Times New Roman" w:cs="Times New Roman"/>
          <w:color w:val="202020"/>
          <w:sz w:val="24"/>
          <w:szCs w:val="24"/>
          <w:shd w:val="clear" w:color="auto" w:fill="FFFFFF"/>
        </w:rPr>
      </w:pPr>
    </w:p>
    <w:p w14:paraId="5B038D44" w14:textId="10978866" w:rsidR="0043579D" w:rsidRPr="00F55D54" w:rsidRDefault="0043579D" w:rsidP="00125FD7">
      <w:pPr>
        <w:spacing w:after="0" w:line="240" w:lineRule="auto"/>
        <w:jc w:val="both"/>
        <w:rPr>
          <w:rFonts w:ascii="Times New Roman" w:hAnsi="Times New Roman" w:cs="Times New Roman"/>
          <w:i/>
          <w:color w:val="202020"/>
          <w:sz w:val="24"/>
          <w:szCs w:val="24"/>
        </w:rPr>
      </w:pPr>
      <w:r w:rsidRPr="00F55D54">
        <w:rPr>
          <w:rFonts w:ascii="Times New Roman" w:hAnsi="Times New Roman" w:cs="Times New Roman"/>
          <w:i/>
          <w:iCs/>
          <w:color w:val="202020"/>
          <w:sz w:val="24"/>
          <w:szCs w:val="24"/>
          <w:shd w:val="clear" w:color="auto" w:fill="FFFFFF"/>
        </w:rPr>
        <w:t>Mõju kirjeldus</w:t>
      </w:r>
    </w:p>
    <w:p w14:paraId="324F5E4B" w14:textId="0FF3D543" w:rsidR="0043579D" w:rsidRPr="00F55D54" w:rsidRDefault="00367C33" w:rsidP="00125FD7">
      <w:pPr>
        <w:spacing w:after="0" w:line="240" w:lineRule="auto"/>
        <w:jc w:val="both"/>
        <w:rPr>
          <w:rFonts w:ascii="Times New Roman" w:hAnsi="Times New Roman" w:cs="Times New Roman"/>
          <w:color w:val="202020"/>
          <w:sz w:val="24"/>
          <w:szCs w:val="24"/>
          <w:shd w:val="clear" w:color="auto" w:fill="FFFFFF"/>
        </w:rPr>
      </w:pPr>
      <w:r w:rsidRPr="00F55D54">
        <w:rPr>
          <w:rFonts w:ascii="Times New Roman" w:hAnsi="Times New Roman" w:cs="Times New Roman"/>
          <w:color w:val="202020"/>
          <w:sz w:val="24"/>
          <w:szCs w:val="24"/>
          <w:shd w:val="clear" w:color="auto" w:fill="FFFFFF"/>
        </w:rPr>
        <w:t>Ühtsete põhikooli lõpueksamite valikeksamite</w:t>
      </w:r>
      <w:r w:rsidR="0054033C" w:rsidRPr="00F55D54">
        <w:rPr>
          <w:rFonts w:ascii="Times New Roman" w:hAnsi="Times New Roman" w:cs="Times New Roman"/>
          <w:color w:val="202020"/>
          <w:sz w:val="24"/>
          <w:szCs w:val="24"/>
          <w:shd w:val="clear" w:color="auto" w:fill="FFFFFF"/>
        </w:rPr>
        <w:t xml:space="preserve"> (11 eksamit)</w:t>
      </w:r>
      <w:r w:rsidRPr="00F55D54">
        <w:rPr>
          <w:rFonts w:ascii="Times New Roman" w:hAnsi="Times New Roman" w:cs="Times New Roman"/>
          <w:color w:val="202020"/>
          <w:sz w:val="24"/>
          <w:szCs w:val="24"/>
          <w:shd w:val="clear" w:color="auto" w:fill="FFFFFF"/>
        </w:rPr>
        <w:t xml:space="preserve"> </w:t>
      </w:r>
      <w:r w:rsidR="0054033C" w:rsidRPr="00F55D54">
        <w:rPr>
          <w:rFonts w:ascii="Times New Roman" w:hAnsi="Times New Roman" w:cs="Times New Roman"/>
          <w:color w:val="202020"/>
          <w:sz w:val="24"/>
          <w:szCs w:val="24"/>
          <w:shd w:val="clear" w:color="auto" w:fill="FFFFFF"/>
        </w:rPr>
        <w:t>eksamitööde koostamise</w:t>
      </w:r>
      <w:r w:rsidRPr="00F55D54">
        <w:rPr>
          <w:rFonts w:ascii="Times New Roman" w:hAnsi="Times New Roman" w:cs="Times New Roman"/>
          <w:color w:val="202020"/>
          <w:sz w:val="24"/>
          <w:szCs w:val="24"/>
          <w:shd w:val="clear" w:color="auto" w:fill="FFFFFF"/>
        </w:rPr>
        <w:t xml:space="preserve"> ja korraldamise iga-aastane kogumaksumus eksamit korraldava asutuse vaates on </w:t>
      </w:r>
      <w:r w:rsidR="0054033C" w:rsidRPr="00F55D54">
        <w:rPr>
          <w:rFonts w:ascii="Times New Roman" w:hAnsi="Times New Roman" w:cs="Times New Roman"/>
          <w:color w:val="202020"/>
          <w:sz w:val="24"/>
          <w:szCs w:val="24"/>
          <w:shd w:val="clear" w:color="auto" w:fill="FFFFFF"/>
        </w:rPr>
        <w:t>82 614 eurot.</w:t>
      </w:r>
    </w:p>
    <w:p w14:paraId="1E1C72C2" w14:textId="77777777" w:rsidR="00367C33" w:rsidRPr="00F55D54" w:rsidRDefault="00367C33" w:rsidP="00F55D54">
      <w:pPr>
        <w:spacing w:after="0" w:line="240" w:lineRule="auto"/>
        <w:rPr>
          <w:rFonts w:ascii="Times New Roman" w:hAnsi="Times New Roman" w:cs="Times New Roman"/>
          <w:i/>
          <w:iCs/>
          <w:color w:val="202020"/>
          <w:sz w:val="24"/>
          <w:szCs w:val="24"/>
          <w:shd w:val="clear" w:color="auto" w:fill="FFFFFF"/>
        </w:rPr>
      </w:pPr>
    </w:p>
    <w:p w14:paraId="29E12F00" w14:textId="77777777" w:rsidR="0043579D" w:rsidRPr="00F55D54" w:rsidRDefault="0043579D" w:rsidP="00F55D54">
      <w:pPr>
        <w:spacing w:after="0" w:line="240" w:lineRule="auto"/>
        <w:jc w:val="both"/>
        <w:rPr>
          <w:rFonts w:ascii="Times New Roman" w:hAnsi="Times New Roman" w:cs="Times New Roman"/>
          <w:color w:val="202020"/>
          <w:sz w:val="24"/>
          <w:szCs w:val="24"/>
          <w:shd w:val="clear" w:color="auto" w:fill="FFFFFF"/>
        </w:rPr>
      </w:pPr>
      <w:r w:rsidRPr="00F55D54">
        <w:rPr>
          <w:rFonts w:ascii="Times New Roman" w:hAnsi="Times New Roman" w:cs="Times New Roman"/>
          <w:color w:val="202020"/>
          <w:sz w:val="24"/>
          <w:szCs w:val="24"/>
          <w:shd w:val="clear" w:color="auto" w:fill="FFFFFF"/>
        </w:rPr>
        <w:t xml:space="preserve">Õpilase valitud aines eksami (valikeksami) </w:t>
      </w:r>
      <w:proofErr w:type="spellStart"/>
      <w:r w:rsidRPr="00F55D54">
        <w:rPr>
          <w:rFonts w:ascii="Times New Roman" w:hAnsi="Times New Roman" w:cs="Times New Roman"/>
          <w:color w:val="202020"/>
          <w:sz w:val="24"/>
          <w:szCs w:val="24"/>
          <w:shd w:val="clear" w:color="auto" w:fill="FFFFFF"/>
        </w:rPr>
        <w:t>ärajätmisega</w:t>
      </w:r>
      <w:proofErr w:type="spellEnd"/>
      <w:r w:rsidRPr="00F55D54">
        <w:rPr>
          <w:rFonts w:ascii="Times New Roman" w:hAnsi="Times New Roman" w:cs="Times New Roman"/>
          <w:color w:val="202020"/>
          <w:sz w:val="24"/>
          <w:szCs w:val="24"/>
          <w:shd w:val="clear" w:color="auto" w:fill="FFFFFF"/>
        </w:rPr>
        <w:t xml:space="preserve"> kaasneb Haridus- ja </w:t>
      </w:r>
      <w:proofErr w:type="spellStart"/>
      <w:r w:rsidRPr="00F55D54">
        <w:rPr>
          <w:rFonts w:ascii="Times New Roman" w:hAnsi="Times New Roman" w:cs="Times New Roman"/>
          <w:color w:val="202020"/>
          <w:sz w:val="24"/>
          <w:szCs w:val="24"/>
          <w:shd w:val="clear" w:color="auto" w:fill="FFFFFF"/>
        </w:rPr>
        <w:t>Noorteameti</w:t>
      </w:r>
      <w:proofErr w:type="spellEnd"/>
      <w:r w:rsidRPr="00F55D54">
        <w:rPr>
          <w:rFonts w:ascii="Times New Roman" w:hAnsi="Times New Roman" w:cs="Times New Roman"/>
          <w:color w:val="202020"/>
          <w:sz w:val="24"/>
          <w:szCs w:val="24"/>
          <w:shd w:val="clear" w:color="auto" w:fill="FFFFFF"/>
        </w:rPr>
        <w:t xml:space="preserve"> jaoks nii tööressursi, kui ka eelarvevahendite kokkuhoid. 2021 – 2023. aastal sooritati näiteks ajaloo eksamit 318/253/329 õpilase poolt; bioloogia eksamit 1053/801/797 õpilase poolt; füüsika eksamit 372/403/457 õpilase poolt; geograafia eksamit 289/237/248 õpilase poolt; inglise keele eksamit 6453/7643/8376 õpilase poolt; keemia eksamit 612/577/649 õpilase poolt; prantsuse keele eksamit 3/8/5 õpilase poolt; saksa keele eksamit 39/38/35 õpilase poolt; vene keele eksamit 943/977/887 õpilase poolt; vene keel võõrkeelena eksamit 410/395/440 õpilase poolt; ühiskonnaõpetuse eksamit 2328/2141/2011 õpilase poolt. </w:t>
      </w:r>
    </w:p>
    <w:p w14:paraId="3ED4DEFA" w14:textId="77777777" w:rsidR="0043579D" w:rsidRPr="00F55D54" w:rsidRDefault="0043579D" w:rsidP="00F55D54">
      <w:pPr>
        <w:spacing w:after="0" w:line="240" w:lineRule="auto"/>
        <w:jc w:val="both"/>
        <w:rPr>
          <w:rFonts w:ascii="Times New Roman" w:hAnsi="Times New Roman" w:cs="Times New Roman"/>
          <w:color w:val="202020"/>
          <w:sz w:val="24"/>
          <w:szCs w:val="24"/>
          <w:shd w:val="clear" w:color="auto" w:fill="FFFFFF"/>
        </w:rPr>
      </w:pPr>
    </w:p>
    <w:p w14:paraId="077AFDB5" w14:textId="77777777" w:rsidR="0043579D" w:rsidRPr="00F55D54" w:rsidRDefault="0043579D" w:rsidP="00F55D54">
      <w:pPr>
        <w:spacing w:after="0" w:line="240" w:lineRule="auto"/>
        <w:jc w:val="both"/>
        <w:rPr>
          <w:rFonts w:ascii="Times New Roman" w:hAnsi="Times New Roman" w:cs="Times New Roman"/>
          <w:color w:val="202020"/>
          <w:sz w:val="24"/>
          <w:szCs w:val="24"/>
          <w:shd w:val="clear" w:color="auto" w:fill="FFFFFF"/>
        </w:rPr>
      </w:pPr>
      <w:r w:rsidRPr="00F55D54">
        <w:rPr>
          <w:rFonts w:ascii="Times New Roman" w:hAnsi="Times New Roman" w:cs="Times New Roman"/>
          <w:color w:val="202020"/>
          <w:sz w:val="24"/>
          <w:szCs w:val="24"/>
          <w:shd w:val="clear" w:color="auto" w:fill="FFFFFF"/>
        </w:rPr>
        <w:t xml:space="preserve">Seega, kuigi eksami sooritajate arv eksamite vahel erinev, näitab olemasolev statistika seda, et kõikides valikus olevates õppeainetes lõpueksameid sooritati ning Haridus- ja </w:t>
      </w:r>
      <w:proofErr w:type="spellStart"/>
      <w:r w:rsidRPr="00F55D54">
        <w:rPr>
          <w:rFonts w:ascii="Times New Roman" w:hAnsi="Times New Roman" w:cs="Times New Roman"/>
          <w:color w:val="202020"/>
          <w:sz w:val="24"/>
          <w:szCs w:val="24"/>
          <w:shd w:val="clear" w:color="auto" w:fill="FFFFFF"/>
        </w:rPr>
        <w:t>Noorteamet</w:t>
      </w:r>
      <w:proofErr w:type="spellEnd"/>
      <w:r w:rsidRPr="00F55D54">
        <w:rPr>
          <w:rFonts w:ascii="Times New Roman" w:hAnsi="Times New Roman" w:cs="Times New Roman"/>
          <w:color w:val="202020"/>
          <w:sz w:val="24"/>
          <w:szCs w:val="24"/>
          <w:shd w:val="clear" w:color="auto" w:fill="FFFFFF"/>
        </w:rPr>
        <w:t xml:space="preserve"> kui eksameid korraldav asutus pidi neis kõigis eksamitööd ning eksami sooritamisega kaasnevad muud materjalid ette valmistama. </w:t>
      </w:r>
    </w:p>
    <w:p w14:paraId="1463B6EA" w14:textId="77777777" w:rsidR="0043579D" w:rsidRPr="00F55D54" w:rsidRDefault="0043579D" w:rsidP="00F55D54">
      <w:pPr>
        <w:spacing w:after="0" w:line="240" w:lineRule="auto"/>
        <w:rPr>
          <w:rFonts w:ascii="Times New Roman" w:hAnsi="Times New Roman" w:cs="Times New Roman"/>
          <w:color w:val="202020"/>
          <w:sz w:val="24"/>
          <w:szCs w:val="24"/>
          <w:shd w:val="clear" w:color="auto" w:fill="FFFFFF"/>
        </w:rPr>
      </w:pPr>
    </w:p>
    <w:p w14:paraId="506CDE49" w14:textId="77777777" w:rsidR="0043579D" w:rsidRPr="00F55D54" w:rsidRDefault="0043579D" w:rsidP="00F55D54">
      <w:pPr>
        <w:spacing w:after="0" w:line="240" w:lineRule="auto"/>
        <w:rPr>
          <w:rFonts w:ascii="Times New Roman" w:hAnsi="Times New Roman" w:cs="Times New Roman"/>
          <w:i/>
          <w:iCs/>
          <w:sz w:val="24"/>
          <w:szCs w:val="24"/>
        </w:rPr>
      </w:pPr>
      <w:bookmarkStart w:id="57" w:name="_Hlk157597630"/>
      <w:r w:rsidRPr="00F55D54">
        <w:rPr>
          <w:rFonts w:ascii="Times New Roman" w:hAnsi="Times New Roman" w:cs="Times New Roman"/>
          <w:i/>
          <w:iCs/>
          <w:sz w:val="24"/>
          <w:szCs w:val="24"/>
        </w:rPr>
        <w:t xml:space="preserve">Mõju ulatus, avaldumise sagedus ja ebasoovitava mõju risk </w:t>
      </w:r>
    </w:p>
    <w:bookmarkEnd w:id="57"/>
    <w:p w14:paraId="7B9887F5" w14:textId="77777777" w:rsidR="0043579D" w:rsidRPr="00F55D54" w:rsidRDefault="0043579D" w:rsidP="00F55D54">
      <w:pPr>
        <w:spacing w:after="0" w:line="240" w:lineRule="auto"/>
        <w:rPr>
          <w:rFonts w:ascii="Times New Roman" w:hAnsi="Times New Roman" w:cs="Times New Roman"/>
          <w:sz w:val="24"/>
          <w:szCs w:val="24"/>
        </w:rPr>
      </w:pPr>
    </w:p>
    <w:p w14:paraId="25A4C25C" w14:textId="77777777" w:rsidR="0043579D" w:rsidRPr="00F55D54" w:rsidRDefault="0043579D" w:rsidP="00F55D54">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 xml:space="preserve">Mõju ulatus Haridus- ja </w:t>
      </w:r>
      <w:proofErr w:type="spellStart"/>
      <w:r w:rsidRPr="00F55D54">
        <w:rPr>
          <w:rFonts w:ascii="Times New Roman" w:hAnsi="Times New Roman" w:cs="Times New Roman"/>
          <w:sz w:val="24"/>
          <w:szCs w:val="24"/>
        </w:rPr>
        <w:t>Noorteametile</w:t>
      </w:r>
      <w:proofErr w:type="spellEnd"/>
      <w:r w:rsidRPr="00F55D54">
        <w:rPr>
          <w:rFonts w:ascii="Times New Roman" w:hAnsi="Times New Roman" w:cs="Times New Roman"/>
          <w:sz w:val="24"/>
          <w:szCs w:val="24"/>
        </w:rPr>
        <w:t xml:space="preserve"> on suur. Kuna õpilase poolt valitavaid võimalikke lõpueksami aineid on täna küllaltki palju, siis tähendab see seda, et valikeksami </w:t>
      </w:r>
      <w:proofErr w:type="spellStart"/>
      <w:r w:rsidRPr="00F55D54">
        <w:rPr>
          <w:rFonts w:ascii="Times New Roman" w:hAnsi="Times New Roman" w:cs="Times New Roman"/>
          <w:sz w:val="24"/>
          <w:szCs w:val="24"/>
        </w:rPr>
        <w:t>ärajätmisega</w:t>
      </w:r>
      <w:proofErr w:type="spellEnd"/>
      <w:r w:rsidRPr="00F55D54">
        <w:rPr>
          <w:rFonts w:ascii="Times New Roman" w:hAnsi="Times New Roman" w:cs="Times New Roman"/>
          <w:sz w:val="24"/>
          <w:szCs w:val="24"/>
        </w:rPr>
        <w:t xml:space="preserve"> kaasneb oluline mõju Haridus- ja </w:t>
      </w:r>
      <w:proofErr w:type="spellStart"/>
      <w:r w:rsidRPr="00F55D54">
        <w:rPr>
          <w:rFonts w:ascii="Times New Roman" w:hAnsi="Times New Roman" w:cs="Times New Roman"/>
          <w:sz w:val="24"/>
          <w:szCs w:val="24"/>
        </w:rPr>
        <w:t>Noorteameti</w:t>
      </w:r>
      <w:proofErr w:type="spellEnd"/>
      <w:r w:rsidRPr="00F55D54">
        <w:rPr>
          <w:rFonts w:ascii="Times New Roman" w:hAnsi="Times New Roman" w:cs="Times New Roman"/>
          <w:sz w:val="24"/>
          <w:szCs w:val="24"/>
        </w:rPr>
        <w:t xml:space="preserve"> töökoormusele ja ka eelarvevahenditele. </w:t>
      </w:r>
    </w:p>
    <w:p w14:paraId="3CC0FCBE" w14:textId="77777777" w:rsidR="0043579D" w:rsidRPr="00F55D54" w:rsidRDefault="0043579D" w:rsidP="00F55D54">
      <w:pPr>
        <w:spacing w:after="0" w:line="240" w:lineRule="auto"/>
        <w:rPr>
          <w:rFonts w:ascii="Times New Roman" w:hAnsi="Times New Roman" w:cs="Times New Roman"/>
          <w:sz w:val="24"/>
          <w:szCs w:val="24"/>
        </w:rPr>
      </w:pPr>
    </w:p>
    <w:p w14:paraId="52ACDD23" w14:textId="77777777" w:rsidR="0043579D" w:rsidRPr="00F55D54" w:rsidRDefault="0043579D" w:rsidP="00F55D54">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 xml:space="preserve">Mõju avaldamise sagedus on iga-aastane ehk, et muudatus võimaldab iga-aastaselt Haridus- ja </w:t>
      </w:r>
      <w:proofErr w:type="spellStart"/>
      <w:r w:rsidRPr="00F55D54">
        <w:rPr>
          <w:rFonts w:ascii="Times New Roman" w:hAnsi="Times New Roman" w:cs="Times New Roman"/>
          <w:sz w:val="24"/>
          <w:szCs w:val="24"/>
        </w:rPr>
        <w:t>Noorteameti</w:t>
      </w:r>
      <w:proofErr w:type="spellEnd"/>
      <w:r w:rsidRPr="00F55D54">
        <w:rPr>
          <w:rFonts w:ascii="Times New Roman" w:hAnsi="Times New Roman" w:cs="Times New Roman"/>
          <w:sz w:val="24"/>
          <w:szCs w:val="24"/>
        </w:rPr>
        <w:t xml:space="preserve"> töökoormust vähendada ja riigil eelarvevahendeid kokku hoida. </w:t>
      </w:r>
    </w:p>
    <w:p w14:paraId="4CAC78EE" w14:textId="77777777" w:rsidR="0043579D" w:rsidRPr="00F55D54" w:rsidRDefault="0043579D" w:rsidP="00F55D54">
      <w:pPr>
        <w:spacing w:after="0" w:line="240" w:lineRule="auto"/>
        <w:rPr>
          <w:rFonts w:ascii="Times New Roman" w:hAnsi="Times New Roman" w:cs="Times New Roman"/>
          <w:sz w:val="24"/>
          <w:szCs w:val="24"/>
        </w:rPr>
      </w:pPr>
    </w:p>
    <w:p w14:paraId="0AE33D3A" w14:textId="500ED20D" w:rsidR="0043579D" w:rsidRPr="00F55D54" w:rsidRDefault="0043579D" w:rsidP="00F55D54">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 xml:space="preserve">Ebasoovitavate mõjude kaasnemise risk on väga väike. Kuigi põhikooli lõpueksamite läbiviimise eesmärgiks on </w:t>
      </w:r>
      <w:r w:rsidRPr="00F55D54">
        <w:rPr>
          <w:rFonts w:ascii="Times New Roman" w:hAnsi="Times New Roman" w:cs="Times New Roman"/>
          <w:color w:val="202020"/>
          <w:sz w:val="24"/>
          <w:szCs w:val="24"/>
          <w:shd w:val="clear" w:color="auto" w:fill="FFFFFF"/>
        </w:rPr>
        <w:t xml:space="preserve">hinnata riiklike õppekavade või õpilase õppe aluseks oleva õppekava üldpädevuste, valdkonnapädevuste, läbivate teemade ja III kooliastme õpitulemuste omandatust, siis ei vähene valikeksami </w:t>
      </w:r>
      <w:proofErr w:type="spellStart"/>
      <w:r w:rsidRPr="00F55D54">
        <w:rPr>
          <w:rFonts w:ascii="Times New Roman" w:hAnsi="Times New Roman" w:cs="Times New Roman"/>
          <w:color w:val="202020"/>
          <w:sz w:val="24"/>
          <w:szCs w:val="24"/>
          <w:shd w:val="clear" w:color="auto" w:fill="FFFFFF"/>
        </w:rPr>
        <w:t>ärajätmise</w:t>
      </w:r>
      <w:proofErr w:type="spellEnd"/>
      <w:r w:rsidRPr="00F55D54">
        <w:rPr>
          <w:rFonts w:ascii="Times New Roman" w:hAnsi="Times New Roman" w:cs="Times New Roman"/>
          <w:color w:val="202020"/>
          <w:sz w:val="24"/>
          <w:szCs w:val="24"/>
          <w:shd w:val="clear" w:color="auto" w:fill="FFFFFF"/>
        </w:rPr>
        <w:t xml:space="preserve"> tulemusel selle eesmärgi saavutamine. </w:t>
      </w:r>
      <w:r w:rsidR="00577B76" w:rsidRPr="00F55D54">
        <w:rPr>
          <w:rFonts w:ascii="Times New Roman" w:hAnsi="Times New Roman" w:cs="Times New Roman"/>
          <w:color w:val="202020"/>
          <w:sz w:val="24"/>
          <w:szCs w:val="24"/>
          <w:shd w:val="clear" w:color="auto" w:fill="FFFFFF"/>
        </w:rPr>
        <w:t xml:space="preserve">Riikliku seire vahenditeks on lisaks eksamitele ka tasemetööd, mida on nii </w:t>
      </w:r>
      <w:proofErr w:type="spellStart"/>
      <w:r w:rsidR="00577B76" w:rsidRPr="00F55D54">
        <w:rPr>
          <w:rFonts w:ascii="Times New Roman" w:hAnsi="Times New Roman" w:cs="Times New Roman"/>
          <w:color w:val="202020"/>
          <w:sz w:val="24"/>
          <w:szCs w:val="24"/>
          <w:shd w:val="clear" w:color="auto" w:fill="FFFFFF"/>
        </w:rPr>
        <w:t>õppeaineti</w:t>
      </w:r>
      <w:proofErr w:type="spellEnd"/>
      <w:r w:rsidR="00577B76" w:rsidRPr="00F55D54">
        <w:rPr>
          <w:rFonts w:ascii="Times New Roman" w:hAnsi="Times New Roman" w:cs="Times New Roman"/>
          <w:color w:val="202020"/>
          <w:sz w:val="24"/>
          <w:szCs w:val="24"/>
          <w:shd w:val="clear" w:color="auto" w:fill="FFFFFF"/>
        </w:rPr>
        <w:t xml:space="preserve"> kui ka ainevaldkondlikena loodud nii III kui IV kooliastmele. </w:t>
      </w:r>
    </w:p>
    <w:p w14:paraId="7A925F0C" w14:textId="1236CEF8" w:rsidR="11A87755" w:rsidRPr="00F55D54" w:rsidRDefault="11A87755" w:rsidP="00F55D54">
      <w:pPr>
        <w:spacing w:after="0" w:line="240" w:lineRule="auto"/>
        <w:jc w:val="both"/>
        <w:rPr>
          <w:rFonts w:ascii="Times New Roman" w:hAnsi="Times New Roman" w:cs="Times New Roman"/>
          <w:color w:val="202020"/>
          <w:sz w:val="24"/>
          <w:szCs w:val="24"/>
        </w:rPr>
      </w:pPr>
    </w:p>
    <w:p w14:paraId="764D2DDA" w14:textId="4F766061" w:rsidR="11A87755" w:rsidRPr="00F55D54" w:rsidRDefault="11A87755" w:rsidP="00F55D54">
      <w:pPr>
        <w:spacing w:after="0" w:line="240" w:lineRule="auto"/>
        <w:jc w:val="both"/>
        <w:rPr>
          <w:rFonts w:ascii="Times New Roman" w:hAnsi="Times New Roman" w:cs="Times New Roman"/>
          <w:b/>
          <w:i/>
          <w:color w:val="202020"/>
          <w:sz w:val="24"/>
          <w:szCs w:val="24"/>
        </w:rPr>
      </w:pPr>
      <w:r w:rsidRPr="00F55D54">
        <w:rPr>
          <w:rFonts w:ascii="Times New Roman" w:hAnsi="Times New Roman" w:cs="Times New Roman"/>
          <w:b/>
          <w:i/>
          <w:color w:val="202020"/>
          <w:sz w:val="24"/>
          <w:szCs w:val="24"/>
        </w:rPr>
        <w:t xml:space="preserve">Mõju sihtrühm: gümnaasiumi õpilased </w:t>
      </w:r>
    </w:p>
    <w:p w14:paraId="6D23561B" w14:textId="4E324251" w:rsidR="11A87755" w:rsidRPr="00F55D54" w:rsidRDefault="11A87755" w:rsidP="00F55D54">
      <w:pPr>
        <w:spacing w:after="0" w:line="240" w:lineRule="auto"/>
        <w:jc w:val="both"/>
        <w:rPr>
          <w:rFonts w:ascii="Times New Roman" w:hAnsi="Times New Roman" w:cs="Times New Roman"/>
          <w:color w:val="202020"/>
          <w:sz w:val="24"/>
          <w:szCs w:val="24"/>
        </w:rPr>
      </w:pPr>
    </w:p>
    <w:p w14:paraId="4A99C0B5" w14:textId="69321E49" w:rsidR="11A87755" w:rsidRPr="00F55D54" w:rsidRDefault="11A87755" w:rsidP="00F55D54">
      <w:pPr>
        <w:spacing w:after="0" w:line="240" w:lineRule="auto"/>
        <w:jc w:val="both"/>
        <w:rPr>
          <w:rFonts w:ascii="Times New Roman" w:hAnsi="Times New Roman" w:cs="Times New Roman"/>
          <w:color w:val="202020"/>
          <w:sz w:val="24"/>
          <w:szCs w:val="24"/>
        </w:rPr>
      </w:pPr>
      <w:r w:rsidRPr="00F55D54">
        <w:rPr>
          <w:rFonts w:ascii="Times New Roman" w:hAnsi="Times New Roman" w:cs="Times New Roman"/>
          <w:color w:val="202020"/>
          <w:sz w:val="24"/>
          <w:szCs w:val="24"/>
        </w:rPr>
        <w:t xml:space="preserve">Gümnaasiumi koolieksami õppeained, vormi ja toimumise aja määrab kooli direktor. Eksam võib olla kirjalik, suuline või kirjalik ja suuline. </w:t>
      </w:r>
    </w:p>
    <w:p w14:paraId="4E46BD93" w14:textId="1839DAFA" w:rsidR="11A87755" w:rsidRPr="00F55D54" w:rsidRDefault="11A87755" w:rsidP="00F55D54">
      <w:pPr>
        <w:spacing w:after="0" w:line="240" w:lineRule="auto"/>
        <w:jc w:val="both"/>
        <w:rPr>
          <w:rFonts w:ascii="Times New Roman" w:hAnsi="Times New Roman" w:cs="Times New Roman"/>
          <w:color w:val="202020"/>
          <w:sz w:val="24"/>
          <w:szCs w:val="24"/>
        </w:rPr>
      </w:pPr>
    </w:p>
    <w:p w14:paraId="6AE45B23" w14:textId="0380BFCF" w:rsidR="11A87755" w:rsidRPr="00F55D54" w:rsidRDefault="11A87755" w:rsidP="00F55D54">
      <w:pPr>
        <w:spacing w:after="0" w:line="240" w:lineRule="auto"/>
        <w:jc w:val="both"/>
        <w:rPr>
          <w:rFonts w:ascii="Times New Roman" w:hAnsi="Times New Roman" w:cs="Times New Roman"/>
          <w:color w:val="202020"/>
          <w:sz w:val="24"/>
          <w:szCs w:val="24"/>
        </w:rPr>
      </w:pPr>
      <w:r w:rsidRPr="00F55D54">
        <w:rPr>
          <w:rFonts w:ascii="Times New Roman" w:hAnsi="Times New Roman" w:cs="Times New Roman"/>
          <w:color w:val="202020"/>
          <w:sz w:val="24"/>
          <w:szCs w:val="24"/>
        </w:rPr>
        <w:lastRenderedPageBreak/>
        <w:t xml:space="preserve">Gümnaasiumi lõpetavate õpilaste arv on </w:t>
      </w:r>
      <w:r w:rsidR="00577B76" w:rsidRPr="00F55D54">
        <w:rPr>
          <w:rFonts w:ascii="Times New Roman" w:hAnsi="Times New Roman" w:cs="Times New Roman"/>
          <w:color w:val="202020"/>
          <w:sz w:val="24"/>
          <w:szCs w:val="24"/>
        </w:rPr>
        <w:t>7414 (Haridussilm; 2022/2023. õppeaasta)</w:t>
      </w:r>
    </w:p>
    <w:p w14:paraId="200C316E" w14:textId="7A7B6112" w:rsidR="11A87755" w:rsidRPr="00F55D54" w:rsidRDefault="11A87755" w:rsidP="00F55D54">
      <w:pPr>
        <w:spacing w:after="0" w:line="240" w:lineRule="auto"/>
        <w:jc w:val="both"/>
        <w:rPr>
          <w:rFonts w:ascii="Times New Roman" w:hAnsi="Times New Roman" w:cs="Times New Roman"/>
          <w:color w:val="202020"/>
          <w:sz w:val="24"/>
          <w:szCs w:val="24"/>
        </w:rPr>
      </w:pPr>
    </w:p>
    <w:p w14:paraId="0F952ECC" w14:textId="1574543A" w:rsidR="11A87755" w:rsidRPr="00F55D54" w:rsidRDefault="11A87755" w:rsidP="00F55D54">
      <w:pPr>
        <w:spacing w:after="0" w:line="240" w:lineRule="auto"/>
        <w:jc w:val="both"/>
        <w:rPr>
          <w:rFonts w:ascii="Times New Roman" w:hAnsi="Times New Roman" w:cs="Times New Roman"/>
          <w:color w:val="202020"/>
          <w:sz w:val="24"/>
          <w:szCs w:val="24"/>
          <w:u w:val="single"/>
        </w:rPr>
      </w:pPr>
      <w:r w:rsidRPr="00F55D54">
        <w:rPr>
          <w:rFonts w:ascii="Times New Roman" w:hAnsi="Times New Roman" w:cs="Times New Roman"/>
          <w:color w:val="202020"/>
          <w:sz w:val="24"/>
          <w:szCs w:val="24"/>
          <w:u w:val="single"/>
        </w:rPr>
        <w:t>Mõju valdkond: sotsiaalne mõju</w:t>
      </w:r>
    </w:p>
    <w:p w14:paraId="5CE5354F" w14:textId="23003114" w:rsidR="11A87755" w:rsidRPr="00F55D54" w:rsidRDefault="11A87755" w:rsidP="00F55D54">
      <w:pPr>
        <w:spacing w:after="0" w:line="240" w:lineRule="auto"/>
        <w:jc w:val="both"/>
        <w:rPr>
          <w:rFonts w:ascii="Times New Roman" w:hAnsi="Times New Roman" w:cs="Times New Roman"/>
          <w:color w:val="202020"/>
          <w:sz w:val="24"/>
          <w:szCs w:val="24"/>
        </w:rPr>
      </w:pPr>
    </w:p>
    <w:p w14:paraId="2E5EC79B" w14:textId="2926A34C" w:rsidR="11A87755" w:rsidRPr="00F55D54" w:rsidRDefault="11A87755" w:rsidP="00F55D54">
      <w:pPr>
        <w:spacing w:after="0" w:line="240" w:lineRule="auto"/>
        <w:jc w:val="both"/>
        <w:rPr>
          <w:rFonts w:ascii="Times New Roman" w:hAnsi="Times New Roman" w:cs="Times New Roman"/>
          <w:i/>
          <w:color w:val="202020"/>
          <w:sz w:val="24"/>
          <w:szCs w:val="24"/>
        </w:rPr>
      </w:pPr>
      <w:r w:rsidRPr="00F55D54">
        <w:rPr>
          <w:rFonts w:ascii="Times New Roman" w:hAnsi="Times New Roman" w:cs="Times New Roman"/>
          <w:i/>
          <w:color w:val="202020"/>
          <w:sz w:val="24"/>
          <w:szCs w:val="24"/>
        </w:rPr>
        <w:t>Mõju kirjeldus</w:t>
      </w:r>
    </w:p>
    <w:p w14:paraId="3D693659" w14:textId="5C0B34C8" w:rsidR="11A87755" w:rsidRPr="00F55D54" w:rsidRDefault="11A87755" w:rsidP="00F55D54">
      <w:pPr>
        <w:spacing w:after="0" w:line="240" w:lineRule="auto"/>
        <w:jc w:val="both"/>
        <w:rPr>
          <w:rFonts w:ascii="Times New Roman" w:hAnsi="Times New Roman" w:cs="Times New Roman"/>
          <w:color w:val="202020"/>
          <w:sz w:val="24"/>
          <w:szCs w:val="24"/>
        </w:rPr>
      </w:pPr>
    </w:p>
    <w:p w14:paraId="4B40A152" w14:textId="201D371D" w:rsidR="11A87755" w:rsidRPr="00F55D54" w:rsidRDefault="11A87755" w:rsidP="00F55D54">
      <w:pPr>
        <w:spacing w:after="0" w:line="240" w:lineRule="auto"/>
        <w:jc w:val="both"/>
        <w:rPr>
          <w:rFonts w:ascii="Times New Roman" w:hAnsi="Times New Roman" w:cs="Times New Roman"/>
          <w:color w:val="202020"/>
          <w:sz w:val="24"/>
          <w:szCs w:val="24"/>
        </w:rPr>
      </w:pPr>
      <w:r w:rsidRPr="00F55D54">
        <w:rPr>
          <w:rFonts w:ascii="Times New Roman" w:hAnsi="Times New Roman" w:cs="Times New Roman"/>
          <w:color w:val="202020"/>
          <w:sz w:val="24"/>
          <w:szCs w:val="24"/>
        </w:rPr>
        <w:t xml:space="preserve">Muudatus toob gümnaasiumi lõpetavatele õpilastele kaasa selle, et gümnaasiumi lõpetamiseks tuleb sooritada senise kolme riigieksami ja gümnaasiumi koolieksami asemel vaid kolm riigieksamit. Ehk, et väheneb õpilase jaoks gümnaasiumi lõpetamise tingimuste kogum ning ühtlasi eksamiperioodi koormus. </w:t>
      </w:r>
    </w:p>
    <w:p w14:paraId="2FF097A4" w14:textId="43007FF5" w:rsidR="11A87755" w:rsidRPr="00F55D54" w:rsidRDefault="11A87755" w:rsidP="00F55D54">
      <w:pPr>
        <w:spacing w:after="0" w:line="240" w:lineRule="auto"/>
        <w:rPr>
          <w:rFonts w:ascii="Times New Roman" w:hAnsi="Times New Roman" w:cs="Times New Roman"/>
          <w:color w:val="202020"/>
          <w:sz w:val="24"/>
          <w:szCs w:val="24"/>
        </w:rPr>
      </w:pPr>
    </w:p>
    <w:p w14:paraId="16B4FAF3" w14:textId="239EF8A0" w:rsidR="11A87755" w:rsidRPr="00F55D54" w:rsidRDefault="11A87755" w:rsidP="00F55D54">
      <w:pPr>
        <w:spacing w:after="0" w:line="240" w:lineRule="auto"/>
        <w:rPr>
          <w:rFonts w:ascii="Times New Roman" w:hAnsi="Times New Roman" w:cs="Times New Roman"/>
          <w:i/>
          <w:color w:val="202020"/>
          <w:sz w:val="24"/>
          <w:szCs w:val="24"/>
        </w:rPr>
      </w:pPr>
      <w:r w:rsidRPr="00F55D54">
        <w:rPr>
          <w:rFonts w:ascii="Times New Roman" w:hAnsi="Times New Roman" w:cs="Times New Roman"/>
          <w:i/>
          <w:color w:val="202020"/>
          <w:sz w:val="24"/>
          <w:szCs w:val="24"/>
        </w:rPr>
        <w:t xml:space="preserve">Mõju ulatus, avaldumise sagedus ja ebasoovitava mõju risk </w:t>
      </w:r>
    </w:p>
    <w:p w14:paraId="19028243" w14:textId="5EBFF65B" w:rsidR="11A87755" w:rsidRPr="00F55D54" w:rsidRDefault="11A87755" w:rsidP="00F55D54">
      <w:pPr>
        <w:spacing w:after="0" w:line="240" w:lineRule="auto"/>
        <w:rPr>
          <w:rFonts w:ascii="Times New Roman" w:hAnsi="Times New Roman" w:cs="Times New Roman"/>
          <w:color w:val="202020"/>
          <w:sz w:val="24"/>
          <w:szCs w:val="24"/>
        </w:rPr>
      </w:pPr>
    </w:p>
    <w:p w14:paraId="3F138E3A" w14:textId="04E0101D" w:rsidR="11A87755" w:rsidRPr="00F55D54" w:rsidRDefault="11A87755" w:rsidP="00F55D54">
      <w:pPr>
        <w:spacing w:after="0" w:line="240" w:lineRule="auto"/>
        <w:jc w:val="both"/>
        <w:rPr>
          <w:rFonts w:ascii="Times New Roman" w:hAnsi="Times New Roman" w:cs="Times New Roman"/>
          <w:color w:val="202020"/>
          <w:sz w:val="24"/>
          <w:szCs w:val="24"/>
        </w:rPr>
      </w:pPr>
      <w:r w:rsidRPr="00F55D54">
        <w:rPr>
          <w:rFonts w:ascii="Times New Roman" w:hAnsi="Times New Roman" w:cs="Times New Roman"/>
          <w:color w:val="202020"/>
          <w:sz w:val="24"/>
          <w:szCs w:val="24"/>
        </w:rPr>
        <w:t xml:space="preserve">Mõju ulatus sihtrühmale on keskmine. Õpilaste koormus eksamiperioodil väheneb, mis ühtlasi tähendab, et õpilased saavad senisest paremini keskenduda eesti keele, matemaatika ja võõrkeele riigieksamite sooritamisele. Olulisel määral ei mõjuta muudatus küll gümnaasiumi lõpetanute arvu, kuna üldjuhul gümnaasiumit lõpetavad õpilased sooritavad gümnaasiumi koolieksami. Eksami mittesooritamisel on õpilasel võimalus sooritada koheselt ka korduseksam. </w:t>
      </w:r>
    </w:p>
    <w:p w14:paraId="056160C3" w14:textId="0F2F1471" w:rsidR="11A87755" w:rsidRPr="00F55D54" w:rsidRDefault="11A87755" w:rsidP="00F55D54">
      <w:pPr>
        <w:spacing w:after="0" w:line="240" w:lineRule="auto"/>
        <w:jc w:val="both"/>
        <w:rPr>
          <w:rFonts w:ascii="Times New Roman" w:hAnsi="Times New Roman" w:cs="Times New Roman"/>
          <w:color w:val="202020"/>
          <w:sz w:val="24"/>
          <w:szCs w:val="24"/>
        </w:rPr>
      </w:pPr>
    </w:p>
    <w:p w14:paraId="58E52BD1" w14:textId="71B1D60C" w:rsidR="11A87755" w:rsidRPr="00F55D54" w:rsidRDefault="11A87755" w:rsidP="00F55D54">
      <w:pPr>
        <w:spacing w:after="0" w:line="240" w:lineRule="auto"/>
        <w:jc w:val="both"/>
        <w:rPr>
          <w:rFonts w:ascii="Times New Roman" w:hAnsi="Times New Roman" w:cs="Times New Roman"/>
          <w:color w:val="202020"/>
          <w:sz w:val="24"/>
          <w:szCs w:val="24"/>
        </w:rPr>
      </w:pPr>
      <w:r w:rsidRPr="00F55D54">
        <w:rPr>
          <w:rFonts w:ascii="Times New Roman" w:hAnsi="Times New Roman" w:cs="Times New Roman"/>
          <w:color w:val="202020"/>
          <w:sz w:val="24"/>
          <w:szCs w:val="24"/>
        </w:rPr>
        <w:t xml:space="preserve">Mõju avaldumise sagedus sihtrühmale on ühekordne, kuna üldjuhul lõpetab õpilane gümnaasiumi ühe korra elus. </w:t>
      </w:r>
    </w:p>
    <w:p w14:paraId="226FCE2D" w14:textId="54634B2F" w:rsidR="11A87755" w:rsidRPr="00F55D54" w:rsidRDefault="11A87755" w:rsidP="00F55D54">
      <w:pPr>
        <w:spacing w:after="0" w:line="240" w:lineRule="auto"/>
        <w:jc w:val="both"/>
        <w:rPr>
          <w:rFonts w:ascii="Times New Roman" w:hAnsi="Times New Roman" w:cs="Times New Roman"/>
          <w:color w:val="202020"/>
          <w:sz w:val="24"/>
          <w:szCs w:val="24"/>
        </w:rPr>
      </w:pPr>
    </w:p>
    <w:p w14:paraId="652ED5BD" w14:textId="63F92230" w:rsidR="11A87755" w:rsidRPr="00F55D54" w:rsidRDefault="11A87755" w:rsidP="00F55D54">
      <w:pPr>
        <w:spacing w:after="0" w:line="240" w:lineRule="auto"/>
        <w:jc w:val="both"/>
        <w:rPr>
          <w:rFonts w:ascii="Times New Roman" w:hAnsi="Times New Roman" w:cs="Times New Roman"/>
          <w:color w:val="202020"/>
          <w:sz w:val="24"/>
          <w:szCs w:val="24"/>
        </w:rPr>
      </w:pPr>
      <w:r w:rsidRPr="00F55D54">
        <w:rPr>
          <w:rFonts w:ascii="Times New Roman" w:hAnsi="Times New Roman" w:cs="Times New Roman"/>
          <w:color w:val="202020"/>
          <w:sz w:val="24"/>
          <w:szCs w:val="24"/>
        </w:rPr>
        <w:t xml:space="preserve">Ebasoovitavate mõjude kaasnemise risk on väike, kuna kõrgkoolid ei ole praktikas seni üldjuhul arvestanud kooli sisseastumisel isikute poolt gümnaasiumi lõpetamisel sooritatud koolieksami tulemusega. Seetõttu ei mõjuta muudatus õpilaste koormust kõrgkooli sisseastumisel. </w:t>
      </w:r>
    </w:p>
    <w:p w14:paraId="4CEF6CD0" w14:textId="720010D8" w:rsidR="11A87755" w:rsidRPr="00F55D54" w:rsidRDefault="11A87755" w:rsidP="00F55D54">
      <w:pPr>
        <w:spacing w:after="0" w:line="240" w:lineRule="auto"/>
        <w:rPr>
          <w:rFonts w:ascii="Times New Roman" w:hAnsi="Times New Roman" w:cs="Times New Roman"/>
          <w:color w:val="202020"/>
          <w:sz w:val="24"/>
          <w:szCs w:val="24"/>
        </w:rPr>
      </w:pPr>
    </w:p>
    <w:p w14:paraId="6E7D408C" w14:textId="50223A76" w:rsidR="11A87755" w:rsidRPr="00F55D54" w:rsidRDefault="11A87755" w:rsidP="00F55D54">
      <w:pPr>
        <w:spacing w:after="0" w:line="240" w:lineRule="auto"/>
        <w:rPr>
          <w:rFonts w:ascii="Times New Roman" w:hAnsi="Times New Roman" w:cs="Times New Roman"/>
          <w:b/>
          <w:i/>
          <w:color w:val="202020"/>
          <w:sz w:val="24"/>
          <w:szCs w:val="24"/>
        </w:rPr>
      </w:pPr>
      <w:r w:rsidRPr="00F55D54">
        <w:rPr>
          <w:rFonts w:ascii="Times New Roman" w:hAnsi="Times New Roman" w:cs="Times New Roman"/>
          <w:b/>
          <w:i/>
          <w:color w:val="202020"/>
          <w:sz w:val="24"/>
          <w:szCs w:val="24"/>
        </w:rPr>
        <w:t>Mõju sihtrühm: keskharidust pakkuvad koolid</w:t>
      </w:r>
    </w:p>
    <w:p w14:paraId="7E25226B" w14:textId="05FE441D" w:rsidR="11A87755" w:rsidRPr="00F55D54" w:rsidRDefault="11A87755" w:rsidP="00F55D54">
      <w:pPr>
        <w:spacing w:after="0" w:line="240" w:lineRule="auto"/>
        <w:rPr>
          <w:rFonts w:ascii="Times New Roman" w:hAnsi="Times New Roman" w:cs="Times New Roman"/>
          <w:color w:val="202020"/>
          <w:sz w:val="24"/>
          <w:szCs w:val="24"/>
        </w:rPr>
      </w:pPr>
    </w:p>
    <w:p w14:paraId="71ED3B1A" w14:textId="6B968BDC" w:rsidR="11A87755" w:rsidRPr="00F55D54" w:rsidRDefault="11A87755" w:rsidP="00F55D54">
      <w:pPr>
        <w:spacing w:after="0" w:line="240" w:lineRule="auto"/>
        <w:rPr>
          <w:rFonts w:ascii="Times New Roman" w:hAnsi="Times New Roman" w:cs="Times New Roman"/>
          <w:color w:val="202020"/>
          <w:sz w:val="24"/>
          <w:szCs w:val="24"/>
        </w:rPr>
      </w:pPr>
      <w:r w:rsidRPr="00F55D54">
        <w:rPr>
          <w:rFonts w:ascii="Times New Roman" w:hAnsi="Times New Roman" w:cs="Times New Roman"/>
          <w:color w:val="202020"/>
          <w:sz w:val="24"/>
          <w:szCs w:val="24"/>
        </w:rPr>
        <w:t xml:space="preserve">Mõjutatud koolide arv </w:t>
      </w:r>
      <w:r w:rsidR="00367C33" w:rsidRPr="00F55D54">
        <w:rPr>
          <w:rFonts w:ascii="Times New Roman" w:hAnsi="Times New Roman" w:cs="Times New Roman"/>
          <w:color w:val="202020"/>
          <w:sz w:val="24"/>
          <w:szCs w:val="24"/>
        </w:rPr>
        <w:t>– 165 (sh mittestatsionaarne üldharidus)</w:t>
      </w:r>
    </w:p>
    <w:p w14:paraId="03593C66" w14:textId="0C5008A4" w:rsidR="11A87755" w:rsidRPr="00F55D54" w:rsidRDefault="11A87755" w:rsidP="00F55D54">
      <w:pPr>
        <w:spacing w:after="0" w:line="240" w:lineRule="auto"/>
        <w:jc w:val="both"/>
        <w:rPr>
          <w:rFonts w:ascii="Times New Roman" w:hAnsi="Times New Roman" w:cs="Times New Roman"/>
          <w:color w:val="202020"/>
          <w:sz w:val="24"/>
          <w:szCs w:val="24"/>
        </w:rPr>
      </w:pPr>
    </w:p>
    <w:p w14:paraId="1EF0DBBC" w14:textId="5F105217" w:rsidR="11A87755" w:rsidRPr="00F55D54" w:rsidRDefault="11A87755" w:rsidP="00F55D54">
      <w:pPr>
        <w:spacing w:after="0" w:line="240" w:lineRule="auto"/>
        <w:jc w:val="both"/>
        <w:rPr>
          <w:rFonts w:ascii="Times New Roman" w:hAnsi="Times New Roman" w:cs="Times New Roman"/>
          <w:color w:val="202020"/>
          <w:sz w:val="24"/>
          <w:szCs w:val="24"/>
          <w:u w:val="single"/>
        </w:rPr>
      </w:pPr>
      <w:r w:rsidRPr="00F55D54">
        <w:rPr>
          <w:rFonts w:ascii="Times New Roman" w:hAnsi="Times New Roman" w:cs="Times New Roman"/>
          <w:color w:val="202020"/>
          <w:sz w:val="24"/>
          <w:szCs w:val="24"/>
          <w:u w:val="single"/>
        </w:rPr>
        <w:t>Mõju valdkond: mõju riigiasutuse ja kohaliku omavalitsuse asutuste korraldusele</w:t>
      </w:r>
    </w:p>
    <w:p w14:paraId="759689E1" w14:textId="72A15357" w:rsidR="11A87755" w:rsidRPr="00F55D54" w:rsidRDefault="11A87755" w:rsidP="00F55D54">
      <w:pPr>
        <w:spacing w:after="0" w:line="240" w:lineRule="auto"/>
        <w:jc w:val="both"/>
        <w:rPr>
          <w:rFonts w:ascii="Times New Roman" w:hAnsi="Times New Roman" w:cs="Times New Roman"/>
          <w:color w:val="202020"/>
          <w:sz w:val="24"/>
          <w:szCs w:val="24"/>
        </w:rPr>
      </w:pPr>
    </w:p>
    <w:p w14:paraId="4AD89499" w14:textId="65FBCF8F" w:rsidR="11A87755" w:rsidRPr="00F55D54" w:rsidRDefault="11A87755" w:rsidP="00F55D54">
      <w:pPr>
        <w:spacing w:after="0" w:line="240" w:lineRule="auto"/>
        <w:jc w:val="both"/>
        <w:rPr>
          <w:rFonts w:ascii="Times New Roman" w:hAnsi="Times New Roman" w:cs="Times New Roman"/>
          <w:color w:val="202020"/>
          <w:sz w:val="24"/>
          <w:szCs w:val="24"/>
        </w:rPr>
      </w:pPr>
      <w:r w:rsidRPr="00F55D54">
        <w:rPr>
          <w:rFonts w:ascii="Times New Roman" w:hAnsi="Times New Roman" w:cs="Times New Roman"/>
          <w:color w:val="202020"/>
          <w:sz w:val="24"/>
          <w:szCs w:val="24"/>
        </w:rPr>
        <w:t xml:space="preserve">Gümnaasiumi koolieksami korraldamise eest vastutab koolieksamikomisjoni esimees koos teiste komisjoni liikmetega. Gümnaasiumi koolieksamikomisjonid kooli direktor käskkirjaga, vähemalt kaks nädalat enne koolieksami algust. Gümnaasiumi koolieksamitöid hindab koolieksamikomisjon hindamisjuhendist lähtudes. </w:t>
      </w:r>
    </w:p>
    <w:p w14:paraId="4BC31CE4" w14:textId="4CB17D11" w:rsidR="11A87755" w:rsidRPr="00F55D54" w:rsidRDefault="11A87755" w:rsidP="00F55D54">
      <w:pPr>
        <w:spacing w:after="0" w:line="240" w:lineRule="auto"/>
        <w:jc w:val="both"/>
        <w:rPr>
          <w:rFonts w:ascii="Times New Roman" w:hAnsi="Times New Roman" w:cs="Times New Roman"/>
          <w:color w:val="202020"/>
          <w:sz w:val="24"/>
          <w:szCs w:val="24"/>
        </w:rPr>
      </w:pPr>
    </w:p>
    <w:p w14:paraId="6780C564" w14:textId="536996EE" w:rsidR="11A87755" w:rsidRPr="00F55D54" w:rsidRDefault="11A87755" w:rsidP="00F55D54">
      <w:pPr>
        <w:spacing w:after="0" w:line="240" w:lineRule="auto"/>
        <w:jc w:val="both"/>
        <w:rPr>
          <w:rFonts w:ascii="Times New Roman" w:hAnsi="Times New Roman" w:cs="Times New Roman"/>
          <w:i/>
          <w:color w:val="202020"/>
          <w:sz w:val="24"/>
          <w:szCs w:val="24"/>
        </w:rPr>
      </w:pPr>
      <w:r w:rsidRPr="00F55D54">
        <w:rPr>
          <w:rFonts w:ascii="Times New Roman" w:hAnsi="Times New Roman" w:cs="Times New Roman"/>
          <w:i/>
          <w:color w:val="202020"/>
          <w:sz w:val="24"/>
          <w:szCs w:val="24"/>
        </w:rPr>
        <w:t>Mõju kirjeldus</w:t>
      </w:r>
    </w:p>
    <w:p w14:paraId="756FB24E" w14:textId="323B3D08" w:rsidR="11A87755" w:rsidRPr="00F55D54" w:rsidRDefault="11A87755" w:rsidP="00F55D54">
      <w:pPr>
        <w:spacing w:after="0" w:line="240" w:lineRule="auto"/>
        <w:rPr>
          <w:rFonts w:ascii="Times New Roman" w:hAnsi="Times New Roman" w:cs="Times New Roman"/>
          <w:color w:val="202020"/>
          <w:sz w:val="24"/>
          <w:szCs w:val="24"/>
        </w:rPr>
      </w:pPr>
    </w:p>
    <w:p w14:paraId="14616CE5" w14:textId="1CCC0124" w:rsidR="11A87755" w:rsidRPr="00F55D54" w:rsidRDefault="11A87755" w:rsidP="00125FD7">
      <w:pPr>
        <w:spacing w:after="0" w:line="240" w:lineRule="auto"/>
        <w:jc w:val="both"/>
        <w:rPr>
          <w:rFonts w:ascii="Times New Roman" w:hAnsi="Times New Roman" w:cs="Times New Roman"/>
          <w:color w:val="202020"/>
          <w:sz w:val="24"/>
          <w:szCs w:val="24"/>
        </w:rPr>
      </w:pPr>
      <w:r w:rsidRPr="00F55D54">
        <w:rPr>
          <w:rFonts w:ascii="Times New Roman" w:hAnsi="Times New Roman" w:cs="Times New Roman"/>
          <w:color w:val="202020"/>
          <w:sz w:val="24"/>
          <w:szCs w:val="24"/>
        </w:rPr>
        <w:t xml:space="preserve">Seega toimub gümnaasiumi koolieksami korraldamine ja hindamine koolis (koolitöötajate poolt). Gümnaasiumi koolieksamite tegemise ajaaken on väike ja seetõttu on vajalik korraga kaasata koolieksamikomisjonidesse suur hulk õpetajaid, korraldada ümber õppetöö, et koolieksamid saaksid toimuda sobilikus keskkonnas. </w:t>
      </w:r>
    </w:p>
    <w:p w14:paraId="62507DDF" w14:textId="472F44B2" w:rsidR="38F35C73" w:rsidRPr="00F55D54" w:rsidRDefault="38F35C73" w:rsidP="00F55D54">
      <w:pPr>
        <w:spacing w:after="0" w:line="240" w:lineRule="auto"/>
        <w:rPr>
          <w:rFonts w:ascii="Times New Roman" w:hAnsi="Times New Roman" w:cs="Times New Roman"/>
          <w:color w:val="202020"/>
          <w:sz w:val="24"/>
          <w:szCs w:val="24"/>
        </w:rPr>
      </w:pPr>
    </w:p>
    <w:p w14:paraId="29438B24" w14:textId="282360F4" w:rsidR="0F050766" w:rsidRPr="00F55D54" w:rsidRDefault="0F050766" w:rsidP="00F55D54">
      <w:pPr>
        <w:spacing w:after="0" w:line="240" w:lineRule="auto"/>
        <w:jc w:val="both"/>
        <w:rPr>
          <w:rFonts w:ascii="Times New Roman" w:hAnsi="Times New Roman" w:cs="Times New Roman"/>
          <w:color w:val="202020"/>
          <w:sz w:val="24"/>
          <w:szCs w:val="24"/>
        </w:rPr>
      </w:pPr>
      <w:r w:rsidRPr="00F55D54">
        <w:rPr>
          <w:rFonts w:ascii="Times New Roman" w:hAnsi="Times New Roman" w:cs="Times New Roman"/>
          <w:color w:val="202020"/>
          <w:sz w:val="24"/>
          <w:szCs w:val="24"/>
        </w:rPr>
        <w:t>Lisaks sellele hindab eksamitöid reeglina aineõpetaja ning tulemuste kand</w:t>
      </w:r>
      <w:r w:rsidR="004F0B5A" w:rsidRPr="00F55D54">
        <w:rPr>
          <w:rFonts w:ascii="Times New Roman" w:hAnsi="Times New Roman" w:cs="Times New Roman"/>
          <w:color w:val="202020"/>
          <w:sz w:val="24"/>
          <w:szCs w:val="24"/>
        </w:rPr>
        <w:t xml:space="preserve">misel õppeinfosüsteemi toimub töödega tutvumise korraldamine </w:t>
      </w:r>
      <w:r w:rsidR="63C6C952" w:rsidRPr="00F55D54">
        <w:rPr>
          <w:rFonts w:ascii="Times New Roman" w:hAnsi="Times New Roman" w:cs="Times New Roman"/>
          <w:color w:val="202020"/>
          <w:sz w:val="24"/>
          <w:szCs w:val="24"/>
        </w:rPr>
        <w:t xml:space="preserve">samuti aineõpetaja/ eksamikomisjoni liikme poolt. </w:t>
      </w:r>
    </w:p>
    <w:p w14:paraId="0B1A26F2" w14:textId="7921EE09" w:rsidR="2E42B706" w:rsidRPr="00F55D54" w:rsidRDefault="2E42B706" w:rsidP="00F55D54">
      <w:pPr>
        <w:spacing w:after="0" w:line="240" w:lineRule="auto"/>
        <w:jc w:val="both"/>
        <w:rPr>
          <w:rFonts w:ascii="Times New Roman" w:hAnsi="Times New Roman" w:cs="Times New Roman"/>
          <w:color w:val="202020"/>
          <w:sz w:val="24"/>
          <w:szCs w:val="24"/>
        </w:rPr>
      </w:pPr>
    </w:p>
    <w:p w14:paraId="54E6F2F5" w14:textId="3A2FCD9C" w:rsidR="2E42B706" w:rsidRPr="00F55D54" w:rsidRDefault="2E42B706" w:rsidP="00F55D54">
      <w:pPr>
        <w:spacing w:after="0" w:line="240" w:lineRule="auto"/>
        <w:jc w:val="both"/>
        <w:rPr>
          <w:rFonts w:ascii="Times New Roman" w:hAnsi="Times New Roman" w:cs="Times New Roman"/>
          <w:i/>
          <w:color w:val="202020"/>
          <w:sz w:val="24"/>
          <w:szCs w:val="24"/>
        </w:rPr>
      </w:pPr>
      <w:r w:rsidRPr="00F55D54">
        <w:rPr>
          <w:rFonts w:ascii="Times New Roman" w:hAnsi="Times New Roman" w:cs="Times New Roman"/>
          <w:i/>
          <w:color w:val="202020"/>
          <w:sz w:val="24"/>
          <w:szCs w:val="24"/>
        </w:rPr>
        <w:t>Mõju ulatus, avaldumise sagedus ja ebasoovitava mõju risk</w:t>
      </w:r>
    </w:p>
    <w:p w14:paraId="054817DC" w14:textId="0FFBA7A7" w:rsidR="2E42B706" w:rsidRPr="00F55D54" w:rsidRDefault="2E42B706" w:rsidP="00F55D54">
      <w:pPr>
        <w:spacing w:after="0" w:line="240" w:lineRule="auto"/>
        <w:jc w:val="both"/>
        <w:rPr>
          <w:rFonts w:ascii="Times New Roman" w:hAnsi="Times New Roman" w:cs="Times New Roman"/>
          <w:color w:val="202020"/>
          <w:sz w:val="24"/>
          <w:szCs w:val="24"/>
        </w:rPr>
      </w:pPr>
    </w:p>
    <w:p w14:paraId="563FA6ED" w14:textId="60A7247D" w:rsidR="2E42B706" w:rsidRPr="00F55D54" w:rsidRDefault="31D581BC" w:rsidP="00F55D54">
      <w:pPr>
        <w:spacing w:after="0" w:line="240" w:lineRule="auto"/>
        <w:jc w:val="both"/>
        <w:rPr>
          <w:rFonts w:ascii="Times New Roman" w:hAnsi="Times New Roman" w:cs="Times New Roman"/>
          <w:color w:val="202020"/>
          <w:sz w:val="24"/>
          <w:szCs w:val="24"/>
        </w:rPr>
      </w:pPr>
      <w:r w:rsidRPr="00F55D54">
        <w:rPr>
          <w:rFonts w:ascii="Times New Roman" w:hAnsi="Times New Roman" w:cs="Times New Roman"/>
          <w:color w:val="202020"/>
          <w:sz w:val="24"/>
          <w:szCs w:val="24"/>
        </w:rPr>
        <w:t>Mõju ei ole ulatuslik, kuid gümnaasiumi lõpus sooritatavate eksamite vähendamine neljalt kolm</w:t>
      </w:r>
      <w:r w:rsidR="57BFE1EB" w:rsidRPr="00F55D54">
        <w:rPr>
          <w:rFonts w:ascii="Times New Roman" w:hAnsi="Times New Roman" w:cs="Times New Roman"/>
          <w:color w:val="202020"/>
          <w:sz w:val="24"/>
          <w:szCs w:val="24"/>
        </w:rPr>
        <w:t>ele vähendab koolitöötajate (direktori, õppealajuhataja ja õpetajate</w:t>
      </w:r>
      <w:r w:rsidR="4FBCEF62" w:rsidRPr="00F55D54">
        <w:rPr>
          <w:rFonts w:ascii="Times New Roman" w:hAnsi="Times New Roman" w:cs="Times New Roman"/>
          <w:color w:val="202020"/>
          <w:sz w:val="24"/>
          <w:szCs w:val="24"/>
        </w:rPr>
        <w:t xml:space="preserve">) tööd, kuna kooli direktor peab </w:t>
      </w:r>
      <w:r w:rsidR="1E2DC22C" w:rsidRPr="00F55D54">
        <w:rPr>
          <w:rFonts w:ascii="Times New Roman" w:hAnsi="Times New Roman" w:cs="Times New Roman"/>
          <w:color w:val="202020"/>
          <w:sz w:val="24"/>
          <w:szCs w:val="24"/>
        </w:rPr>
        <w:t>moodustama koolieksamik</w:t>
      </w:r>
      <w:r w:rsidR="28739665" w:rsidRPr="00F55D54">
        <w:rPr>
          <w:rFonts w:ascii="Times New Roman" w:hAnsi="Times New Roman" w:cs="Times New Roman"/>
          <w:color w:val="202020"/>
          <w:sz w:val="24"/>
          <w:szCs w:val="24"/>
        </w:rPr>
        <w:t xml:space="preserve">omisjonid ja </w:t>
      </w:r>
      <w:r w:rsidR="5ED505CE" w:rsidRPr="00F55D54">
        <w:rPr>
          <w:rFonts w:ascii="Times New Roman" w:hAnsi="Times New Roman" w:cs="Times New Roman"/>
          <w:color w:val="202020"/>
          <w:sz w:val="24"/>
          <w:szCs w:val="24"/>
        </w:rPr>
        <w:t>k</w:t>
      </w:r>
      <w:r w:rsidR="5B48940C" w:rsidRPr="00F55D54">
        <w:rPr>
          <w:rFonts w:ascii="Times New Roman" w:hAnsi="Times New Roman" w:cs="Times New Roman"/>
          <w:color w:val="202020"/>
          <w:sz w:val="24"/>
          <w:szCs w:val="24"/>
        </w:rPr>
        <w:t xml:space="preserve">aks nädalat enne koolieksami algust </w:t>
      </w:r>
      <w:r w:rsidR="53B1D478" w:rsidRPr="00F55D54">
        <w:rPr>
          <w:rFonts w:ascii="Times New Roman" w:hAnsi="Times New Roman" w:cs="Times New Roman"/>
          <w:color w:val="202020"/>
          <w:sz w:val="24"/>
          <w:szCs w:val="24"/>
        </w:rPr>
        <w:t xml:space="preserve">kinnitama koolieksamikomisjoni poolt koostatud </w:t>
      </w:r>
      <w:r w:rsidR="28739665" w:rsidRPr="00F55D54">
        <w:rPr>
          <w:rFonts w:ascii="Times New Roman" w:hAnsi="Times New Roman" w:cs="Times New Roman"/>
          <w:color w:val="202020"/>
          <w:sz w:val="24"/>
          <w:szCs w:val="24"/>
        </w:rPr>
        <w:t>koolieksamitöö, hindamisjuhendi, koolieksami l</w:t>
      </w:r>
      <w:r w:rsidR="19BD9A59" w:rsidRPr="00F55D54">
        <w:rPr>
          <w:rFonts w:ascii="Times New Roman" w:hAnsi="Times New Roman" w:cs="Times New Roman"/>
          <w:color w:val="202020"/>
          <w:sz w:val="24"/>
          <w:szCs w:val="24"/>
        </w:rPr>
        <w:t>äbiviimise juhendi. Koolieksamikomisjonid (kuhu kuulu</w:t>
      </w:r>
      <w:r w:rsidR="6F631256" w:rsidRPr="00F55D54">
        <w:rPr>
          <w:rFonts w:ascii="Times New Roman" w:hAnsi="Times New Roman" w:cs="Times New Roman"/>
          <w:color w:val="202020"/>
          <w:sz w:val="24"/>
          <w:szCs w:val="24"/>
        </w:rPr>
        <w:t>vad lisaks direktorile peamiselt aineõpetajad) peavad ka eelneva t</w:t>
      </w:r>
      <w:r w:rsidR="60AD164A" w:rsidRPr="00F55D54">
        <w:rPr>
          <w:rFonts w:ascii="Times New Roman" w:hAnsi="Times New Roman" w:cs="Times New Roman"/>
          <w:color w:val="202020"/>
          <w:sz w:val="24"/>
          <w:szCs w:val="24"/>
        </w:rPr>
        <w:t xml:space="preserve">öö ära tegema. </w:t>
      </w:r>
    </w:p>
    <w:p w14:paraId="57F4B774" w14:textId="315BA0C0" w:rsidR="6AF2EA83" w:rsidRPr="00F55D54" w:rsidRDefault="6AF2EA83" w:rsidP="00F55D54">
      <w:pPr>
        <w:spacing w:after="0" w:line="240" w:lineRule="auto"/>
        <w:jc w:val="both"/>
        <w:rPr>
          <w:rFonts w:ascii="Times New Roman" w:hAnsi="Times New Roman" w:cs="Times New Roman"/>
          <w:color w:val="202020"/>
          <w:sz w:val="24"/>
          <w:szCs w:val="24"/>
        </w:rPr>
      </w:pPr>
    </w:p>
    <w:p w14:paraId="0540061E" w14:textId="65A918DA" w:rsidR="6AF2EA83" w:rsidRPr="00F55D54" w:rsidRDefault="6AF2EA83" w:rsidP="00F55D54">
      <w:pPr>
        <w:spacing w:after="0" w:line="240" w:lineRule="auto"/>
        <w:jc w:val="both"/>
        <w:rPr>
          <w:rFonts w:ascii="Times New Roman" w:hAnsi="Times New Roman" w:cs="Times New Roman"/>
          <w:color w:val="202020"/>
          <w:sz w:val="24"/>
          <w:szCs w:val="24"/>
        </w:rPr>
      </w:pPr>
      <w:r w:rsidRPr="00F55D54">
        <w:rPr>
          <w:rFonts w:ascii="Times New Roman" w:hAnsi="Times New Roman" w:cs="Times New Roman"/>
          <w:color w:val="202020"/>
          <w:sz w:val="24"/>
          <w:szCs w:val="24"/>
        </w:rPr>
        <w:t>Mõju avaldumise sagedus on iga-aastane - üks kord aastas, mais-juunis, kui sooritat</w:t>
      </w:r>
      <w:r w:rsidR="0A2A4130" w:rsidRPr="00F55D54">
        <w:rPr>
          <w:rFonts w:ascii="Times New Roman" w:hAnsi="Times New Roman" w:cs="Times New Roman"/>
          <w:color w:val="202020"/>
          <w:sz w:val="24"/>
          <w:szCs w:val="24"/>
        </w:rPr>
        <w:t xml:space="preserve">akse riigieksamite kõrval ka gümnaasiumi koolieksamit. </w:t>
      </w:r>
    </w:p>
    <w:p w14:paraId="205155A7" w14:textId="6AA15D92" w:rsidR="0A2A4130" w:rsidRPr="00F55D54" w:rsidRDefault="0A2A4130" w:rsidP="00F55D54">
      <w:pPr>
        <w:spacing w:after="0" w:line="240" w:lineRule="auto"/>
        <w:rPr>
          <w:rFonts w:ascii="Times New Roman" w:hAnsi="Times New Roman" w:cs="Times New Roman"/>
          <w:color w:val="202020"/>
          <w:sz w:val="24"/>
          <w:szCs w:val="24"/>
        </w:rPr>
      </w:pPr>
    </w:p>
    <w:p w14:paraId="6214D82B" w14:textId="6D26EF3C" w:rsidR="0A2A4130" w:rsidRPr="00F55D54" w:rsidRDefault="0A2A4130" w:rsidP="00125FD7">
      <w:pPr>
        <w:spacing w:after="0" w:line="240" w:lineRule="auto"/>
        <w:jc w:val="both"/>
        <w:rPr>
          <w:rFonts w:ascii="Times New Roman" w:hAnsi="Times New Roman" w:cs="Times New Roman"/>
          <w:color w:val="202020"/>
          <w:sz w:val="24"/>
          <w:szCs w:val="24"/>
        </w:rPr>
      </w:pPr>
      <w:r w:rsidRPr="00F55D54">
        <w:rPr>
          <w:rFonts w:ascii="Times New Roman" w:hAnsi="Times New Roman" w:cs="Times New Roman"/>
          <w:color w:val="202020"/>
          <w:sz w:val="24"/>
          <w:szCs w:val="24"/>
        </w:rPr>
        <w:t xml:space="preserve">Ebasoovitavate mõjude </w:t>
      </w:r>
      <w:r w:rsidR="46D3E8E8" w:rsidRPr="00F55D54">
        <w:rPr>
          <w:rFonts w:ascii="Times New Roman" w:hAnsi="Times New Roman" w:cs="Times New Roman"/>
          <w:color w:val="202020"/>
          <w:sz w:val="24"/>
          <w:szCs w:val="24"/>
        </w:rPr>
        <w:t>risk on väga väike, kuna</w:t>
      </w:r>
      <w:r w:rsidR="2E41EDB8" w:rsidRPr="00F55D54">
        <w:rPr>
          <w:rFonts w:ascii="Times New Roman" w:hAnsi="Times New Roman" w:cs="Times New Roman"/>
          <w:color w:val="202020"/>
          <w:sz w:val="24"/>
          <w:szCs w:val="24"/>
        </w:rPr>
        <w:t xml:space="preserve"> </w:t>
      </w:r>
      <w:r w:rsidR="58A2CEAE" w:rsidRPr="00F55D54">
        <w:rPr>
          <w:rFonts w:ascii="Times New Roman" w:hAnsi="Times New Roman" w:cs="Times New Roman"/>
          <w:color w:val="202020"/>
          <w:sz w:val="24"/>
          <w:szCs w:val="24"/>
        </w:rPr>
        <w:t xml:space="preserve">sisseastumistegevustes (järgmisel haridustasemel õpingute jätkamisel) ei ole </w:t>
      </w:r>
      <w:r w:rsidR="34FB502F" w:rsidRPr="00F55D54">
        <w:rPr>
          <w:rFonts w:ascii="Times New Roman" w:hAnsi="Times New Roman" w:cs="Times New Roman"/>
          <w:color w:val="202020"/>
          <w:sz w:val="24"/>
          <w:szCs w:val="24"/>
        </w:rPr>
        <w:t>kõrgkoolid seni pigem arvestanud koolieksamite tulemusi</w:t>
      </w:r>
      <w:r w:rsidR="23251556" w:rsidRPr="00F55D54">
        <w:rPr>
          <w:rFonts w:ascii="Times New Roman" w:hAnsi="Times New Roman" w:cs="Times New Roman"/>
          <w:color w:val="202020"/>
          <w:sz w:val="24"/>
          <w:szCs w:val="24"/>
        </w:rPr>
        <w:t xml:space="preserve">. Samuti ei pruugi kokku langeda soovitud </w:t>
      </w:r>
      <w:r w:rsidR="0D4FDCD2" w:rsidRPr="00F55D54">
        <w:rPr>
          <w:rFonts w:ascii="Times New Roman" w:hAnsi="Times New Roman" w:cs="Times New Roman"/>
          <w:color w:val="202020"/>
          <w:sz w:val="24"/>
          <w:szCs w:val="24"/>
        </w:rPr>
        <w:t xml:space="preserve">edasiõppimissuund gümnaasiumi lõpetamiseks sooritatava koolieksamiga. </w:t>
      </w:r>
      <w:r w:rsidR="131F3044" w:rsidRPr="00F55D54">
        <w:rPr>
          <w:rFonts w:ascii="Times New Roman" w:hAnsi="Times New Roman" w:cs="Times New Roman"/>
          <w:color w:val="202020"/>
          <w:sz w:val="24"/>
          <w:szCs w:val="24"/>
        </w:rPr>
        <w:t>Sisseastumisel on pigem oluline võtta arvesse riigieksamite tulemusi.</w:t>
      </w:r>
      <w:r w:rsidR="14E1A533" w:rsidRPr="00F55D54">
        <w:rPr>
          <w:rFonts w:ascii="Times New Roman" w:hAnsi="Times New Roman" w:cs="Times New Roman"/>
          <w:color w:val="202020"/>
          <w:sz w:val="24"/>
          <w:szCs w:val="24"/>
        </w:rPr>
        <w:t xml:space="preserve"> </w:t>
      </w:r>
    </w:p>
    <w:p w14:paraId="408F4DF8" w14:textId="77777777" w:rsidR="0043579D" w:rsidRPr="00F55D54" w:rsidRDefault="0043579D" w:rsidP="00F55D54">
      <w:pPr>
        <w:spacing w:after="0" w:line="240" w:lineRule="auto"/>
        <w:jc w:val="both"/>
        <w:rPr>
          <w:rFonts w:ascii="Times New Roman" w:eastAsia="Times New Roman" w:hAnsi="Times New Roman" w:cs="Times New Roman"/>
          <w:color w:val="FF0000"/>
          <w:kern w:val="0"/>
          <w:sz w:val="24"/>
          <w:szCs w:val="24"/>
          <w:lang w:eastAsia="et-EE"/>
          <w14:ligatures w14:val="none"/>
        </w:rPr>
      </w:pPr>
    </w:p>
    <w:p w14:paraId="0F0BC83C" w14:textId="5858F816" w:rsidR="00A704D3" w:rsidRPr="00F55D54" w:rsidRDefault="00E331A0" w:rsidP="00F55D54">
      <w:pPr>
        <w:spacing w:after="0" w:line="240" w:lineRule="auto"/>
        <w:jc w:val="both"/>
        <w:rPr>
          <w:rFonts w:ascii="Times New Roman" w:hAnsi="Times New Roman" w:cs="Times New Roman"/>
          <w:b/>
          <w:bCs/>
          <w:sz w:val="24"/>
          <w:szCs w:val="24"/>
        </w:rPr>
      </w:pPr>
      <w:r w:rsidRPr="00F55D54">
        <w:rPr>
          <w:rFonts w:ascii="Times New Roman" w:eastAsia="Times New Roman" w:hAnsi="Times New Roman" w:cs="Times New Roman"/>
          <w:b/>
          <w:bCs/>
          <w:kern w:val="0"/>
          <w:sz w:val="24"/>
          <w:szCs w:val="24"/>
          <w:lang w:eastAsia="et-EE"/>
          <w14:ligatures w14:val="none"/>
        </w:rPr>
        <w:t>6.</w:t>
      </w:r>
      <w:r w:rsidR="00AE1F83" w:rsidRPr="00F55D54">
        <w:rPr>
          <w:rFonts w:ascii="Times New Roman" w:eastAsia="Times New Roman" w:hAnsi="Times New Roman" w:cs="Times New Roman"/>
          <w:b/>
          <w:bCs/>
          <w:kern w:val="0"/>
          <w:sz w:val="24"/>
          <w:szCs w:val="24"/>
          <w:lang w:eastAsia="et-EE"/>
          <w14:ligatures w14:val="none"/>
        </w:rPr>
        <w:t>4</w:t>
      </w:r>
      <w:r w:rsidRPr="00F55D54">
        <w:rPr>
          <w:rFonts w:ascii="Times New Roman" w:eastAsia="Times New Roman" w:hAnsi="Times New Roman" w:cs="Times New Roman"/>
          <w:b/>
          <w:bCs/>
          <w:kern w:val="0"/>
          <w:sz w:val="24"/>
          <w:szCs w:val="24"/>
          <w:lang w:eastAsia="et-EE"/>
          <w14:ligatures w14:val="none"/>
        </w:rPr>
        <w:t xml:space="preserve">. </w:t>
      </w:r>
      <w:bookmarkStart w:id="58" w:name="_Hlk160721287"/>
      <w:r w:rsidR="00A704D3" w:rsidRPr="00F55D54">
        <w:rPr>
          <w:rFonts w:ascii="Times New Roman" w:hAnsi="Times New Roman" w:cs="Times New Roman"/>
          <w:b/>
          <w:bCs/>
          <w:sz w:val="24"/>
          <w:szCs w:val="24"/>
        </w:rPr>
        <w:t>Mitteformaalõppes ja muus haridusasutuses omandatud õpitulemuste arvestamine</w:t>
      </w:r>
      <w:bookmarkEnd w:id="58"/>
    </w:p>
    <w:p w14:paraId="3B027780" w14:textId="77777777" w:rsidR="00A704D3" w:rsidRPr="00F55D54" w:rsidRDefault="00A704D3" w:rsidP="00F55D54">
      <w:pPr>
        <w:spacing w:after="0" w:line="240" w:lineRule="auto"/>
        <w:jc w:val="both"/>
        <w:rPr>
          <w:rFonts w:ascii="Times New Roman" w:hAnsi="Times New Roman" w:cs="Times New Roman"/>
          <w:sz w:val="24"/>
          <w:szCs w:val="24"/>
        </w:rPr>
      </w:pPr>
    </w:p>
    <w:p w14:paraId="520D4F3B" w14:textId="5C3F7B8A" w:rsidR="00A704D3" w:rsidRDefault="00A704D3" w:rsidP="00F55D54">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 xml:space="preserve">Mitteformaalse ja muus haridusasutuses läbitud õppe arvestamine kooli või individuaalse õppekava osana aitab kujundada õpilaste individuaalseid õpiradu ning tunnustada noorte erinevaid kogemusi ja oskuseid.  </w:t>
      </w:r>
      <w:r w:rsidR="78F29670" w:rsidRPr="00F55D54">
        <w:rPr>
          <w:rFonts w:ascii="Times New Roman" w:hAnsi="Times New Roman" w:cs="Times New Roman"/>
          <w:sz w:val="24"/>
          <w:szCs w:val="24"/>
        </w:rPr>
        <w:t>Kehtiv</w:t>
      </w:r>
      <w:r w:rsidRPr="00F55D54">
        <w:rPr>
          <w:rFonts w:ascii="Times New Roman" w:hAnsi="Times New Roman" w:cs="Times New Roman"/>
          <w:sz w:val="24"/>
          <w:szCs w:val="24"/>
        </w:rPr>
        <w:t xml:space="preserve"> põhikooli- ja gümnaasiumiseadus ning </w:t>
      </w:r>
      <w:r w:rsidR="79DCA575" w:rsidRPr="00F55D54">
        <w:rPr>
          <w:rFonts w:ascii="Times New Roman" w:hAnsi="Times New Roman" w:cs="Times New Roman"/>
          <w:sz w:val="24"/>
          <w:szCs w:val="24"/>
        </w:rPr>
        <w:t xml:space="preserve">selle alusel kehtestatud </w:t>
      </w:r>
      <w:r w:rsidRPr="00F55D54">
        <w:rPr>
          <w:rFonts w:ascii="Times New Roman" w:hAnsi="Times New Roman" w:cs="Times New Roman"/>
          <w:sz w:val="24"/>
          <w:szCs w:val="24"/>
        </w:rPr>
        <w:t>põhikooli riiklik, põhikooli lihtsustatud riiklik ja gümnaasiumi riiklik õppekava küll lubavad koolil arvestada õpilase väljaspool kooli omandatut õpingute osana, kuid kõik koolid seda võimalust ei rakenda. Seega on ebavõrdses olukorras need õpilased, kellele kool sellist võimalust ei paku.</w:t>
      </w:r>
    </w:p>
    <w:p w14:paraId="44BDC64C" w14:textId="77777777" w:rsidR="008E5A0F" w:rsidRPr="00F55D54" w:rsidRDefault="008E5A0F" w:rsidP="00F55D54">
      <w:pPr>
        <w:spacing w:after="0" w:line="240" w:lineRule="auto"/>
        <w:jc w:val="both"/>
        <w:rPr>
          <w:rFonts w:ascii="Times New Roman" w:hAnsi="Times New Roman" w:cs="Times New Roman"/>
          <w:sz w:val="24"/>
          <w:szCs w:val="24"/>
        </w:rPr>
      </w:pPr>
    </w:p>
    <w:p w14:paraId="63A5756E" w14:textId="57F33097" w:rsidR="00A704D3" w:rsidRPr="00F55D54" w:rsidRDefault="00A704D3" w:rsidP="00F55D54">
      <w:pPr>
        <w:pStyle w:val="pf0"/>
        <w:spacing w:before="0" w:beforeAutospacing="0" w:after="0" w:afterAutospacing="0"/>
        <w:jc w:val="both"/>
      </w:pPr>
      <w:r w:rsidRPr="00F55D54">
        <w:t xml:space="preserve">Siiski ei saa eeldada, et muudatusega kaasneks mitteformaalõppes ja teistes haridusasutustes omandatu arvestamise plahvatuslik kasv üldhariduskoolis, kuna õpilane ei pruugi soovida mitteformaalses õppes saavutatud tulemusi üle kanda. </w:t>
      </w:r>
      <w:r w:rsidRPr="00F55D54">
        <w:rPr>
          <w:rStyle w:val="cf01"/>
          <w:rFonts w:ascii="Times New Roman" w:eastAsiaTheme="majorEastAsia" w:hAnsi="Times New Roman" w:cs="Times New Roman"/>
          <w:sz w:val="24"/>
          <w:szCs w:val="24"/>
        </w:rPr>
        <w:t xml:space="preserve">Pigem annab võimaluse täpsustamine nii õpilastele kui ka koolidele selge sõnumi, et </w:t>
      </w:r>
      <w:commentRangeStart w:id="59"/>
      <w:r w:rsidRPr="00F55D54">
        <w:rPr>
          <w:rStyle w:val="cf01"/>
          <w:rFonts w:ascii="Times New Roman" w:eastAsiaTheme="majorEastAsia" w:hAnsi="Times New Roman" w:cs="Times New Roman"/>
          <w:sz w:val="24"/>
          <w:szCs w:val="24"/>
        </w:rPr>
        <w:t xml:space="preserve">õpilase erinevaid õppimisprotsesse </w:t>
      </w:r>
      <w:commentRangeEnd w:id="59"/>
      <w:r w:rsidR="00985BF8">
        <w:rPr>
          <w:rStyle w:val="Kommentaariviide"/>
          <w:rFonts w:ascii="Calibri" w:eastAsia="Calibri" w:hAnsi="Calibri" w:cs="Calibri"/>
        </w:rPr>
        <w:commentReference w:id="59"/>
      </w:r>
      <w:r w:rsidRPr="00F55D54">
        <w:rPr>
          <w:rStyle w:val="cf01"/>
          <w:rFonts w:ascii="Times New Roman" w:eastAsiaTheme="majorEastAsia" w:hAnsi="Times New Roman" w:cs="Times New Roman"/>
          <w:sz w:val="24"/>
          <w:szCs w:val="24"/>
        </w:rPr>
        <w:t>on võimalik ühitada, vähendades seeläbi õppekoormust ja dubleerimist.</w:t>
      </w:r>
    </w:p>
    <w:p w14:paraId="514DE885" w14:textId="73CC007E" w:rsidR="421C0A6D" w:rsidRPr="00F55D54" w:rsidRDefault="421C0A6D" w:rsidP="00F55D54">
      <w:pPr>
        <w:spacing w:after="0" w:line="240" w:lineRule="auto"/>
        <w:jc w:val="both"/>
        <w:rPr>
          <w:rFonts w:ascii="Times New Roman" w:hAnsi="Times New Roman" w:cs="Times New Roman"/>
          <w:b/>
          <w:bCs/>
          <w:i/>
          <w:iCs/>
          <w:sz w:val="24"/>
          <w:szCs w:val="24"/>
        </w:rPr>
      </w:pPr>
    </w:p>
    <w:p w14:paraId="75A9C3CB" w14:textId="5A361247" w:rsidR="00EB111E" w:rsidRDefault="5B3FD56E" w:rsidP="00F55D54">
      <w:pPr>
        <w:spacing w:after="0" w:line="240" w:lineRule="auto"/>
        <w:jc w:val="both"/>
        <w:rPr>
          <w:rFonts w:ascii="Times New Roman" w:hAnsi="Times New Roman" w:cs="Times New Roman"/>
          <w:b/>
          <w:bCs/>
          <w:i/>
          <w:iCs/>
          <w:sz w:val="24"/>
          <w:szCs w:val="24"/>
        </w:rPr>
      </w:pPr>
      <w:r w:rsidRPr="00F55D54">
        <w:rPr>
          <w:rFonts w:ascii="Times New Roman" w:hAnsi="Times New Roman" w:cs="Times New Roman"/>
          <w:b/>
          <w:bCs/>
          <w:i/>
          <w:iCs/>
          <w:sz w:val="24"/>
          <w:szCs w:val="24"/>
        </w:rPr>
        <w:t>Mõju sihtrühm: õpilased</w:t>
      </w:r>
    </w:p>
    <w:p w14:paraId="57966A10" w14:textId="77777777" w:rsidR="008E5A0F" w:rsidRPr="00F55D54" w:rsidRDefault="008E5A0F" w:rsidP="00F55D54">
      <w:pPr>
        <w:spacing w:after="0" w:line="240" w:lineRule="auto"/>
        <w:jc w:val="both"/>
        <w:rPr>
          <w:rFonts w:ascii="Times New Roman" w:hAnsi="Times New Roman" w:cs="Times New Roman"/>
          <w:b/>
          <w:bCs/>
          <w:i/>
          <w:iCs/>
          <w:sz w:val="24"/>
          <w:szCs w:val="24"/>
        </w:rPr>
      </w:pPr>
    </w:p>
    <w:p w14:paraId="5DF276ED" w14:textId="5A361247" w:rsidR="00A704D3" w:rsidRDefault="00A704D3" w:rsidP="00F55D54">
      <w:pPr>
        <w:spacing w:after="0" w:line="240" w:lineRule="auto"/>
        <w:jc w:val="both"/>
        <w:rPr>
          <w:rFonts w:ascii="Times New Roman" w:hAnsi="Times New Roman" w:cs="Times New Roman"/>
          <w:sz w:val="24"/>
          <w:szCs w:val="24"/>
          <w:u w:val="single"/>
        </w:rPr>
      </w:pPr>
      <w:r w:rsidRPr="00F55D54">
        <w:rPr>
          <w:rFonts w:ascii="Times New Roman" w:hAnsi="Times New Roman" w:cs="Times New Roman"/>
          <w:sz w:val="24"/>
          <w:szCs w:val="24"/>
          <w:u w:val="single"/>
        </w:rPr>
        <w:t>Mõju valdkond: sotsiaalsed mõjud</w:t>
      </w:r>
    </w:p>
    <w:p w14:paraId="1DC62E6A" w14:textId="77777777" w:rsidR="008E5A0F" w:rsidRPr="00F55D54" w:rsidRDefault="008E5A0F" w:rsidP="00F55D54">
      <w:pPr>
        <w:spacing w:after="0" w:line="240" w:lineRule="auto"/>
        <w:jc w:val="both"/>
        <w:rPr>
          <w:rFonts w:ascii="Times New Roman" w:hAnsi="Times New Roman" w:cs="Times New Roman"/>
          <w:sz w:val="24"/>
          <w:szCs w:val="24"/>
          <w:u w:val="single"/>
        </w:rPr>
      </w:pPr>
    </w:p>
    <w:p w14:paraId="563DC5B5" w14:textId="26F74346" w:rsidR="7D0F4371" w:rsidRDefault="5B3FD56E" w:rsidP="00F55D54">
      <w:pPr>
        <w:spacing w:after="0" w:line="240" w:lineRule="auto"/>
        <w:jc w:val="both"/>
        <w:rPr>
          <w:rFonts w:ascii="Times New Roman" w:hAnsi="Times New Roman" w:cs="Times New Roman"/>
          <w:i/>
          <w:iCs/>
          <w:sz w:val="24"/>
          <w:szCs w:val="24"/>
        </w:rPr>
      </w:pPr>
      <w:r w:rsidRPr="00F55D54">
        <w:rPr>
          <w:rFonts w:ascii="Times New Roman" w:hAnsi="Times New Roman" w:cs="Times New Roman"/>
          <w:i/>
          <w:iCs/>
          <w:sz w:val="24"/>
          <w:szCs w:val="24"/>
        </w:rPr>
        <w:t>Mõju kirjeldus, mõju ulatus, avaldumise sagedus ja ebasoovitava mõju risk</w:t>
      </w:r>
    </w:p>
    <w:p w14:paraId="3905C8E5" w14:textId="77777777" w:rsidR="008E5A0F" w:rsidRPr="00F55D54" w:rsidRDefault="008E5A0F" w:rsidP="00F55D54">
      <w:pPr>
        <w:spacing w:after="0" w:line="240" w:lineRule="auto"/>
        <w:jc w:val="both"/>
        <w:rPr>
          <w:rFonts w:ascii="Times New Roman" w:hAnsi="Times New Roman" w:cs="Times New Roman"/>
          <w:i/>
          <w:iCs/>
          <w:sz w:val="24"/>
          <w:szCs w:val="24"/>
        </w:rPr>
      </w:pPr>
    </w:p>
    <w:p w14:paraId="2F53FD59" w14:textId="77777777" w:rsidR="00A704D3" w:rsidRDefault="00A704D3" w:rsidP="00F55D54">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Muudatus ei oma negatiivset mõju võrdsele kohtlemisele. Formaalharidus (</w:t>
      </w:r>
      <w:proofErr w:type="spellStart"/>
      <w:r w:rsidRPr="00F55D54">
        <w:rPr>
          <w:rFonts w:ascii="Times New Roman" w:hAnsi="Times New Roman" w:cs="Times New Roman"/>
          <w:sz w:val="24"/>
          <w:szCs w:val="24"/>
        </w:rPr>
        <w:t>üld</w:t>
      </w:r>
      <w:proofErr w:type="spellEnd"/>
      <w:r w:rsidRPr="00F55D54">
        <w:rPr>
          <w:rFonts w:ascii="Times New Roman" w:hAnsi="Times New Roman" w:cs="Times New Roman"/>
          <w:sz w:val="24"/>
          <w:szCs w:val="24"/>
        </w:rPr>
        <w:t xml:space="preserve">- ja kutsehariduses) on õpilastele tasuta ja kättesaadav. Huvitegevus ja noorsootöö on õpilastele üldjuhul tasuta. Küll aga on huvitegevuse ja täiendusõppe kättesaadavus erinevates piirkondades, eriti </w:t>
      </w:r>
      <w:proofErr w:type="spellStart"/>
      <w:r w:rsidRPr="00F55D54">
        <w:rPr>
          <w:rFonts w:ascii="Times New Roman" w:hAnsi="Times New Roman" w:cs="Times New Roman"/>
          <w:sz w:val="24"/>
          <w:szCs w:val="24"/>
        </w:rPr>
        <w:t>hajaasustuses</w:t>
      </w:r>
      <w:proofErr w:type="spellEnd"/>
      <w:r w:rsidRPr="00F55D54">
        <w:rPr>
          <w:rFonts w:ascii="Times New Roman" w:hAnsi="Times New Roman" w:cs="Times New Roman"/>
          <w:sz w:val="24"/>
          <w:szCs w:val="24"/>
        </w:rPr>
        <w:t xml:space="preserve"> ebaühtlane ning sõltub ka pere sotsiaalmajanduslikust taustast ja õpilase sotsiaalsest kuuluvusest. Seega saavad võimalust kasutada eelkõige need õpilased, kelle piirkonnas on huvitegevus, -haridus ja/või noorsootöö kättesaadavad ning kelle sotsiaalmajanduslik taust seda võimaldab. Samuti on nimetatud valdkonnad pigem raskesti kättesaadavad muukeelsetele ja puudega noortele, kuid planeeritav muudatus ei oma negatiivset mõju kättesaadavuse osas. </w:t>
      </w:r>
      <w:commentRangeStart w:id="60"/>
      <w:r w:rsidRPr="00F55D54">
        <w:rPr>
          <w:rFonts w:ascii="Times New Roman" w:hAnsi="Times New Roman" w:cs="Times New Roman"/>
          <w:sz w:val="24"/>
          <w:szCs w:val="24"/>
        </w:rPr>
        <w:t xml:space="preserve">Võib eeldada, et juhul, kui võimalused koolivälise õppimise arvestamiseks formaalõppes suurenevad, suureneb ka õpilaste huvi mitteformaalõppe vastu. </w:t>
      </w:r>
      <w:commentRangeEnd w:id="60"/>
      <w:r w:rsidR="000C4A01">
        <w:rPr>
          <w:rStyle w:val="Kommentaariviide"/>
          <w:rFonts w:ascii="Calibri" w:eastAsia="Calibri" w:hAnsi="Calibri" w:cs="Calibri"/>
          <w:kern w:val="0"/>
          <w:lang w:eastAsia="et-EE"/>
          <w14:ligatures w14:val="none"/>
        </w:rPr>
        <w:commentReference w:id="60"/>
      </w:r>
      <w:r w:rsidRPr="00F55D54">
        <w:rPr>
          <w:rFonts w:ascii="Times New Roman" w:hAnsi="Times New Roman" w:cs="Times New Roman"/>
          <w:sz w:val="24"/>
          <w:szCs w:val="24"/>
        </w:rPr>
        <w:t xml:space="preserve">Seega võib paraneda ka teenuse kättesaadavus nii erineva sotsiaalmajandusliku kui ka </w:t>
      </w:r>
      <w:r w:rsidRPr="00F55D54">
        <w:rPr>
          <w:rFonts w:ascii="Times New Roman" w:hAnsi="Times New Roman" w:cs="Times New Roman"/>
          <w:sz w:val="24"/>
          <w:szCs w:val="24"/>
        </w:rPr>
        <w:lastRenderedPageBreak/>
        <w:t>keeletaustaga õpilastele, samuti puudega õpilastele. Muukeelse taustaga õpilastele pakub mitteformaalõpe võimaluse omandada eesti keelt väljaspool koolikeskkonda</w:t>
      </w:r>
      <w:r w:rsidRPr="00F55D54">
        <w:rPr>
          <w:rStyle w:val="Allmrkuseviide"/>
          <w:rFonts w:ascii="Times New Roman" w:hAnsi="Times New Roman" w:cs="Times New Roman"/>
          <w:sz w:val="24"/>
          <w:szCs w:val="24"/>
        </w:rPr>
        <w:footnoteReference w:id="32"/>
      </w:r>
      <w:r w:rsidRPr="00F55D54">
        <w:rPr>
          <w:rFonts w:ascii="Times New Roman" w:hAnsi="Times New Roman" w:cs="Times New Roman"/>
          <w:sz w:val="24"/>
          <w:szCs w:val="24"/>
        </w:rPr>
        <w:t>. Seega toetab muudatus ka eestikeelsele õppele üleminekut. Lisaks võib anda planeeritav seadusemuudatus tõuke omavalitsustele tegeleda enam noorsoovaldkonna teenuste kättesaadavusega haridusliku erivajadusega õpilastele, mis toetab omakorda kaasava hariduse põhimõtete rakendumist haridusvaldkonnas laiemalt.</w:t>
      </w:r>
    </w:p>
    <w:p w14:paraId="3DC78B73" w14:textId="77777777" w:rsidR="008E5A0F" w:rsidRPr="00F55D54" w:rsidRDefault="008E5A0F" w:rsidP="00F55D54">
      <w:pPr>
        <w:spacing w:after="0" w:line="240" w:lineRule="auto"/>
        <w:jc w:val="both"/>
        <w:rPr>
          <w:rFonts w:ascii="Times New Roman" w:hAnsi="Times New Roman" w:cs="Times New Roman"/>
          <w:sz w:val="24"/>
          <w:szCs w:val="24"/>
        </w:rPr>
      </w:pPr>
    </w:p>
    <w:p w14:paraId="442B16D9" w14:textId="77777777" w:rsidR="00A704D3" w:rsidRPr="00F55D54" w:rsidRDefault="00A704D3" w:rsidP="00F55D54">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 xml:space="preserve">Erinevate õppevormide ja õpikeskkondade tunnustamine üldhariduses loob aluse elukestvale õppele täiskasvanueas. Paranevad õpilaste eneseteostusvõimalused, kuna väljaspool kooli omandatud õpitulemusi arvestatakse ka kooli õppekava osana. Seega tõuseb õpilaste motivatsioon osaleda huvihariduses ja noorsootöös, samuti muudes formaal- ja mitteformaalõppe tegevustes. Õpilased puutuvad kokku erinevate eluvaldkondadega juba üldharidusõpingute ajal, mis võimaldab rikastada noorte kogemuste ja oskuste pagasit, ning liikumine tööturule muutub teadlikumaks ja </w:t>
      </w:r>
      <w:commentRangeStart w:id="61"/>
      <w:r w:rsidRPr="00F55D54">
        <w:rPr>
          <w:rFonts w:ascii="Times New Roman" w:hAnsi="Times New Roman" w:cs="Times New Roman"/>
          <w:sz w:val="24"/>
          <w:szCs w:val="24"/>
        </w:rPr>
        <w:t>sujuvamaks</w:t>
      </w:r>
      <w:commentRangeEnd w:id="61"/>
      <w:r w:rsidR="000C4A01">
        <w:rPr>
          <w:rStyle w:val="Kommentaariviide"/>
          <w:rFonts w:ascii="Calibri" w:eastAsia="Calibri" w:hAnsi="Calibri" w:cs="Calibri"/>
          <w:kern w:val="0"/>
          <w:lang w:eastAsia="et-EE"/>
          <w14:ligatures w14:val="none"/>
        </w:rPr>
        <w:commentReference w:id="61"/>
      </w:r>
      <w:r w:rsidRPr="00F55D54">
        <w:rPr>
          <w:rFonts w:ascii="Times New Roman" w:hAnsi="Times New Roman" w:cs="Times New Roman"/>
          <w:sz w:val="24"/>
          <w:szCs w:val="24"/>
        </w:rPr>
        <w:t xml:space="preserve">. </w:t>
      </w:r>
    </w:p>
    <w:p w14:paraId="3FB5632D" w14:textId="70898585" w:rsidR="00A704D3" w:rsidRPr="00F55D54" w:rsidRDefault="00A704D3" w:rsidP="00F55D54">
      <w:pPr>
        <w:spacing w:after="0" w:line="240" w:lineRule="auto"/>
        <w:jc w:val="both"/>
        <w:rPr>
          <w:rFonts w:ascii="Times New Roman" w:hAnsi="Times New Roman" w:cs="Times New Roman"/>
          <w:sz w:val="24"/>
          <w:szCs w:val="24"/>
        </w:rPr>
      </w:pPr>
    </w:p>
    <w:p w14:paraId="0C233D74" w14:textId="57F33097" w:rsidR="00EB111E" w:rsidRDefault="00EB111E" w:rsidP="00F55D54">
      <w:pPr>
        <w:spacing w:after="0" w:line="240" w:lineRule="auto"/>
        <w:jc w:val="both"/>
        <w:rPr>
          <w:rFonts w:ascii="Times New Roman" w:hAnsi="Times New Roman" w:cs="Times New Roman"/>
          <w:sz w:val="24"/>
          <w:szCs w:val="24"/>
          <w:u w:val="single"/>
        </w:rPr>
      </w:pPr>
      <w:r w:rsidRPr="00F55D54">
        <w:rPr>
          <w:rFonts w:ascii="Times New Roman" w:hAnsi="Times New Roman" w:cs="Times New Roman"/>
          <w:sz w:val="24"/>
          <w:szCs w:val="24"/>
          <w:u w:val="single"/>
        </w:rPr>
        <w:t>Mõju valdkond: Mõju inimeste õigustele</w:t>
      </w:r>
    </w:p>
    <w:p w14:paraId="73CBEAF5" w14:textId="77777777" w:rsidR="008E5A0F" w:rsidRPr="00F55D54" w:rsidRDefault="008E5A0F" w:rsidP="00F55D54">
      <w:pPr>
        <w:spacing w:after="0" w:line="240" w:lineRule="auto"/>
        <w:jc w:val="both"/>
        <w:rPr>
          <w:rFonts w:ascii="Times New Roman" w:hAnsi="Times New Roman" w:cs="Times New Roman"/>
          <w:sz w:val="24"/>
          <w:szCs w:val="24"/>
          <w:u w:val="single"/>
        </w:rPr>
      </w:pPr>
    </w:p>
    <w:p w14:paraId="3045EA51" w14:textId="20EC69E0" w:rsidR="72C523B2" w:rsidRDefault="72C523B2" w:rsidP="00F55D54">
      <w:pPr>
        <w:spacing w:after="0" w:line="240" w:lineRule="auto"/>
        <w:jc w:val="both"/>
        <w:rPr>
          <w:rFonts w:ascii="Times New Roman" w:hAnsi="Times New Roman" w:cs="Times New Roman"/>
          <w:i/>
          <w:iCs/>
          <w:sz w:val="24"/>
          <w:szCs w:val="24"/>
        </w:rPr>
      </w:pPr>
      <w:r w:rsidRPr="00F55D54">
        <w:rPr>
          <w:rFonts w:ascii="Times New Roman" w:hAnsi="Times New Roman" w:cs="Times New Roman"/>
          <w:i/>
          <w:iCs/>
          <w:sz w:val="24"/>
          <w:szCs w:val="24"/>
        </w:rPr>
        <w:t>Mõju kirjeldus</w:t>
      </w:r>
    </w:p>
    <w:p w14:paraId="67877651" w14:textId="77777777" w:rsidR="008E5A0F" w:rsidRPr="00F55D54" w:rsidRDefault="008E5A0F" w:rsidP="00F55D54">
      <w:pPr>
        <w:spacing w:after="0" w:line="240" w:lineRule="auto"/>
        <w:jc w:val="both"/>
        <w:rPr>
          <w:rFonts w:ascii="Times New Roman" w:hAnsi="Times New Roman" w:cs="Times New Roman"/>
          <w:sz w:val="24"/>
          <w:szCs w:val="24"/>
          <w:u w:val="single"/>
        </w:rPr>
      </w:pPr>
    </w:p>
    <w:p w14:paraId="2CAA7B42" w14:textId="77777777" w:rsidR="00A704D3" w:rsidRDefault="00A704D3" w:rsidP="00F55D54">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 xml:space="preserve">Mitteformaalõppe ja noorsootöö arvestamine kohustuslike õpitulemuste omandamisel võimaldab ka riskirühmadesse kuuluvate noorte paremat kaasamist ühiskonnaellu, kuna noorsootöö ja huvihariduse käigus omandatu arvestamisega formaalõppes on tõenäolisem säilitada nende huvi </w:t>
      </w:r>
      <w:proofErr w:type="spellStart"/>
      <w:r w:rsidRPr="00F55D54">
        <w:rPr>
          <w:rFonts w:ascii="Times New Roman" w:hAnsi="Times New Roman" w:cs="Times New Roman"/>
          <w:sz w:val="24"/>
          <w:szCs w:val="24"/>
        </w:rPr>
        <w:t>noortevaldkonna</w:t>
      </w:r>
      <w:proofErr w:type="spellEnd"/>
      <w:r w:rsidRPr="00F55D54">
        <w:rPr>
          <w:rFonts w:ascii="Times New Roman" w:hAnsi="Times New Roman" w:cs="Times New Roman"/>
          <w:sz w:val="24"/>
          <w:szCs w:val="24"/>
        </w:rPr>
        <w:t xml:space="preserve"> vastu ning motiveerida riskirühma kuuluvaid noori püsima ka formaalhariduses.</w:t>
      </w:r>
    </w:p>
    <w:p w14:paraId="7F8B81DA" w14:textId="77777777" w:rsidR="008E5A0F" w:rsidRPr="00F55D54" w:rsidRDefault="008E5A0F" w:rsidP="00F55D54">
      <w:pPr>
        <w:spacing w:after="0" w:line="240" w:lineRule="auto"/>
        <w:jc w:val="both"/>
        <w:rPr>
          <w:rFonts w:ascii="Times New Roman" w:hAnsi="Times New Roman" w:cs="Times New Roman"/>
          <w:sz w:val="24"/>
          <w:szCs w:val="24"/>
        </w:rPr>
      </w:pPr>
    </w:p>
    <w:p w14:paraId="23475883" w14:textId="77777777" w:rsidR="00A704D3" w:rsidRDefault="00A704D3" w:rsidP="00F55D54">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 xml:space="preserve">Noorsootöös ja huvihariduses saavad noored teistsuguses keskkonnas ja rühmas avastada enda tugevusi ning leida kaasamõtlejaid. Kui formaalhariduses ei saa valida, kellega ühes ruumis koos ollakse, siis noorsootöös ja huvihariduses saavad kokku ühiste huvidega noored, mis toetab ka sotsiaalset kaasatust. </w:t>
      </w:r>
    </w:p>
    <w:p w14:paraId="246A3C56" w14:textId="77777777" w:rsidR="008E5A0F" w:rsidRPr="00F55D54" w:rsidRDefault="008E5A0F" w:rsidP="00F55D54">
      <w:pPr>
        <w:spacing w:after="0" w:line="240" w:lineRule="auto"/>
        <w:jc w:val="both"/>
        <w:rPr>
          <w:rFonts w:ascii="Times New Roman" w:hAnsi="Times New Roman" w:cs="Times New Roman"/>
          <w:sz w:val="24"/>
          <w:szCs w:val="24"/>
        </w:rPr>
      </w:pPr>
    </w:p>
    <w:p w14:paraId="031B62A6" w14:textId="77777777" w:rsidR="00A704D3" w:rsidRDefault="00A704D3" w:rsidP="00F55D54">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Noorsootöö kaudu on võimalik jõuda ka nende noorteni, kes ei ole endale formaal- või huvihariduses väljundit või kohta leidnud. On olemas mitmeid tegevussuundi ja meetmeid, mis toetavad selliste noorteni jõudmist ning nende kaasamist erinevatesse tegevustesse, nt mobiilne noorsootöö. Noor saab ennast teostada läbi noorsootöö ning selle arvestamine formaalhariduses toetab enesemääratlus- ja ettevõtlikkuspädevuse kujunemist, sh noore enesekindluse tõusu.</w:t>
      </w:r>
    </w:p>
    <w:p w14:paraId="0E04A9A0" w14:textId="77777777" w:rsidR="008E5A0F" w:rsidRPr="00F55D54" w:rsidRDefault="008E5A0F" w:rsidP="00F55D54">
      <w:pPr>
        <w:spacing w:after="0" w:line="240" w:lineRule="auto"/>
        <w:jc w:val="both"/>
        <w:rPr>
          <w:rFonts w:ascii="Times New Roman" w:hAnsi="Times New Roman" w:cs="Times New Roman"/>
          <w:sz w:val="24"/>
          <w:szCs w:val="24"/>
        </w:rPr>
      </w:pPr>
    </w:p>
    <w:p w14:paraId="4CA4319A" w14:textId="77777777" w:rsidR="00A704D3" w:rsidRDefault="00A704D3" w:rsidP="00F55D54">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Mitteformaalõppe süstemaatilisem arvestamine kooli või õpilase individuaalse õppekava õpitulemuste saavutamisel annab eri taustaga õpilastele juurde motivatsiooni koolivälistes tegevustes, sh vabatahtlikus tegevuses osalemiseks. Mitteformaalõppes ja vabatahtlikus tegevuses osalemine annab noortele võimaluse puutuda kokku teistsuguse (kooli)taustaga õpilastega ning suurendab seega ühiskonna lõimumist.</w:t>
      </w:r>
    </w:p>
    <w:p w14:paraId="72E00C1F" w14:textId="77777777" w:rsidR="008E5A0F" w:rsidRPr="00F55D54" w:rsidRDefault="008E5A0F" w:rsidP="00F55D54">
      <w:pPr>
        <w:spacing w:after="0" w:line="240" w:lineRule="auto"/>
        <w:jc w:val="both"/>
        <w:rPr>
          <w:rFonts w:ascii="Times New Roman" w:hAnsi="Times New Roman" w:cs="Times New Roman"/>
          <w:sz w:val="24"/>
          <w:szCs w:val="24"/>
        </w:rPr>
      </w:pPr>
    </w:p>
    <w:p w14:paraId="520FBCBC" w14:textId="74BE5415" w:rsidR="00A704D3" w:rsidRDefault="00A704D3" w:rsidP="00F55D54">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Mõju rahvusvähemustele on pigem positiivne. P</w:t>
      </w:r>
      <w:r w:rsidR="008E5A0F">
        <w:rPr>
          <w:rFonts w:ascii="Times New Roman" w:hAnsi="Times New Roman" w:cs="Times New Roman"/>
          <w:sz w:val="24"/>
          <w:szCs w:val="24"/>
        </w:rPr>
        <w:t>õhikooli- ja gümnaasiumiseaduse</w:t>
      </w:r>
      <w:r w:rsidRPr="00F55D54">
        <w:rPr>
          <w:rFonts w:ascii="Times New Roman" w:hAnsi="Times New Roman" w:cs="Times New Roman"/>
          <w:sz w:val="24"/>
          <w:szCs w:val="24"/>
        </w:rPr>
        <w:t xml:space="preserve"> § 21 lõige 5 võimaldab õppekeelest erineva emakeelega õpilastel õppida oma kodukeelt ja kultuuri, kui koolis on soovi avaldanud vähemalt 10 sama keelt kõneleva lapse vanemat. Tihti on koolil keeruline leida konkreetse keele õpetajat, seetõttu pakutakse võimalust õppida oma emakeelt ja </w:t>
      </w:r>
      <w:r w:rsidRPr="00F55D54">
        <w:rPr>
          <w:rFonts w:ascii="Times New Roman" w:hAnsi="Times New Roman" w:cs="Times New Roman"/>
          <w:sz w:val="24"/>
          <w:szCs w:val="24"/>
        </w:rPr>
        <w:lastRenderedPageBreak/>
        <w:t>kultuuri näiteks rahvuskultuuriseltside huvikoolis. Võimalus arvestada õpitut formaalõppe osana annab ühtlasi võimaluse, et see õpe arvestatakse konkreetse õpilase nädalakoormusesse, mitte täiendava õppena.</w:t>
      </w:r>
    </w:p>
    <w:p w14:paraId="1E4C5E16" w14:textId="77777777" w:rsidR="008E5A0F" w:rsidRPr="00F55D54" w:rsidRDefault="008E5A0F" w:rsidP="00F55D54">
      <w:pPr>
        <w:spacing w:after="0" w:line="240" w:lineRule="auto"/>
        <w:jc w:val="both"/>
        <w:rPr>
          <w:rFonts w:ascii="Times New Roman" w:hAnsi="Times New Roman" w:cs="Times New Roman"/>
          <w:sz w:val="24"/>
          <w:szCs w:val="24"/>
        </w:rPr>
      </w:pPr>
    </w:p>
    <w:p w14:paraId="40C85655" w14:textId="51CCCDD3" w:rsidR="00A704D3" w:rsidRDefault="5DD064E1" w:rsidP="00F55D54">
      <w:pPr>
        <w:spacing w:after="0" w:line="240" w:lineRule="auto"/>
        <w:jc w:val="both"/>
        <w:rPr>
          <w:rFonts w:ascii="Times New Roman" w:hAnsi="Times New Roman" w:cs="Times New Roman"/>
          <w:b/>
          <w:bCs/>
          <w:i/>
          <w:iCs/>
          <w:sz w:val="24"/>
          <w:szCs w:val="24"/>
        </w:rPr>
      </w:pPr>
      <w:r w:rsidRPr="00F55D54">
        <w:rPr>
          <w:rFonts w:ascii="Times New Roman" w:hAnsi="Times New Roman" w:cs="Times New Roman"/>
          <w:b/>
          <w:bCs/>
          <w:i/>
          <w:iCs/>
          <w:sz w:val="24"/>
          <w:szCs w:val="24"/>
        </w:rPr>
        <w:t>Mõju sihtrühm: üldhariduskoolid</w:t>
      </w:r>
    </w:p>
    <w:p w14:paraId="1E07540D" w14:textId="77777777" w:rsidR="008E5A0F" w:rsidRPr="00F55D54" w:rsidRDefault="008E5A0F" w:rsidP="00F55D54">
      <w:pPr>
        <w:spacing w:after="0" w:line="240" w:lineRule="auto"/>
        <w:jc w:val="both"/>
        <w:rPr>
          <w:rFonts w:ascii="Times New Roman" w:hAnsi="Times New Roman" w:cs="Times New Roman"/>
          <w:b/>
          <w:bCs/>
          <w:i/>
          <w:iCs/>
          <w:sz w:val="24"/>
          <w:szCs w:val="24"/>
        </w:rPr>
      </w:pPr>
    </w:p>
    <w:p w14:paraId="2E450B3C" w14:textId="54E9BC47" w:rsidR="00A704D3" w:rsidRDefault="7504C904" w:rsidP="00F55D54">
      <w:pPr>
        <w:spacing w:after="0" w:line="240" w:lineRule="auto"/>
        <w:jc w:val="both"/>
        <w:rPr>
          <w:rFonts w:ascii="Times New Roman" w:hAnsi="Times New Roman" w:cs="Times New Roman"/>
          <w:sz w:val="24"/>
          <w:szCs w:val="24"/>
          <w:u w:val="single"/>
        </w:rPr>
      </w:pPr>
      <w:r w:rsidRPr="00F55D54">
        <w:rPr>
          <w:rFonts w:ascii="Times New Roman" w:hAnsi="Times New Roman" w:cs="Times New Roman"/>
          <w:sz w:val="24"/>
          <w:szCs w:val="24"/>
          <w:u w:val="single"/>
        </w:rPr>
        <w:t>Mõjuvaldkond: mõju riigiasutuse ja kohaliku omavalitsuse asutuste korraldusele</w:t>
      </w:r>
    </w:p>
    <w:p w14:paraId="47B556D5" w14:textId="77777777" w:rsidR="008E5A0F" w:rsidRPr="00F55D54" w:rsidRDefault="008E5A0F" w:rsidP="00F55D54">
      <w:pPr>
        <w:spacing w:after="0" w:line="240" w:lineRule="auto"/>
        <w:jc w:val="both"/>
        <w:rPr>
          <w:rFonts w:ascii="Times New Roman" w:hAnsi="Times New Roman" w:cs="Times New Roman"/>
          <w:sz w:val="24"/>
          <w:szCs w:val="24"/>
          <w:u w:val="single"/>
        </w:rPr>
      </w:pPr>
    </w:p>
    <w:p w14:paraId="29CCB9A4" w14:textId="5A361247" w:rsidR="00A704D3" w:rsidRDefault="5B3FD56E" w:rsidP="00F55D54">
      <w:pPr>
        <w:spacing w:after="0" w:line="240" w:lineRule="auto"/>
        <w:jc w:val="both"/>
        <w:rPr>
          <w:rFonts w:ascii="Times New Roman" w:hAnsi="Times New Roman" w:cs="Times New Roman"/>
          <w:i/>
          <w:iCs/>
          <w:sz w:val="24"/>
          <w:szCs w:val="24"/>
        </w:rPr>
      </w:pPr>
      <w:r w:rsidRPr="00F55D54">
        <w:rPr>
          <w:rFonts w:ascii="Times New Roman" w:hAnsi="Times New Roman" w:cs="Times New Roman"/>
          <w:i/>
          <w:iCs/>
          <w:sz w:val="24"/>
          <w:szCs w:val="24"/>
        </w:rPr>
        <w:t xml:space="preserve">Mõju kirjeldus </w:t>
      </w:r>
    </w:p>
    <w:p w14:paraId="7907BAE8" w14:textId="77777777" w:rsidR="008E5A0F" w:rsidRPr="00F55D54" w:rsidRDefault="008E5A0F" w:rsidP="00F55D54">
      <w:pPr>
        <w:spacing w:after="0" w:line="240" w:lineRule="auto"/>
        <w:jc w:val="both"/>
        <w:rPr>
          <w:rFonts w:ascii="Times New Roman" w:hAnsi="Times New Roman" w:cs="Times New Roman"/>
          <w:b/>
          <w:bCs/>
          <w:sz w:val="24"/>
          <w:szCs w:val="24"/>
        </w:rPr>
      </w:pPr>
    </w:p>
    <w:p w14:paraId="2DFA8EF0" w14:textId="77777777" w:rsidR="00A704D3" w:rsidRDefault="00A704D3" w:rsidP="00F55D54">
      <w:pPr>
        <w:spacing w:after="0" w:line="240" w:lineRule="auto"/>
        <w:jc w:val="both"/>
        <w:rPr>
          <w:rFonts w:ascii="Times New Roman" w:eastAsia="Aptos" w:hAnsi="Times New Roman" w:cs="Times New Roman"/>
          <w:color w:val="000000" w:themeColor="text1"/>
          <w:sz w:val="24"/>
          <w:szCs w:val="24"/>
        </w:rPr>
      </w:pPr>
      <w:r w:rsidRPr="00F55D54">
        <w:rPr>
          <w:rFonts w:ascii="Times New Roman" w:hAnsi="Times New Roman" w:cs="Times New Roman"/>
          <w:sz w:val="24"/>
          <w:szCs w:val="24"/>
        </w:rPr>
        <w:t xml:space="preserve">Võimalus koolivälise õppimise arvestamiseks õppekava osana on olemas ka hetkel kehtivates määrustes, kuid täpsustamine annab </w:t>
      </w:r>
      <w:r w:rsidRPr="00F55D54">
        <w:rPr>
          <w:rFonts w:ascii="Times New Roman" w:eastAsia="Aptos" w:hAnsi="Times New Roman" w:cs="Times New Roman"/>
          <w:color w:val="000000" w:themeColor="text1"/>
          <w:sz w:val="24"/>
          <w:szCs w:val="24"/>
        </w:rPr>
        <w:t>nii õpilastele kui ka koolidele selge sõnumi, et õpilase erinevaid õppimisprotsesse on võimalik ühitada, luues esmased eeldused õpilase individuaalsema õpitee poole liikumiseks. Üldhariduse kvaliteet paraneb:</w:t>
      </w:r>
    </w:p>
    <w:p w14:paraId="2DD6EF51" w14:textId="77777777" w:rsidR="008E5A0F" w:rsidRPr="00F55D54" w:rsidRDefault="008E5A0F" w:rsidP="00F55D54">
      <w:pPr>
        <w:spacing w:after="0" w:line="240" w:lineRule="auto"/>
        <w:jc w:val="both"/>
        <w:rPr>
          <w:rFonts w:ascii="Times New Roman" w:eastAsia="Aptos" w:hAnsi="Times New Roman" w:cs="Times New Roman"/>
          <w:color w:val="000000" w:themeColor="text1"/>
          <w:sz w:val="24"/>
          <w:szCs w:val="24"/>
        </w:rPr>
      </w:pPr>
    </w:p>
    <w:p w14:paraId="004A562C" w14:textId="70B06B9F" w:rsidR="00A704D3" w:rsidRDefault="00D73A05" w:rsidP="00D73A0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00A704D3" w:rsidRPr="00D73A05">
        <w:rPr>
          <w:rFonts w:ascii="Times New Roman" w:hAnsi="Times New Roman" w:cs="Times New Roman"/>
          <w:sz w:val="24"/>
          <w:szCs w:val="24"/>
        </w:rPr>
        <w:t xml:space="preserve">võimaldades kõigile õpilastele olenemata koolist, kus nad parajasti õpivad, mitteformaal- ja muu koolivälise õppe arvestamist õppekava osana. Hetkel sõltub arvestamise võimalus sellest, kas kool on võimalust oma õppekavas reguleerinud või mitte, kuna kohustust selleks ei ole. Hetkel kehtiv sõnastus kirjeldab kooliväliseid tegevusi kui õppekavaväliseid tegevusi, mis on vastuolus taotlusega, et õpilase väljaspool kooli õpitut arvestataks õppekava osana (vrdl PGS § 17 </w:t>
      </w:r>
      <w:r w:rsidR="03B90A3C" w:rsidRPr="00D73A05">
        <w:rPr>
          <w:rFonts w:ascii="Times New Roman" w:hAnsi="Times New Roman" w:cs="Times New Roman"/>
          <w:sz w:val="24"/>
          <w:szCs w:val="24"/>
        </w:rPr>
        <w:t>lõige</w:t>
      </w:r>
      <w:r w:rsidR="00A704D3" w:rsidRPr="00D73A05">
        <w:rPr>
          <w:rFonts w:ascii="Times New Roman" w:hAnsi="Times New Roman" w:cs="Times New Roman"/>
          <w:sz w:val="24"/>
          <w:szCs w:val="24"/>
        </w:rPr>
        <w:t xml:space="preserve"> 4: „[…] võib kool arvestada kooli õppekava välist õppimist või tegevust“);</w:t>
      </w:r>
    </w:p>
    <w:p w14:paraId="6D2DA653" w14:textId="77777777" w:rsidR="00D73A05" w:rsidRDefault="00D73A05" w:rsidP="00D73A05">
      <w:pPr>
        <w:spacing w:after="0" w:line="240" w:lineRule="auto"/>
        <w:jc w:val="both"/>
        <w:rPr>
          <w:rFonts w:ascii="Times New Roman" w:hAnsi="Times New Roman" w:cs="Times New Roman"/>
          <w:sz w:val="24"/>
          <w:szCs w:val="24"/>
        </w:rPr>
      </w:pPr>
    </w:p>
    <w:p w14:paraId="3ED88650" w14:textId="1CBD12D0" w:rsidR="00A704D3" w:rsidRDefault="00D73A05" w:rsidP="00D73A0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00A704D3" w:rsidRPr="00D73A05">
        <w:rPr>
          <w:rFonts w:ascii="Times New Roman" w:hAnsi="Times New Roman" w:cs="Times New Roman"/>
          <w:sz w:val="24"/>
          <w:szCs w:val="24"/>
        </w:rPr>
        <w:t>haridusteenused muutuvad mitmekülgsemaks ning paraneb õppijakeskse lähenemise kvaliteet üldhariduses;</w:t>
      </w:r>
    </w:p>
    <w:p w14:paraId="137083D0" w14:textId="77777777" w:rsidR="00D73A05" w:rsidRDefault="00D73A05" w:rsidP="00D73A05">
      <w:pPr>
        <w:spacing w:after="0" w:line="240" w:lineRule="auto"/>
        <w:jc w:val="both"/>
        <w:rPr>
          <w:rFonts w:ascii="Times New Roman" w:hAnsi="Times New Roman" w:cs="Times New Roman"/>
          <w:sz w:val="24"/>
          <w:szCs w:val="24"/>
        </w:rPr>
      </w:pPr>
    </w:p>
    <w:p w14:paraId="13A58AFA" w14:textId="73C01DCF" w:rsidR="00A704D3" w:rsidRDefault="00D73A05" w:rsidP="00D73A0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3) </w:t>
      </w:r>
      <w:r w:rsidR="00A704D3" w:rsidRPr="00D73A05">
        <w:rPr>
          <w:rFonts w:ascii="Times New Roman" w:hAnsi="Times New Roman" w:cs="Times New Roman"/>
          <w:sz w:val="24"/>
          <w:szCs w:val="24"/>
        </w:rPr>
        <w:t xml:space="preserve">mitteformaalõppes (või mõnes muus haridusasutuses) õppivate õpilaste arvelt </w:t>
      </w:r>
      <w:commentRangeStart w:id="62"/>
      <w:r w:rsidR="00A704D3" w:rsidRPr="00D73A05">
        <w:rPr>
          <w:rFonts w:ascii="Times New Roman" w:hAnsi="Times New Roman" w:cs="Times New Roman"/>
          <w:sz w:val="24"/>
          <w:szCs w:val="24"/>
        </w:rPr>
        <w:t xml:space="preserve">võib osaliselt väheneda õpetaja töökoormus, kuna väheneda võib õpilaste arv rühmas </w:t>
      </w:r>
      <w:commentRangeEnd w:id="62"/>
      <w:r w:rsidR="009B31CC">
        <w:rPr>
          <w:rStyle w:val="Kommentaariviide"/>
          <w:rFonts w:ascii="Calibri" w:eastAsia="Calibri" w:hAnsi="Calibri" w:cs="Calibri"/>
          <w:kern w:val="0"/>
          <w:lang w:eastAsia="et-EE"/>
          <w14:ligatures w14:val="none"/>
        </w:rPr>
        <w:commentReference w:id="62"/>
      </w:r>
      <w:r w:rsidR="00A704D3" w:rsidRPr="00F55D54">
        <w:rPr>
          <w:rStyle w:val="Allmrkuseviide"/>
          <w:rFonts w:ascii="Times New Roman" w:hAnsi="Times New Roman" w:cs="Times New Roman"/>
          <w:sz w:val="24"/>
          <w:szCs w:val="24"/>
        </w:rPr>
        <w:footnoteReference w:id="33"/>
      </w:r>
      <w:r w:rsidR="00A704D3" w:rsidRPr="00D73A05">
        <w:rPr>
          <w:rFonts w:ascii="Times New Roman" w:hAnsi="Times New Roman" w:cs="Times New Roman"/>
          <w:sz w:val="24"/>
          <w:szCs w:val="24"/>
        </w:rPr>
        <w:t>. See annab õpetajale rohkem aega õppetöö ettevalmistamiseks ja õpilaste õppimise tagasisidestamiseks. Ühekordne töökoormus lisandub õpetajale mitteformaalõppes või muus haridusasutuses õpitulemusi omandavate õpilaste puhul õpitulemuste hindamisel. Samas on õpitulemuste hindamise korraldamine kooli reguleerida ning oleneb suuresti sellest, mil viisil õpitulemusi arvestatakse;</w:t>
      </w:r>
    </w:p>
    <w:p w14:paraId="5BE16521" w14:textId="77777777" w:rsidR="00D73A05" w:rsidRDefault="00D73A05" w:rsidP="00D73A05">
      <w:pPr>
        <w:spacing w:after="0" w:line="240" w:lineRule="auto"/>
        <w:jc w:val="both"/>
        <w:rPr>
          <w:rFonts w:ascii="Times New Roman" w:hAnsi="Times New Roman" w:cs="Times New Roman"/>
          <w:sz w:val="24"/>
          <w:szCs w:val="24"/>
        </w:rPr>
      </w:pPr>
    </w:p>
    <w:p w14:paraId="50D14780" w14:textId="6140FD6F" w:rsidR="00A704D3" w:rsidRPr="00D73A05" w:rsidRDefault="00D73A05" w:rsidP="00D73A0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4) </w:t>
      </w:r>
      <w:r w:rsidR="00A704D3" w:rsidRPr="00D73A05">
        <w:rPr>
          <w:rFonts w:ascii="Times New Roman" w:hAnsi="Times New Roman" w:cs="Times New Roman"/>
          <w:sz w:val="24"/>
          <w:szCs w:val="24"/>
        </w:rPr>
        <w:t>lisaks õpetaja ajaressursile vabaneb süsteemse formaal- ja mitteformaalõppe lõimingu puhul ka ruumi- ja finantsressurssi haridussüsteemis, kuna formaalõppe õpitulemusi on võimalik omandada mitteformaalõppe keskkonnas (ja vastupidi)</w:t>
      </w:r>
      <w:r w:rsidR="00A704D3" w:rsidRPr="00F55D54">
        <w:rPr>
          <w:rStyle w:val="Allmrkuseviide"/>
          <w:rFonts w:ascii="Times New Roman" w:hAnsi="Times New Roman" w:cs="Times New Roman"/>
          <w:sz w:val="24"/>
          <w:szCs w:val="24"/>
        </w:rPr>
        <w:footnoteReference w:id="34"/>
      </w:r>
      <w:r w:rsidR="00A704D3" w:rsidRPr="00D73A05">
        <w:rPr>
          <w:rFonts w:ascii="Times New Roman" w:hAnsi="Times New Roman" w:cs="Times New Roman"/>
          <w:sz w:val="24"/>
          <w:szCs w:val="24"/>
        </w:rPr>
        <w:t xml:space="preserve">. </w:t>
      </w:r>
    </w:p>
    <w:p w14:paraId="07B0D990" w14:textId="47EB90B0" w:rsidR="00A704D3" w:rsidRDefault="00A704D3" w:rsidP="00F55D54">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 xml:space="preserve">Üldine mõju haridussüsteemile on positiivne, kuna liikumine erinevate haridusasutuste ja õppeliikide vahel muutub sujuvamaks. </w:t>
      </w:r>
    </w:p>
    <w:p w14:paraId="6FE6C395" w14:textId="77777777" w:rsidR="00D73A05" w:rsidRPr="00F55D54" w:rsidRDefault="00D73A05" w:rsidP="00F55D54">
      <w:pPr>
        <w:spacing w:after="0" w:line="240" w:lineRule="auto"/>
        <w:jc w:val="both"/>
        <w:rPr>
          <w:rFonts w:ascii="Times New Roman" w:hAnsi="Times New Roman" w:cs="Times New Roman"/>
          <w:sz w:val="24"/>
          <w:szCs w:val="24"/>
        </w:rPr>
      </w:pPr>
    </w:p>
    <w:p w14:paraId="2697178C" w14:textId="0352F280" w:rsidR="00A704D3" w:rsidRDefault="152473E1" w:rsidP="00F55D54">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 xml:space="preserve">Potentsiaalne mõjub kaasneda ka huvikoolidele, kutseõppeasutustele ja täienduskoolitusasutustele. </w:t>
      </w:r>
    </w:p>
    <w:p w14:paraId="691215B7" w14:textId="77777777" w:rsidR="00D73A05" w:rsidRPr="00F55D54" w:rsidRDefault="00D73A05" w:rsidP="00F55D54">
      <w:pPr>
        <w:spacing w:after="0" w:line="240" w:lineRule="auto"/>
        <w:jc w:val="both"/>
        <w:rPr>
          <w:rFonts w:ascii="Times New Roman" w:hAnsi="Times New Roman" w:cs="Times New Roman"/>
          <w:sz w:val="24"/>
          <w:szCs w:val="24"/>
        </w:rPr>
      </w:pPr>
    </w:p>
    <w:p w14:paraId="78305520" w14:textId="66A0C1DE" w:rsidR="00A704D3" w:rsidRDefault="00A704D3" w:rsidP="00F55D54">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 xml:space="preserve">Potentsiaalne mõju võib olla õppijate kõrgem osalus huvihariduses, sh spordis ja noorsootöös ning kõrgem rahulolu pakutava teenusega, kui saavutatut on võimalik ka formaalhariduses väärtustada ja arvestada. Mõju võib olla ka suurem valdkonna väärtustamine ühiskonnas ning </w:t>
      </w:r>
      <w:r w:rsidRPr="00F55D54">
        <w:rPr>
          <w:rFonts w:ascii="Times New Roman" w:hAnsi="Times New Roman" w:cs="Times New Roman"/>
          <w:sz w:val="24"/>
          <w:szCs w:val="24"/>
        </w:rPr>
        <w:lastRenderedPageBreak/>
        <w:t xml:space="preserve">sujuvam üleminek </w:t>
      </w:r>
      <w:proofErr w:type="spellStart"/>
      <w:r w:rsidRPr="00F55D54">
        <w:rPr>
          <w:rFonts w:ascii="Times New Roman" w:hAnsi="Times New Roman" w:cs="Times New Roman"/>
          <w:sz w:val="24"/>
          <w:szCs w:val="24"/>
        </w:rPr>
        <w:t>noortevaldkonna</w:t>
      </w:r>
      <w:proofErr w:type="spellEnd"/>
      <w:r w:rsidRPr="00F55D54">
        <w:rPr>
          <w:rFonts w:ascii="Times New Roman" w:hAnsi="Times New Roman" w:cs="Times New Roman"/>
          <w:sz w:val="24"/>
          <w:szCs w:val="24"/>
        </w:rPr>
        <w:t xml:space="preserve"> töötajate kvalifikatsiooninõuetele, kuna nähakse selleks suuremat vajadust (ühtlane kvaliteet valdkonnas).</w:t>
      </w:r>
    </w:p>
    <w:p w14:paraId="7986DE4B" w14:textId="77777777" w:rsidR="00D73A05" w:rsidRPr="00F55D54" w:rsidRDefault="00D73A05" w:rsidP="00F55D54">
      <w:pPr>
        <w:spacing w:after="0" w:line="240" w:lineRule="auto"/>
        <w:jc w:val="both"/>
        <w:rPr>
          <w:rFonts w:ascii="Times New Roman" w:hAnsi="Times New Roman" w:cs="Times New Roman"/>
          <w:sz w:val="24"/>
          <w:szCs w:val="24"/>
        </w:rPr>
      </w:pPr>
    </w:p>
    <w:p w14:paraId="0C8D31EF" w14:textId="668DF547" w:rsidR="00A704D3" w:rsidRDefault="00A704D3" w:rsidP="00F55D54">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 xml:space="preserve">Antud muudatuse tulemusel muutub õpilastele lihtsamaks liikumine kutseõppe ja üldhariduse vahel. Õpilased saavad tutvuda erinevate valdkondade ja erialadega ning saavad seega parema ettevalmistuse teadlikeks karjäärivalikuteks, sh kutsehariduses. Mõju kutsekoolidele on eelkõige ainepunktide süsteemi sisseviimisel gümnaasiumi õppekorraldusse, kuna võimaldab õpilastele lihtsamat liikumist kutseõppe ja üldkeskhariduse vahel. </w:t>
      </w:r>
    </w:p>
    <w:p w14:paraId="2A010D52" w14:textId="77777777" w:rsidR="00D73A05" w:rsidRPr="00F55D54" w:rsidRDefault="00D73A05" w:rsidP="00F55D54">
      <w:pPr>
        <w:spacing w:after="0" w:line="240" w:lineRule="auto"/>
        <w:jc w:val="both"/>
        <w:rPr>
          <w:rFonts w:ascii="Times New Roman" w:hAnsi="Times New Roman" w:cs="Times New Roman"/>
          <w:sz w:val="24"/>
          <w:szCs w:val="24"/>
        </w:rPr>
      </w:pPr>
    </w:p>
    <w:p w14:paraId="1FC16861" w14:textId="77777777" w:rsidR="00A704D3" w:rsidRPr="00F55D54" w:rsidRDefault="00A704D3" w:rsidP="00F55D54">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Õpilaste osalemine täienduskoolitustel võib antud muudatusega suureneda. Ka praegu osalevad õpilased täienduskoolituses, nt omandades põhikooli B-võõrkeelt või gümnaasiumiastme B1-sihttasemega võõrkeelt väljaspool kooli keeltekoolis. Antud seadusemuudatus loob kindluse nii õpilastele, lapsevanematele kui ka koolile, et täienduskoolituses omandatud õpitulemusi on võimalik õppekava kohustuslike õpitulemustena arvestada.</w:t>
      </w:r>
    </w:p>
    <w:p w14:paraId="59CE20D0" w14:textId="77777777" w:rsidR="00A704D3" w:rsidRPr="00F55D54" w:rsidRDefault="00A704D3" w:rsidP="00F55D54">
      <w:pPr>
        <w:spacing w:after="0" w:line="240" w:lineRule="auto"/>
        <w:jc w:val="both"/>
        <w:rPr>
          <w:rFonts w:ascii="Times New Roman" w:hAnsi="Times New Roman" w:cs="Times New Roman"/>
          <w:sz w:val="24"/>
          <w:szCs w:val="24"/>
        </w:rPr>
      </w:pPr>
    </w:p>
    <w:p w14:paraId="53CDA1A7" w14:textId="1EE7A1FB" w:rsidR="00A704D3" w:rsidRDefault="00A704D3" w:rsidP="00F55D54">
      <w:pPr>
        <w:spacing w:after="0" w:line="240" w:lineRule="auto"/>
        <w:jc w:val="both"/>
        <w:rPr>
          <w:rFonts w:ascii="Times New Roman" w:hAnsi="Times New Roman" w:cs="Times New Roman"/>
          <w:sz w:val="24"/>
          <w:szCs w:val="24"/>
          <w:u w:val="single"/>
        </w:rPr>
      </w:pPr>
      <w:r w:rsidRPr="00F55D54">
        <w:rPr>
          <w:rFonts w:ascii="Times New Roman" w:hAnsi="Times New Roman" w:cs="Times New Roman"/>
          <w:sz w:val="24"/>
          <w:szCs w:val="24"/>
          <w:u w:val="single"/>
        </w:rPr>
        <w:t xml:space="preserve">Mõju </w:t>
      </w:r>
      <w:r w:rsidR="3B674615" w:rsidRPr="00F55D54">
        <w:rPr>
          <w:rFonts w:ascii="Times New Roman" w:hAnsi="Times New Roman" w:cs="Times New Roman"/>
          <w:sz w:val="24"/>
          <w:szCs w:val="24"/>
          <w:u w:val="single"/>
        </w:rPr>
        <w:t xml:space="preserve">valdkond: mõju </w:t>
      </w:r>
      <w:r w:rsidRPr="00F55D54">
        <w:rPr>
          <w:rFonts w:ascii="Times New Roman" w:hAnsi="Times New Roman" w:cs="Times New Roman"/>
          <w:sz w:val="24"/>
          <w:szCs w:val="24"/>
          <w:u w:val="single"/>
        </w:rPr>
        <w:t>kultuurivaldkondade arengule</w:t>
      </w:r>
    </w:p>
    <w:p w14:paraId="1FDFA0F3" w14:textId="77777777" w:rsidR="00D73A05" w:rsidRPr="00F55D54" w:rsidRDefault="00D73A05" w:rsidP="00F55D54">
      <w:pPr>
        <w:spacing w:after="0" w:line="240" w:lineRule="auto"/>
        <w:jc w:val="both"/>
        <w:rPr>
          <w:rFonts w:ascii="Times New Roman" w:hAnsi="Times New Roman" w:cs="Times New Roman"/>
          <w:sz w:val="24"/>
          <w:szCs w:val="24"/>
          <w:u w:val="single"/>
        </w:rPr>
      </w:pPr>
    </w:p>
    <w:p w14:paraId="12BF788F" w14:textId="7C4D620E" w:rsidR="00A704D3" w:rsidRDefault="00A704D3" w:rsidP="00F55D54">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 xml:space="preserve">Mõju kultuurivaldkondade arengule on pigem positiivne, kuna paraneb eelprofessionaalse õppe arvestamine ja tunnustamine formaalhariduses. Nii tunnustatakse ka formaalõppe osana nende õpilaste tööd, kes on süvitsi tundma õppinud mõnd kultuurivaldkonda (nt muusika- või kunstikoolis) ning oma oskuseid </w:t>
      </w:r>
      <w:r w:rsidR="444666CB" w:rsidRPr="00F55D54">
        <w:rPr>
          <w:rFonts w:ascii="Times New Roman" w:hAnsi="Times New Roman" w:cs="Times New Roman"/>
          <w:sz w:val="24"/>
          <w:szCs w:val="24"/>
        </w:rPr>
        <w:t>selles</w:t>
      </w:r>
      <w:r w:rsidRPr="00F55D54">
        <w:rPr>
          <w:rFonts w:ascii="Times New Roman" w:hAnsi="Times New Roman" w:cs="Times New Roman"/>
          <w:sz w:val="24"/>
          <w:szCs w:val="24"/>
        </w:rPr>
        <w:t xml:space="preserve"> valdkonnas arendanud. Sellega väheneb õpitulemuste dubleerimine ja õpilase õppekoormus ning suureneb tõenäosus, et õpilane jätkab valitud kultuurivaldkonna õpinguid professionaalses õppes.</w:t>
      </w:r>
    </w:p>
    <w:p w14:paraId="4B1A0C33" w14:textId="77777777" w:rsidR="00D73A05" w:rsidRPr="00F55D54" w:rsidRDefault="00D73A05" w:rsidP="00F55D54">
      <w:pPr>
        <w:spacing w:after="0" w:line="240" w:lineRule="auto"/>
        <w:jc w:val="both"/>
        <w:rPr>
          <w:rFonts w:ascii="Times New Roman" w:hAnsi="Times New Roman" w:cs="Times New Roman"/>
          <w:sz w:val="24"/>
          <w:szCs w:val="24"/>
        </w:rPr>
      </w:pPr>
    </w:p>
    <w:p w14:paraId="5680C736" w14:textId="453D0F8A" w:rsidR="00A704D3" w:rsidRDefault="00A704D3" w:rsidP="00F55D54">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 xml:space="preserve">Muudatus võib mõjutada muuseumide ja raamatukogude haridusalast tööd, kuna õpilastele luuakse ühtsed võimalused väljaspool kooli omandatu, </w:t>
      </w:r>
      <w:r w:rsidR="1748447A" w:rsidRPr="00F55D54">
        <w:rPr>
          <w:rFonts w:ascii="Times New Roman" w:hAnsi="Times New Roman" w:cs="Times New Roman"/>
          <w:sz w:val="24"/>
          <w:szCs w:val="24"/>
        </w:rPr>
        <w:t>sealhulgas</w:t>
      </w:r>
      <w:r w:rsidRPr="00F55D54">
        <w:rPr>
          <w:rFonts w:ascii="Times New Roman" w:hAnsi="Times New Roman" w:cs="Times New Roman"/>
          <w:sz w:val="24"/>
          <w:szCs w:val="24"/>
        </w:rPr>
        <w:t xml:space="preserve"> muuseumide ja raamatukogude haridusprogrammides omandatu arvestamiseks õppekava osana.</w:t>
      </w:r>
    </w:p>
    <w:p w14:paraId="61A7414C" w14:textId="77777777" w:rsidR="00D73A05" w:rsidRPr="00F55D54" w:rsidRDefault="00D73A05" w:rsidP="00F55D54">
      <w:pPr>
        <w:spacing w:after="0" w:line="240" w:lineRule="auto"/>
        <w:jc w:val="both"/>
        <w:rPr>
          <w:rFonts w:ascii="Times New Roman" w:hAnsi="Times New Roman" w:cs="Times New Roman"/>
          <w:sz w:val="24"/>
          <w:szCs w:val="24"/>
        </w:rPr>
      </w:pPr>
    </w:p>
    <w:p w14:paraId="2567447A" w14:textId="77777777" w:rsidR="00A704D3" w:rsidRDefault="00A704D3" w:rsidP="00F55D54">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 xml:space="preserve">Positiivne mõju võib olla ka rahvakultuurile, kuna tekivad ühtsed võimalused rahvakultuuriringides omandatu asendamiseks õppekava õpitulemustega. Nt on võimalik õpilasel asendada kehalise kasvatuse õpitulemusi rahvatantsuringis omandatud võrdsete </w:t>
      </w:r>
      <w:commentRangeStart w:id="63"/>
      <w:r w:rsidRPr="00F55D54">
        <w:rPr>
          <w:rFonts w:ascii="Times New Roman" w:hAnsi="Times New Roman" w:cs="Times New Roman"/>
          <w:sz w:val="24"/>
          <w:szCs w:val="24"/>
        </w:rPr>
        <w:t>õpitulemustega</w:t>
      </w:r>
      <w:commentRangeEnd w:id="63"/>
      <w:r w:rsidR="00163817">
        <w:rPr>
          <w:rStyle w:val="Kommentaariviide"/>
          <w:rFonts w:ascii="Calibri" w:eastAsia="Calibri" w:hAnsi="Calibri" w:cs="Calibri"/>
          <w:kern w:val="0"/>
          <w:lang w:eastAsia="et-EE"/>
          <w14:ligatures w14:val="none"/>
        </w:rPr>
        <w:commentReference w:id="63"/>
      </w:r>
      <w:r w:rsidRPr="00F55D54">
        <w:rPr>
          <w:rFonts w:ascii="Times New Roman" w:hAnsi="Times New Roman" w:cs="Times New Roman"/>
          <w:sz w:val="24"/>
          <w:szCs w:val="24"/>
        </w:rPr>
        <w:t>.</w:t>
      </w:r>
    </w:p>
    <w:p w14:paraId="2470243A" w14:textId="77777777" w:rsidR="00D73A05" w:rsidRPr="00F55D54" w:rsidRDefault="00D73A05" w:rsidP="00F55D54">
      <w:pPr>
        <w:spacing w:after="0" w:line="240" w:lineRule="auto"/>
        <w:jc w:val="both"/>
        <w:rPr>
          <w:rFonts w:ascii="Times New Roman" w:hAnsi="Times New Roman" w:cs="Times New Roman"/>
          <w:sz w:val="24"/>
          <w:szCs w:val="24"/>
        </w:rPr>
      </w:pPr>
    </w:p>
    <w:p w14:paraId="05BAB857" w14:textId="6A699C50" w:rsidR="00A704D3" w:rsidRDefault="495EF61B" w:rsidP="00F55D54">
      <w:pPr>
        <w:spacing w:after="0" w:line="240" w:lineRule="auto"/>
        <w:jc w:val="both"/>
        <w:rPr>
          <w:rFonts w:ascii="Times New Roman" w:hAnsi="Times New Roman" w:cs="Times New Roman"/>
          <w:b/>
          <w:bCs/>
          <w:i/>
          <w:iCs/>
          <w:sz w:val="24"/>
          <w:szCs w:val="24"/>
        </w:rPr>
      </w:pPr>
      <w:r w:rsidRPr="00F55D54">
        <w:rPr>
          <w:rFonts w:ascii="Times New Roman" w:hAnsi="Times New Roman" w:cs="Times New Roman"/>
          <w:b/>
          <w:i/>
          <w:sz w:val="24"/>
          <w:szCs w:val="24"/>
        </w:rPr>
        <w:t>Mõju sihtrühm: kohalikud</w:t>
      </w:r>
      <w:r w:rsidR="144716C4" w:rsidRPr="00F55D54">
        <w:rPr>
          <w:rFonts w:ascii="Times New Roman" w:hAnsi="Times New Roman" w:cs="Times New Roman"/>
          <w:b/>
          <w:bCs/>
          <w:i/>
          <w:iCs/>
          <w:sz w:val="24"/>
          <w:szCs w:val="24"/>
        </w:rPr>
        <w:t xml:space="preserve"> omavalitsused</w:t>
      </w:r>
    </w:p>
    <w:p w14:paraId="3409AB47" w14:textId="77777777" w:rsidR="00D73A05" w:rsidRPr="00F55D54" w:rsidRDefault="00D73A05" w:rsidP="00F55D54">
      <w:pPr>
        <w:spacing w:after="0" w:line="240" w:lineRule="auto"/>
        <w:jc w:val="both"/>
        <w:rPr>
          <w:rFonts w:ascii="Times New Roman" w:hAnsi="Times New Roman" w:cs="Times New Roman"/>
          <w:b/>
          <w:i/>
          <w:sz w:val="24"/>
          <w:szCs w:val="24"/>
        </w:rPr>
      </w:pPr>
    </w:p>
    <w:p w14:paraId="69C15794" w14:textId="41843700" w:rsidR="00A704D3" w:rsidRDefault="00A704D3" w:rsidP="00F55D54">
      <w:pPr>
        <w:spacing w:after="0" w:line="240" w:lineRule="auto"/>
        <w:jc w:val="both"/>
        <w:rPr>
          <w:rFonts w:ascii="Times New Roman" w:hAnsi="Times New Roman" w:cs="Times New Roman"/>
          <w:sz w:val="24"/>
          <w:szCs w:val="24"/>
          <w:u w:val="single"/>
        </w:rPr>
      </w:pPr>
      <w:r w:rsidRPr="00F55D54">
        <w:rPr>
          <w:rFonts w:ascii="Times New Roman" w:hAnsi="Times New Roman" w:cs="Times New Roman"/>
          <w:sz w:val="24"/>
          <w:szCs w:val="24"/>
          <w:u w:val="single"/>
        </w:rPr>
        <w:t xml:space="preserve">Mõju valdkond: mõju </w:t>
      </w:r>
      <w:r w:rsidR="48F424E7" w:rsidRPr="00F55D54">
        <w:rPr>
          <w:rFonts w:ascii="Times New Roman" w:hAnsi="Times New Roman" w:cs="Times New Roman"/>
          <w:sz w:val="24"/>
          <w:szCs w:val="24"/>
          <w:u w:val="single"/>
        </w:rPr>
        <w:t xml:space="preserve">riigiasutuse ja </w:t>
      </w:r>
      <w:r w:rsidRPr="00F55D54">
        <w:rPr>
          <w:rFonts w:ascii="Times New Roman" w:hAnsi="Times New Roman" w:cs="Times New Roman"/>
          <w:sz w:val="24"/>
          <w:szCs w:val="24"/>
          <w:u w:val="single"/>
        </w:rPr>
        <w:t xml:space="preserve">kohaliku omavalitsuse </w:t>
      </w:r>
      <w:r w:rsidR="48F424E7" w:rsidRPr="00F55D54">
        <w:rPr>
          <w:rFonts w:ascii="Times New Roman" w:hAnsi="Times New Roman" w:cs="Times New Roman"/>
          <w:sz w:val="24"/>
          <w:szCs w:val="24"/>
          <w:u w:val="single"/>
        </w:rPr>
        <w:t xml:space="preserve">asutuste </w:t>
      </w:r>
      <w:r w:rsidRPr="00F55D54">
        <w:rPr>
          <w:rFonts w:ascii="Times New Roman" w:hAnsi="Times New Roman" w:cs="Times New Roman"/>
          <w:sz w:val="24"/>
          <w:szCs w:val="24"/>
          <w:u w:val="single"/>
        </w:rPr>
        <w:t>korraldusele</w:t>
      </w:r>
    </w:p>
    <w:p w14:paraId="7EA53779" w14:textId="77777777" w:rsidR="00D73A05" w:rsidRPr="00F55D54" w:rsidRDefault="00D73A05" w:rsidP="00F55D54">
      <w:pPr>
        <w:spacing w:after="0" w:line="240" w:lineRule="auto"/>
        <w:jc w:val="both"/>
        <w:rPr>
          <w:rFonts w:ascii="Times New Roman" w:hAnsi="Times New Roman" w:cs="Times New Roman"/>
          <w:sz w:val="24"/>
          <w:szCs w:val="24"/>
          <w:u w:val="single"/>
        </w:rPr>
      </w:pPr>
    </w:p>
    <w:p w14:paraId="3949C1B3" w14:textId="164FE367" w:rsidR="00A704D3" w:rsidRDefault="00A704D3" w:rsidP="00F55D54">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 xml:space="preserve">Mõju kohalikele omavalitsustele on suurem süsteemi juurutamise algetapis, kui koolid võivad vajada lisatuge ja -ressurssi õpitulemuste arvestamise süsteemi välja töötamiseks. Vastavalt koolis kehtestatud korrale võib väljaspool kooli omandatu arvestamine tuua vähesel määral lisaülesandeid kooli õppejuhile, õppealajuhatajale, huvijuhile, klassijuhatajale või aineõpetajale. Muudatus ei mõjuta </w:t>
      </w:r>
      <w:r w:rsidR="00D73A05">
        <w:rPr>
          <w:rFonts w:ascii="Times New Roman" w:hAnsi="Times New Roman" w:cs="Times New Roman"/>
          <w:sz w:val="24"/>
          <w:szCs w:val="24"/>
        </w:rPr>
        <w:t>kohalike omavalitsuste</w:t>
      </w:r>
      <w:r w:rsidRPr="00F55D54">
        <w:rPr>
          <w:rFonts w:ascii="Times New Roman" w:hAnsi="Times New Roman" w:cs="Times New Roman"/>
          <w:sz w:val="24"/>
          <w:szCs w:val="24"/>
        </w:rPr>
        <w:t xml:space="preserve"> enesekorraldusõigust, kuna õpitulemuste arvestamine on kooli tasandi otsus.</w:t>
      </w:r>
    </w:p>
    <w:p w14:paraId="088D6AF4" w14:textId="77777777" w:rsidR="00D73A05" w:rsidRPr="00F55D54" w:rsidRDefault="00D73A05" w:rsidP="00F55D54">
      <w:pPr>
        <w:spacing w:after="0" w:line="240" w:lineRule="auto"/>
        <w:jc w:val="both"/>
        <w:rPr>
          <w:rFonts w:ascii="Times New Roman" w:hAnsi="Times New Roman" w:cs="Times New Roman"/>
          <w:sz w:val="24"/>
          <w:szCs w:val="24"/>
        </w:rPr>
      </w:pPr>
    </w:p>
    <w:p w14:paraId="5D98D04F" w14:textId="77777777" w:rsidR="00A704D3" w:rsidRPr="00F55D54" w:rsidRDefault="00A704D3" w:rsidP="00F55D54">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 xml:space="preserve">Vähene mõju võib olla kohaliku omavalitsuse teenuste pakkumisele, kuna muudatusega võib kaasneda laiem huvi mitteformaalõppe vastu. Sellest tulenevalt võib olla kohalikul omavalitsusel tarvis üle vaadata erinevate </w:t>
      </w:r>
      <w:proofErr w:type="spellStart"/>
      <w:r w:rsidRPr="00F55D54">
        <w:rPr>
          <w:rFonts w:ascii="Times New Roman" w:hAnsi="Times New Roman" w:cs="Times New Roman"/>
          <w:sz w:val="24"/>
          <w:szCs w:val="24"/>
        </w:rPr>
        <w:t>noortevaldkonna</w:t>
      </w:r>
      <w:proofErr w:type="spellEnd"/>
      <w:r w:rsidRPr="00F55D54">
        <w:rPr>
          <w:rFonts w:ascii="Times New Roman" w:hAnsi="Times New Roman" w:cs="Times New Roman"/>
          <w:sz w:val="24"/>
          <w:szCs w:val="24"/>
        </w:rPr>
        <w:t xml:space="preserve"> teenuste kättesaadavus ja mitmekülgsus piirkonnas. </w:t>
      </w:r>
      <w:proofErr w:type="spellStart"/>
      <w:r w:rsidRPr="00F55D54">
        <w:rPr>
          <w:rFonts w:ascii="Times New Roman" w:hAnsi="Times New Roman" w:cs="Times New Roman"/>
          <w:sz w:val="24"/>
          <w:szCs w:val="24"/>
        </w:rPr>
        <w:t>Noortevaldkonna</w:t>
      </w:r>
      <w:proofErr w:type="spellEnd"/>
      <w:r w:rsidRPr="00F55D54">
        <w:rPr>
          <w:rFonts w:ascii="Times New Roman" w:hAnsi="Times New Roman" w:cs="Times New Roman"/>
          <w:sz w:val="24"/>
          <w:szCs w:val="24"/>
        </w:rPr>
        <w:t xml:space="preserve"> puhul muudatus ei mõjuta eriliselt kohaliku omavalitsuse ülesandeid või korraldust. </w:t>
      </w:r>
    </w:p>
    <w:p w14:paraId="257A42BD" w14:textId="77777777" w:rsidR="003B1DF4" w:rsidRPr="00F55D54" w:rsidRDefault="003B1DF4" w:rsidP="00F55D54">
      <w:pPr>
        <w:pStyle w:val="Normaallaadveeb"/>
        <w:spacing w:before="0" w:beforeAutospacing="0" w:after="0" w:afterAutospacing="0"/>
        <w:rPr>
          <w:color w:val="000000"/>
        </w:rPr>
      </w:pPr>
    </w:p>
    <w:p w14:paraId="1D7DD7BB" w14:textId="4F518311" w:rsidR="003B1DF4" w:rsidRDefault="003B1DF4" w:rsidP="00F55D54">
      <w:pPr>
        <w:pStyle w:val="Normaallaadveeb"/>
        <w:spacing w:before="0" w:beforeAutospacing="0" w:after="0" w:afterAutospacing="0"/>
        <w:rPr>
          <w:b/>
          <w:color w:val="000000" w:themeColor="text1"/>
        </w:rPr>
      </w:pPr>
      <w:r w:rsidRPr="00F55D54">
        <w:rPr>
          <w:b/>
          <w:color w:val="000000" w:themeColor="text1"/>
        </w:rPr>
        <w:lastRenderedPageBreak/>
        <w:t>6.</w:t>
      </w:r>
      <w:r w:rsidR="00404ACB" w:rsidRPr="00F55D54">
        <w:rPr>
          <w:b/>
          <w:color w:val="000000" w:themeColor="text1"/>
        </w:rPr>
        <w:t>5.</w:t>
      </w:r>
      <w:r w:rsidRPr="00F55D54">
        <w:rPr>
          <w:b/>
          <w:color w:val="000000" w:themeColor="text1"/>
        </w:rPr>
        <w:t xml:space="preserve"> Kutsehariduse tasuta korduvõppe piiramine täiskasvanutele </w:t>
      </w:r>
    </w:p>
    <w:p w14:paraId="7D145FC0" w14:textId="77777777" w:rsidR="00D73A05" w:rsidRPr="00F55D54" w:rsidRDefault="00D73A05" w:rsidP="00F55D54">
      <w:pPr>
        <w:pStyle w:val="Normaallaadveeb"/>
        <w:spacing w:before="0" w:beforeAutospacing="0" w:after="0" w:afterAutospacing="0"/>
        <w:rPr>
          <w:b/>
          <w:color w:val="000000"/>
        </w:rPr>
      </w:pPr>
    </w:p>
    <w:p w14:paraId="7FC9F347" w14:textId="63D953DC" w:rsidR="003B1DF4" w:rsidRDefault="003B1DF4" w:rsidP="00F55D54">
      <w:pPr>
        <w:pStyle w:val="Normaallaadveeb"/>
        <w:spacing w:before="0" w:beforeAutospacing="0" w:after="0" w:afterAutospacing="0"/>
        <w:jc w:val="both"/>
        <w:rPr>
          <w:b/>
          <w:i/>
          <w:color w:val="000000" w:themeColor="text1"/>
        </w:rPr>
      </w:pPr>
      <w:r w:rsidRPr="00F55D54">
        <w:rPr>
          <w:b/>
          <w:i/>
          <w:color w:val="000000" w:themeColor="text1"/>
        </w:rPr>
        <w:t>Mõju sihtrühm: täis</w:t>
      </w:r>
      <w:r w:rsidR="00AE4057" w:rsidRPr="00F55D54">
        <w:rPr>
          <w:b/>
          <w:i/>
          <w:color w:val="000000" w:themeColor="text1"/>
        </w:rPr>
        <w:t xml:space="preserve">ealised </w:t>
      </w:r>
      <w:r w:rsidRPr="00F55D54">
        <w:rPr>
          <w:b/>
          <w:i/>
          <w:color w:val="000000" w:themeColor="text1"/>
        </w:rPr>
        <w:t>õppijad</w:t>
      </w:r>
    </w:p>
    <w:p w14:paraId="4A1A08B4" w14:textId="77777777" w:rsidR="00D73A05" w:rsidRPr="00F55D54" w:rsidRDefault="00D73A05" w:rsidP="00F55D54">
      <w:pPr>
        <w:pStyle w:val="Normaallaadveeb"/>
        <w:spacing w:before="0" w:beforeAutospacing="0" w:after="0" w:afterAutospacing="0"/>
        <w:jc w:val="both"/>
        <w:rPr>
          <w:b/>
          <w:i/>
          <w:color w:val="000000"/>
        </w:rPr>
      </w:pPr>
    </w:p>
    <w:p w14:paraId="0186DC8A" w14:textId="2FD43BA4" w:rsidR="003B1DF4" w:rsidRPr="00F55D54" w:rsidRDefault="003B1DF4" w:rsidP="00F55D54">
      <w:pPr>
        <w:pStyle w:val="Normaallaadveeb"/>
        <w:spacing w:before="0" w:beforeAutospacing="0" w:after="0" w:afterAutospacing="0"/>
        <w:jc w:val="both"/>
        <w:rPr>
          <w:color w:val="000000"/>
          <w:u w:val="single"/>
        </w:rPr>
      </w:pPr>
      <w:r w:rsidRPr="00F55D54">
        <w:rPr>
          <w:color w:val="000000" w:themeColor="text1"/>
          <w:u w:val="single"/>
        </w:rPr>
        <w:t xml:space="preserve">Mõju valdkonnad: </w:t>
      </w:r>
      <w:r w:rsidR="5B3FD56E" w:rsidRPr="00F55D54">
        <w:rPr>
          <w:color w:val="000000" w:themeColor="text1"/>
          <w:u w:val="single"/>
        </w:rPr>
        <w:t>haridus</w:t>
      </w:r>
      <w:r w:rsidRPr="00F55D54">
        <w:rPr>
          <w:color w:val="000000" w:themeColor="text1"/>
          <w:u w:val="single"/>
        </w:rPr>
        <w:t xml:space="preserve"> (kättesaadavus ja kvaliteet) ning samuti võib teatavat mõju esineda sotsiaal-, majandus-, riigivalitsemise ja regionaalse arengu valdkonnas</w:t>
      </w:r>
    </w:p>
    <w:p w14:paraId="764EF6C6" w14:textId="14D63D41" w:rsidR="5B3FD56E" w:rsidRPr="00F55D54" w:rsidRDefault="5B3FD56E" w:rsidP="00F55D54">
      <w:pPr>
        <w:pStyle w:val="Normaallaadveeb"/>
        <w:spacing w:before="0" w:beforeAutospacing="0" w:after="0" w:afterAutospacing="0"/>
        <w:jc w:val="both"/>
        <w:rPr>
          <w:i/>
          <w:iCs/>
          <w:color w:val="000000" w:themeColor="text1"/>
        </w:rPr>
      </w:pPr>
    </w:p>
    <w:p w14:paraId="2DC7436B" w14:textId="77777777" w:rsidR="003B1DF4" w:rsidRPr="00F55D54" w:rsidRDefault="003B1DF4" w:rsidP="00F55D54">
      <w:pPr>
        <w:pStyle w:val="Normaallaadveeb"/>
        <w:spacing w:before="0" w:beforeAutospacing="0" w:after="0" w:afterAutospacing="0"/>
        <w:jc w:val="both"/>
        <w:rPr>
          <w:i/>
          <w:color w:val="000000"/>
        </w:rPr>
      </w:pPr>
      <w:r w:rsidRPr="00F55D54">
        <w:rPr>
          <w:i/>
          <w:color w:val="000000"/>
        </w:rPr>
        <w:t>Mõju kirjeldus</w:t>
      </w:r>
    </w:p>
    <w:p w14:paraId="002D3C5A" w14:textId="77777777" w:rsidR="00976B7C" w:rsidRPr="00F55D54" w:rsidRDefault="00976B7C" w:rsidP="00F55D54">
      <w:pPr>
        <w:pStyle w:val="Normaallaadveeb"/>
        <w:spacing w:before="0" w:beforeAutospacing="0" w:after="0" w:afterAutospacing="0"/>
        <w:jc w:val="both"/>
        <w:rPr>
          <w:i/>
          <w:iCs/>
          <w:color w:val="000000"/>
        </w:rPr>
      </w:pPr>
    </w:p>
    <w:p w14:paraId="796A2D84" w14:textId="3C9C8095" w:rsidR="00CD0B99" w:rsidRPr="00F55D54" w:rsidRDefault="003B1DF4" w:rsidP="00F55D54">
      <w:pPr>
        <w:pStyle w:val="Normaallaadveeb"/>
        <w:spacing w:before="0" w:beforeAutospacing="0" w:after="0" w:afterAutospacing="0"/>
        <w:jc w:val="both"/>
        <w:rPr>
          <w:color w:val="000000"/>
        </w:rPr>
      </w:pPr>
      <w:r w:rsidRPr="00F55D54">
        <w:rPr>
          <w:color w:val="000000"/>
        </w:rPr>
        <w:t xml:space="preserve">Kutseõppeasutuse seaduse muudatusega täpsustatakse õppekulude hüvitamise aluseid selliselt, et seni </w:t>
      </w:r>
      <w:r w:rsidR="00AE4057" w:rsidRPr="00F55D54">
        <w:rPr>
          <w:color w:val="000000"/>
        </w:rPr>
        <w:t>kõigile</w:t>
      </w:r>
      <w:r w:rsidRPr="00F55D54">
        <w:rPr>
          <w:color w:val="000000"/>
        </w:rPr>
        <w:t xml:space="preserve"> valdavalt tasuta</w:t>
      </w:r>
      <w:r w:rsidR="00AE4057" w:rsidRPr="00F55D54">
        <w:rPr>
          <w:color w:val="000000"/>
        </w:rPr>
        <w:t xml:space="preserve"> olnud</w:t>
      </w:r>
      <w:r w:rsidRPr="00F55D54">
        <w:rPr>
          <w:color w:val="000000"/>
        </w:rPr>
        <w:t xml:space="preserve"> kutseõpe muutub teatud õppijate jaoks tasuliseks. Kutseõppeasutuse seaduse kohaselt on kutseõppe pakkumine hetkel valdavalt tasuta ja kutseõpe</w:t>
      </w:r>
      <w:r w:rsidR="00D95009" w:rsidRPr="00F55D54">
        <w:rPr>
          <w:color w:val="000000"/>
        </w:rPr>
        <w:t>t</w:t>
      </w:r>
      <w:r w:rsidRPr="00F55D54">
        <w:rPr>
          <w:color w:val="000000"/>
        </w:rPr>
        <w:t xml:space="preserve"> rahasta</w:t>
      </w:r>
      <w:r w:rsidR="00D95009" w:rsidRPr="00F55D54">
        <w:rPr>
          <w:color w:val="000000"/>
        </w:rPr>
        <w:t>takse</w:t>
      </w:r>
      <w:r w:rsidRPr="00F55D54">
        <w:rPr>
          <w:color w:val="000000"/>
        </w:rPr>
        <w:t xml:space="preserve"> riigieelarvest eraldatud tegevustoetuse vahenditest. Muudatuste jõustumisel suunatakse riigieelarve</w:t>
      </w:r>
      <w:r w:rsidR="00D95009" w:rsidRPr="00F55D54">
        <w:rPr>
          <w:color w:val="000000"/>
        </w:rPr>
        <w:t xml:space="preserve"> vahendid</w:t>
      </w:r>
      <w:r w:rsidRPr="00F55D54">
        <w:rPr>
          <w:color w:val="000000"/>
        </w:rPr>
        <w:t xml:space="preserve"> eelkõige kohustusliku õppe pakkumisse ning täis</w:t>
      </w:r>
      <w:r w:rsidR="00AE4057" w:rsidRPr="00F55D54">
        <w:rPr>
          <w:color w:val="000000"/>
        </w:rPr>
        <w:t xml:space="preserve">ealiste </w:t>
      </w:r>
      <w:r w:rsidR="00CD0B99" w:rsidRPr="00F55D54">
        <w:rPr>
          <w:color w:val="000000"/>
        </w:rPr>
        <w:t xml:space="preserve">puhul </w:t>
      </w:r>
      <w:r w:rsidRPr="00F55D54">
        <w:rPr>
          <w:color w:val="000000"/>
        </w:rPr>
        <w:t>es</w:t>
      </w:r>
      <w:r w:rsidR="00D95009" w:rsidRPr="00F55D54">
        <w:rPr>
          <w:color w:val="000000"/>
        </w:rPr>
        <w:t>imese</w:t>
      </w:r>
      <w:r w:rsidRPr="00F55D54">
        <w:rPr>
          <w:color w:val="000000"/>
        </w:rPr>
        <w:t xml:space="preserve"> kvalifikatsiooni omandami</w:t>
      </w:r>
      <w:r w:rsidR="00CD0B99" w:rsidRPr="00F55D54">
        <w:rPr>
          <w:color w:val="000000"/>
        </w:rPr>
        <w:t>sse</w:t>
      </w:r>
      <w:r w:rsidRPr="00F55D54">
        <w:rPr>
          <w:color w:val="000000"/>
        </w:rPr>
        <w:t xml:space="preserve">. </w:t>
      </w:r>
    </w:p>
    <w:p w14:paraId="582E6D62" w14:textId="77777777" w:rsidR="00CD0B99" w:rsidRPr="00F55D54" w:rsidRDefault="00CD0B99" w:rsidP="00F55D54">
      <w:pPr>
        <w:pStyle w:val="Normaallaadveeb"/>
        <w:spacing w:before="0" w:beforeAutospacing="0" w:after="0" w:afterAutospacing="0"/>
        <w:jc w:val="both"/>
        <w:rPr>
          <w:color w:val="000000"/>
        </w:rPr>
      </w:pPr>
    </w:p>
    <w:p w14:paraId="50723CEF" w14:textId="54C200E7" w:rsidR="003B1DF4" w:rsidRDefault="003B1DF4" w:rsidP="00F55D54">
      <w:pPr>
        <w:pStyle w:val="Normaallaadveeb"/>
        <w:spacing w:before="0" w:beforeAutospacing="0" w:after="0" w:afterAutospacing="0"/>
        <w:jc w:val="both"/>
        <w:rPr>
          <w:color w:val="000000" w:themeColor="text1"/>
        </w:rPr>
      </w:pPr>
      <w:r w:rsidRPr="00F55D54">
        <w:rPr>
          <w:color w:val="000000" w:themeColor="text1"/>
        </w:rPr>
        <w:t>Esime</w:t>
      </w:r>
      <w:r w:rsidR="00CD0B99" w:rsidRPr="00F55D54">
        <w:rPr>
          <w:color w:val="000000" w:themeColor="text1"/>
        </w:rPr>
        <w:t>s</w:t>
      </w:r>
      <w:r w:rsidRPr="00F55D54">
        <w:rPr>
          <w:color w:val="000000" w:themeColor="text1"/>
        </w:rPr>
        <w:t xml:space="preserve">e kvalifikatsiooni omandamine peab täiskasvanule olema </w:t>
      </w:r>
      <w:r w:rsidR="00D95009" w:rsidRPr="00F55D54">
        <w:rPr>
          <w:color w:val="000000" w:themeColor="text1"/>
        </w:rPr>
        <w:t>üldjuhul</w:t>
      </w:r>
      <w:r w:rsidR="00976B7C" w:rsidRPr="00F55D54">
        <w:rPr>
          <w:color w:val="000000" w:themeColor="text1"/>
        </w:rPr>
        <w:t xml:space="preserve"> </w:t>
      </w:r>
      <w:r w:rsidRPr="00F55D54">
        <w:rPr>
          <w:color w:val="000000" w:themeColor="text1"/>
        </w:rPr>
        <w:t xml:space="preserve">tasuta. Kui </w:t>
      </w:r>
      <w:r w:rsidR="00976B7C" w:rsidRPr="00F55D54">
        <w:rPr>
          <w:color w:val="000000" w:themeColor="text1"/>
        </w:rPr>
        <w:t>aga isikul</w:t>
      </w:r>
      <w:r w:rsidRPr="00F55D54">
        <w:rPr>
          <w:color w:val="000000" w:themeColor="text1"/>
        </w:rPr>
        <w:t xml:space="preserve"> on soov haridus- või kutsekvalifikatsiooni omandamise järel </w:t>
      </w:r>
      <w:r w:rsidR="002F1E54" w:rsidRPr="00F55D54">
        <w:rPr>
          <w:color w:val="000000" w:themeColor="text1"/>
        </w:rPr>
        <w:t xml:space="preserve">koheselt </w:t>
      </w:r>
      <w:r w:rsidR="00CD0B99" w:rsidRPr="00F55D54">
        <w:rPr>
          <w:color w:val="000000" w:themeColor="text1"/>
        </w:rPr>
        <w:t>asuda</w:t>
      </w:r>
      <w:r w:rsidRPr="00F55D54">
        <w:rPr>
          <w:color w:val="000000" w:themeColor="text1"/>
        </w:rPr>
        <w:t xml:space="preserve"> omandama uut </w:t>
      </w:r>
      <w:r w:rsidR="00976B7C" w:rsidRPr="00F55D54">
        <w:rPr>
          <w:color w:val="000000" w:themeColor="text1"/>
        </w:rPr>
        <w:t xml:space="preserve">sama taseme </w:t>
      </w:r>
      <w:r w:rsidRPr="00F55D54">
        <w:rPr>
          <w:color w:val="000000" w:themeColor="text1"/>
        </w:rPr>
        <w:t xml:space="preserve">kutsekvalifikatsiooni, siis see muutub </w:t>
      </w:r>
      <w:r w:rsidR="7AC65B66" w:rsidRPr="00F55D54">
        <w:rPr>
          <w:color w:val="000000" w:themeColor="text1"/>
        </w:rPr>
        <w:t xml:space="preserve">edaspidi </w:t>
      </w:r>
      <w:r w:rsidRPr="00F55D54">
        <w:rPr>
          <w:color w:val="000000" w:themeColor="text1"/>
        </w:rPr>
        <w:t xml:space="preserve">tasuliseks. </w:t>
      </w:r>
      <w:r w:rsidR="00976B7C" w:rsidRPr="00F55D54">
        <w:rPr>
          <w:color w:val="000000" w:themeColor="text1"/>
        </w:rPr>
        <w:t xml:space="preserve">Tasuliseks muutub õpe </w:t>
      </w:r>
      <w:r w:rsidR="00226DA1" w:rsidRPr="00F55D54">
        <w:rPr>
          <w:color w:val="000000" w:themeColor="text1"/>
        </w:rPr>
        <w:t>ka neile, kes on var</w:t>
      </w:r>
      <w:r w:rsidR="00D95009" w:rsidRPr="00F55D54">
        <w:rPr>
          <w:color w:val="000000" w:themeColor="text1"/>
        </w:rPr>
        <w:t>em</w:t>
      </w:r>
      <w:r w:rsidR="00226DA1" w:rsidRPr="00F55D54">
        <w:rPr>
          <w:color w:val="000000" w:themeColor="text1"/>
        </w:rPr>
        <w:t xml:space="preserve"> kahel korral õpingud katkestanud. </w:t>
      </w:r>
      <w:r w:rsidRPr="00F55D54">
        <w:rPr>
          <w:color w:val="000000" w:themeColor="text1"/>
        </w:rPr>
        <w:t>Muu</w:t>
      </w:r>
      <w:r w:rsidR="00226DA1" w:rsidRPr="00F55D54">
        <w:rPr>
          <w:color w:val="000000" w:themeColor="text1"/>
        </w:rPr>
        <w:t>d</w:t>
      </w:r>
      <w:r w:rsidRPr="00F55D54">
        <w:rPr>
          <w:color w:val="000000" w:themeColor="text1"/>
        </w:rPr>
        <w:t xml:space="preserve">atus </w:t>
      </w:r>
      <w:r w:rsidR="00263CEC" w:rsidRPr="00F55D54">
        <w:rPr>
          <w:color w:val="000000" w:themeColor="text1"/>
        </w:rPr>
        <w:t xml:space="preserve">suurendab õpilaste vastutust </w:t>
      </w:r>
      <w:r w:rsidRPr="00F55D54">
        <w:rPr>
          <w:color w:val="000000" w:themeColor="text1"/>
        </w:rPr>
        <w:t>oma õpitee kujundamise</w:t>
      </w:r>
      <w:r w:rsidR="00263CEC" w:rsidRPr="00F55D54">
        <w:rPr>
          <w:color w:val="000000" w:themeColor="text1"/>
        </w:rPr>
        <w:t>l ja sobiva õppekava valimise</w:t>
      </w:r>
      <w:r w:rsidRPr="00F55D54">
        <w:rPr>
          <w:color w:val="000000" w:themeColor="text1"/>
        </w:rPr>
        <w:t xml:space="preserve">l. Täiskasvanud õppijatel tuleb teha teadlikum ja läbimõeldum valik, sest mitmel õppekaval paralleelselt </w:t>
      </w:r>
      <w:r w:rsidR="00843941" w:rsidRPr="00F55D54">
        <w:rPr>
          <w:color w:val="000000" w:themeColor="text1"/>
        </w:rPr>
        <w:t xml:space="preserve">tasuta </w:t>
      </w:r>
      <w:r w:rsidRPr="00F55D54">
        <w:rPr>
          <w:color w:val="000000" w:themeColor="text1"/>
        </w:rPr>
        <w:t xml:space="preserve">õppimine </w:t>
      </w:r>
      <w:r w:rsidR="00843941" w:rsidRPr="00F55D54">
        <w:rPr>
          <w:color w:val="000000" w:themeColor="text1"/>
        </w:rPr>
        <w:t xml:space="preserve">ei ole edaspidi enam võimalik. </w:t>
      </w:r>
    </w:p>
    <w:p w14:paraId="418DA8B7" w14:textId="77777777" w:rsidR="00D73A05" w:rsidRPr="00F55D54" w:rsidRDefault="00D73A05" w:rsidP="00F55D54">
      <w:pPr>
        <w:pStyle w:val="Normaallaadveeb"/>
        <w:spacing w:before="0" w:beforeAutospacing="0" w:after="0" w:afterAutospacing="0"/>
        <w:jc w:val="both"/>
        <w:rPr>
          <w:color w:val="000000" w:themeColor="text1"/>
        </w:rPr>
      </w:pPr>
    </w:p>
    <w:p w14:paraId="1068FED5" w14:textId="0E9A7B55" w:rsidR="00441B58" w:rsidRDefault="003B1DF4" w:rsidP="00F55D54">
      <w:pPr>
        <w:pStyle w:val="Normaallaadveeb"/>
        <w:spacing w:before="0" w:beforeAutospacing="0" w:after="0" w:afterAutospacing="0"/>
        <w:jc w:val="both"/>
        <w:rPr>
          <w:color w:val="000000"/>
        </w:rPr>
      </w:pPr>
      <w:r w:rsidRPr="00F55D54">
        <w:rPr>
          <w:color w:val="000000"/>
        </w:rPr>
        <w:t>Tasu kehtestamine teatud õpilaste grupile toob kaasa mõju kogu haridussüsteemile. Tasulise</w:t>
      </w:r>
      <w:r w:rsidR="00EB3772" w:rsidRPr="00F55D54">
        <w:rPr>
          <w:color w:val="000000"/>
        </w:rPr>
        <w:t xml:space="preserve"> õppe</w:t>
      </w:r>
      <w:r w:rsidRPr="00F55D54">
        <w:rPr>
          <w:color w:val="000000"/>
        </w:rPr>
        <w:t xml:space="preserve"> aluste kehtestamine </w:t>
      </w:r>
      <w:r w:rsidR="00976B7C" w:rsidRPr="00F55D54">
        <w:rPr>
          <w:color w:val="000000"/>
        </w:rPr>
        <w:t>on</w:t>
      </w:r>
      <w:r w:rsidR="00441B58" w:rsidRPr="00F55D54">
        <w:rPr>
          <w:color w:val="000000"/>
        </w:rPr>
        <w:t xml:space="preserve"> </w:t>
      </w:r>
      <w:r w:rsidRPr="00F55D54">
        <w:rPr>
          <w:color w:val="000000"/>
        </w:rPr>
        <w:t>seotud õppimiskohustuse ulatuse laie</w:t>
      </w:r>
      <w:r w:rsidR="00976B7C" w:rsidRPr="00F55D54">
        <w:rPr>
          <w:color w:val="000000"/>
        </w:rPr>
        <w:t>n</w:t>
      </w:r>
      <w:r w:rsidR="00441B58" w:rsidRPr="00F55D54">
        <w:rPr>
          <w:color w:val="000000"/>
        </w:rPr>
        <w:t>damisega. K</w:t>
      </w:r>
      <w:r w:rsidRPr="00F55D54">
        <w:rPr>
          <w:color w:val="000000"/>
        </w:rPr>
        <w:t>uts</w:t>
      </w:r>
      <w:r w:rsidR="00EB3772" w:rsidRPr="00F55D54">
        <w:rPr>
          <w:color w:val="000000"/>
        </w:rPr>
        <w:t>e</w:t>
      </w:r>
      <w:r w:rsidRPr="00F55D54">
        <w:rPr>
          <w:color w:val="000000"/>
        </w:rPr>
        <w:t>õppeasutustel tuleb tegeleda õppimiskohustuslike noortega</w:t>
      </w:r>
      <w:r w:rsidR="00441B58" w:rsidRPr="00F55D54">
        <w:rPr>
          <w:color w:val="000000"/>
        </w:rPr>
        <w:t xml:space="preserve"> ja pakkuda</w:t>
      </w:r>
      <w:r w:rsidR="00441B58" w:rsidRPr="00F55D54">
        <w:rPr>
          <w:rFonts w:eastAsiaTheme="minorEastAsia"/>
          <w:color w:val="000000"/>
          <w:kern w:val="2"/>
          <w:lang w:eastAsia="en-US"/>
          <w14:ligatures w14:val="standardContextual"/>
        </w:rPr>
        <w:t xml:space="preserve"> </w:t>
      </w:r>
      <w:r w:rsidR="00441B58" w:rsidRPr="00F55D54">
        <w:rPr>
          <w:color w:val="000000"/>
        </w:rPr>
        <w:t>laiemate valdkonnapõhiste õppekavade arendamisega noortele atraktiivseid alternatiive üldkeskharidusele</w:t>
      </w:r>
      <w:r w:rsidRPr="00F55D54">
        <w:rPr>
          <w:color w:val="000000"/>
        </w:rPr>
        <w:t xml:space="preserve">. </w:t>
      </w:r>
      <w:r w:rsidR="00EB3772" w:rsidRPr="00F55D54">
        <w:rPr>
          <w:color w:val="000000"/>
        </w:rPr>
        <w:t>K</w:t>
      </w:r>
      <w:r w:rsidRPr="00F55D54">
        <w:rPr>
          <w:color w:val="000000"/>
        </w:rPr>
        <w:t>utseõppe fookus liigub enam õppimiskohustuslike noorte ja esimest eriala omandavate täiskasvanute poole.</w:t>
      </w:r>
      <w:r w:rsidR="00441B58" w:rsidRPr="00F55D54">
        <w:rPr>
          <w:color w:val="000000"/>
        </w:rPr>
        <w:t xml:space="preserve"> </w:t>
      </w:r>
      <w:r w:rsidRPr="00F55D54">
        <w:rPr>
          <w:color w:val="000000"/>
        </w:rPr>
        <w:t xml:space="preserve">Õppe rahastamise ja tasuta õppimise võimaluste muudatustega võib kaasneda </w:t>
      </w:r>
      <w:r w:rsidR="00441B58" w:rsidRPr="00F55D54">
        <w:rPr>
          <w:color w:val="000000"/>
        </w:rPr>
        <w:t xml:space="preserve">negatiivne </w:t>
      </w:r>
      <w:r w:rsidRPr="00F55D54">
        <w:rPr>
          <w:color w:val="000000"/>
        </w:rPr>
        <w:t xml:space="preserve">mõju hariduse kättesaadavusele </w:t>
      </w:r>
      <w:r w:rsidR="00467DBE" w:rsidRPr="00F55D54">
        <w:rPr>
          <w:color w:val="000000"/>
        </w:rPr>
        <w:t xml:space="preserve">osade </w:t>
      </w:r>
      <w:r w:rsidRPr="00F55D54">
        <w:rPr>
          <w:color w:val="000000"/>
        </w:rPr>
        <w:t>täiskasvanud õppija</w:t>
      </w:r>
      <w:r w:rsidR="00467DBE" w:rsidRPr="00F55D54">
        <w:rPr>
          <w:color w:val="000000"/>
        </w:rPr>
        <w:t>te</w:t>
      </w:r>
      <w:r w:rsidRPr="00F55D54">
        <w:rPr>
          <w:color w:val="000000"/>
        </w:rPr>
        <w:t xml:space="preserve"> jaoks. T</w:t>
      </w:r>
      <w:r w:rsidR="00441B58" w:rsidRPr="00F55D54">
        <w:rPr>
          <w:color w:val="000000"/>
        </w:rPr>
        <w:t xml:space="preserve">asulise õppe sihtrühmaks olevate </w:t>
      </w:r>
      <w:r w:rsidRPr="00F55D54">
        <w:rPr>
          <w:color w:val="000000"/>
        </w:rPr>
        <w:t xml:space="preserve">täiskasvanute jaoks võib muutuda juurdepääs haridusele ja elukestvale õppele keerulisemaks. </w:t>
      </w:r>
      <w:r w:rsidR="00441B58" w:rsidRPr="00F55D54">
        <w:rPr>
          <w:color w:val="000000"/>
        </w:rPr>
        <w:t xml:space="preserve">Samas on piirangute kehtestamisel arvesse võetud, et teatud aja tagant </w:t>
      </w:r>
      <w:r w:rsidR="002F1E54" w:rsidRPr="00F55D54">
        <w:rPr>
          <w:color w:val="000000"/>
        </w:rPr>
        <w:t>(kutseõppes iga viie aasta tagant)</w:t>
      </w:r>
      <w:r w:rsidR="00441B58" w:rsidRPr="00F55D54">
        <w:rPr>
          <w:color w:val="000000"/>
        </w:rPr>
        <w:t xml:space="preserve"> on siiski võimalik ka korduvalt  riigi rahastatud õppimiskohtadel õppida. Seega ei ole</w:t>
      </w:r>
      <w:r w:rsidR="00EB3772" w:rsidRPr="00F55D54">
        <w:rPr>
          <w:color w:val="000000"/>
        </w:rPr>
        <w:t xml:space="preserve"> õppimisvõimaluste piiramise</w:t>
      </w:r>
      <w:r w:rsidR="00441B58" w:rsidRPr="00F55D54">
        <w:rPr>
          <w:color w:val="000000"/>
        </w:rPr>
        <w:t xml:space="preserve"> mõju pikaajaline.</w:t>
      </w:r>
    </w:p>
    <w:p w14:paraId="598D43E1" w14:textId="77777777" w:rsidR="00D73A05" w:rsidRPr="00F55D54" w:rsidRDefault="00D73A05" w:rsidP="00F55D54">
      <w:pPr>
        <w:pStyle w:val="Normaallaadveeb"/>
        <w:spacing w:before="0" w:beforeAutospacing="0" w:after="0" w:afterAutospacing="0"/>
        <w:jc w:val="both"/>
        <w:rPr>
          <w:color w:val="000000" w:themeColor="text1"/>
        </w:rPr>
      </w:pPr>
    </w:p>
    <w:p w14:paraId="01E2A7F9" w14:textId="41644BB4" w:rsidR="00EB3772" w:rsidRDefault="00EB3772" w:rsidP="00F55D54">
      <w:pPr>
        <w:pStyle w:val="Normaallaadveeb"/>
        <w:spacing w:before="0" w:beforeAutospacing="0" w:after="0" w:afterAutospacing="0"/>
        <w:jc w:val="both"/>
        <w:rPr>
          <w:color w:val="000000" w:themeColor="text1"/>
        </w:rPr>
      </w:pPr>
      <w:r w:rsidRPr="00F55D54">
        <w:rPr>
          <w:color w:val="000000" w:themeColor="text1"/>
        </w:rPr>
        <w:t>T</w:t>
      </w:r>
      <w:r w:rsidR="00441B58" w:rsidRPr="00F55D54">
        <w:rPr>
          <w:color w:val="000000" w:themeColor="text1"/>
        </w:rPr>
        <w:t xml:space="preserve">asuta </w:t>
      </w:r>
      <w:r w:rsidR="003B1DF4" w:rsidRPr="00F55D54">
        <w:rPr>
          <w:color w:val="000000" w:themeColor="text1"/>
        </w:rPr>
        <w:t>üksteisele järgneva korduvõppimis</w:t>
      </w:r>
      <w:r w:rsidRPr="00F55D54">
        <w:rPr>
          <w:color w:val="000000" w:themeColor="text1"/>
        </w:rPr>
        <w:t xml:space="preserve">e piiramisel </w:t>
      </w:r>
      <w:r w:rsidR="003B1DF4" w:rsidRPr="00F55D54">
        <w:rPr>
          <w:color w:val="000000" w:themeColor="text1"/>
        </w:rPr>
        <w:t xml:space="preserve">võib </w:t>
      </w:r>
      <w:r w:rsidRPr="00F55D54">
        <w:rPr>
          <w:color w:val="000000" w:themeColor="text1"/>
        </w:rPr>
        <w:t xml:space="preserve">üksikutel juhtudel olla ka </w:t>
      </w:r>
      <w:r w:rsidR="003B1DF4" w:rsidRPr="00F55D54">
        <w:rPr>
          <w:color w:val="000000" w:themeColor="text1"/>
        </w:rPr>
        <w:t>sotsiaal</w:t>
      </w:r>
      <w:r w:rsidRPr="00F55D54">
        <w:rPr>
          <w:color w:val="000000" w:themeColor="text1"/>
        </w:rPr>
        <w:t>n</w:t>
      </w:r>
      <w:r w:rsidR="003B1DF4" w:rsidRPr="00F55D54">
        <w:rPr>
          <w:color w:val="000000" w:themeColor="text1"/>
        </w:rPr>
        <w:t>e mõju</w:t>
      </w:r>
      <w:r w:rsidRPr="00F55D54">
        <w:rPr>
          <w:color w:val="000000" w:themeColor="text1"/>
        </w:rPr>
        <w:t xml:space="preserve">, kuna </w:t>
      </w:r>
      <w:r w:rsidR="00441B58" w:rsidRPr="00F55D54">
        <w:rPr>
          <w:color w:val="000000" w:themeColor="text1"/>
        </w:rPr>
        <w:t>õppimisvõimaluste piiramine</w:t>
      </w:r>
      <w:r w:rsidRPr="00F55D54">
        <w:rPr>
          <w:color w:val="000000" w:themeColor="text1"/>
        </w:rPr>
        <w:t xml:space="preserve"> võib</w:t>
      </w:r>
      <w:r w:rsidR="00441B58" w:rsidRPr="00F55D54">
        <w:rPr>
          <w:color w:val="000000" w:themeColor="text1"/>
        </w:rPr>
        <w:t xml:space="preserve"> vähemkindlustatud täiskasvanutele </w:t>
      </w:r>
      <w:r w:rsidR="003B1DF4" w:rsidRPr="00F55D54">
        <w:rPr>
          <w:color w:val="000000" w:themeColor="text1"/>
        </w:rPr>
        <w:t>kaasa tuua sotsiaalset tõrjutust või vaesust.</w:t>
      </w:r>
      <w:r w:rsidR="00441B58" w:rsidRPr="00F55D54">
        <w:rPr>
          <w:color w:val="000000" w:themeColor="text1"/>
        </w:rPr>
        <w:t xml:space="preserve"> </w:t>
      </w:r>
      <w:r w:rsidRPr="00F55D54">
        <w:rPr>
          <w:color w:val="000000" w:themeColor="text1"/>
        </w:rPr>
        <w:t xml:space="preserve">Kuna </w:t>
      </w:r>
      <w:r w:rsidR="00441B58" w:rsidRPr="00F55D54">
        <w:rPr>
          <w:color w:val="000000" w:themeColor="text1"/>
        </w:rPr>
        <w:t>esime</w:t>
      </w:r>
      <w:r w:rsidRPr="00F55D54">
        <w:rPr>
          <w:color w:val="000000" w:themeColor="text1"/>
        </w:rPr>
        <w:t>s</w:t>
      </w:r>
      <w:r w:rsidR="00441B58" w:rsidRPr="00F55D54">
        <w:rPr>
          <w:color w:val="000000" w:themeColor="text1"/>
        </w:rPr>
        <w:t>e eriala omandamine</w:t>
      </w:r>
      <w:r w:rsidRPr="00F55D54">
        <w:rPr>
          <w:color w:val="000000" w:themeColor="text1"/>
        </w:rPr>
        <w:t xml:space="preserve"> on jätkuvalt</w:t>
      </w:r>
      <w:r w:rsidR="00441B58" w:rsidRPr="00F55D54">
        <w:rPr>
          <w:color w:val="000000" w:themeColor="text1"/>
        </w:rPr>
        <w:t xml:space="preserve"> tasuta, </w:t>
      </w:r>
      <w:r w:rsidRPr="00F55D54">
        <w:rPr>
          <w:color w:val="000000" w:themeColor="text1"/>
        </w:rPr>
        <w:t xml:space="preserve">siis saavad ka </w:t>
      </w:r>
      <w:r w:rsidR="00982FF6" w:rsidRPr="00F55D54">
        <w:rPr>
          <w:color w:val="000000" w:themeColor="text1"/>
        </w:rPr>
        <w:t>vähemkindlustatud täiskasvanu</w:t>
      </w:r>
      <w:r w:rsidRPr="00F55D54">
        <w:rPr>
          <w:color w:val="000000" w:themeColor="text1"/>
        </w:rPr>
        <w:t xml:space="preserve">d </w:t>
      </w:r>
      <w:r w:rsidR="00982FF6" w:rsidRPr="00F55D54">
        <w:rPr>
          <w:color w:val="000000" w:themeColor="text1"/>
        </w:rPr>
        <w:t>eriala omanda</w:t>
      </w:r>
      <w:r w:rsidRPr="00F55D54">
        <w:rPr>
          <w:color w:val="000000" w:themeColor="text1"/>
        </w:rPr>
        <w:t xml:space="preserve">da </w:t>
      </w:r>
      <w:r w:rsidR="00982FF6" w:rsidRPr="00F55D54">
        <w:rPr>
          <w:color w:val="000000" w:themeColor="text1"/>
        </w:rPr>
        <w:t xml:space="preserve">ja </w:t>
      </w:r>
      <w:r w:rsidRPr="00F55D54">
        <w:rPr>
          <w:color w:val="000000" w:themeColor="text1"/>
        </w:rPr>
        <w:t xml:space="preserve">õpitud erialal </w:t>
      </w:r>
      <w:r w:rsidR="00982FF6" w:rsidRPr="00F55D54">
        <w:rPr>
          <w:color w:val="000000" w:themeColor="text1"/>
        </w:rPr>
        <w:t>tööturul rakendu</w:t>
      </w:r>
      <w:r w:rsidRPr="00F55D54">
        <w:rPr>
          <w:color w:val="000000" w:themeColor="text1"/>
        </w:rPr>
        <w:t>da</w:t>
      </w:r>
      <w:r w:rsidR="00982FF6" w:rsidRPr="00F55D54">
        <w:rPr>
          <w:color w:val="000000" w:themeColor="text1"/>
        </w:rPr>
        <w:t>.</w:t>
      </w:r>
      <w:r w:rsidR="00590656" w:rsidRPr="00F55D54">
        <w:rPr>
          <w:color w:val="000000" w:themeColor="text1"/>
        </w:rPr>
        <w:t xml:space="preserve"> </w:t>
      </w:r>
      <w:r w:rsidRPr="00F55D54">
        <w:rPr>
          <w:color w:val="000000" w:themeColor="text1"/>
        </w:rPr>
        <w:t xml:space="preserve">Kui soovitakse eriala vahetada, siis viie aasta möödudes tekib uuesti õigus tasuta kutseõppes õppida. </w:t>
      </w:r>
    </w:p>
    <w:p w14:paraId="000A985E" w14:textId="77777777" w:rsidR="00D73A05" w:rsidRPr="00F55D54" w:rsidRDefault="00D73A05" w:rsidP="00F55D54">
      <w:pPr>
        <w:pStyle w:val="Normaallaadveeb"/>
        <w:spacing w:before="0" w:beforeAutospacing="0" w:after="0" w:afterAutospacing="0"/>
        <w:jc w:val="both"/>
        <w:rPr>
          <w:color w:val="000000" w:themeColor="text1"/>
        </w:rPr>
      </w:pPr>
    </w:p>
    <w:p w14:paraId="27FF561C" w14:textId="29E68C73" w:rsidR="00A951BE" w:rsidRPr="00F55D54" w:rsidRDefault="00E745E7" w:rsidP="00F55D54">
      <w:pPr>
        <w:pStyle w:val="Normaallaadveeb"/>
        <w:spacing w:before="0" w:beforeAutospacing="0" w:after="0" w:afterAutospacing="0"/>
        <w:jc w:val="both"/>
        <w:rPr>
          <w:color w:val="000000" w:themeColor="text1"/>
        </w:rPr>
      </w:pPr>
      <w:r w:rsidRPr="00F55D54">
        <w:rPr>
          <w:color w:val="000000" w:themeColor="text1"/>
        </w:rPr>
        <w:t>V</w:t>
      </w:r>
      <w:r w:rsidR="00C909A1" w:rsidRPr="00F55D54">
        <w:rPr>
          <w:color w:val="000000" w:themeColor="text1"/>
        </w:rPr>
        <w:t xml:space="preserve">õõrkeelse kutseõppe tasemeõppe tasuliseks muutmine </w:t>
      </w:r>
      <w:r w:rsidRPr="00F55D54">
        <w:rPr>
          <w:color w:val="000000" w:themeColor="text1"/>
        </w:rPr>
        <w:t xml:space="preserve">piirab </w:t>
      </w:r>
      <w:r w:rsidR="00467DBE" w:rsidRPr="00F55D54">
        <w:rPr>
          <w:color w:val="000000" w:themeColor="text1"/>
        </w:rPr>
        <w:t xml:space="preserve">eesti keelt mitteoskavate </w:t>
      </w:r>
      <w:r w:rsidR="003B1DF4" w:rsidRPr="00F55D54">
        <w:rPr>
          <w:color w:val="000000" w:themeColor="text1"/>
        </w:rPr>
        <w:t xml:space="preserve">inimeste juurdepääsu haridusele ja elukestvale õppele. </w:t>
      </w:r>
      <w:r w:rsidR="00C909A1" w:rsidRPr="00F55D54">
        <w:rPr>
          <w:color w:val="000000" w:themeColor="text1"/>
        </w:rPr>
        <w:t>See t</w:t>
      </w:r>
      <w:r w:rsidR="003B1DF4" w:rsidRPr="00F55D54">
        <w:rPr>
          <w:color w:val="000000" w:themeColor="text1"/>
        </w:rPr>
        <w:t xml:space="preserve">oob </w:t>
      </w:r>
      <w:r w:rsidRPr="00F55D54">
        <w:rPr>
          <w:color w:val="000000" w:themeColor="text1"/>
        </w:rPr>
        <w:t xml:space="preserve">kaasa </w:t>
      </w:r>
      <w:r w:rsidR="003B1DF4" w:rsidRPr="00F55D54">
        <w:rPr>
          <w:color w:val="000000" w:themeColor="text1"/>
        </w:rPr>
        <w:t>suure muutuse</w:t>
      </w:r>
      <w:r w:rsidRPr="00F55D54">
        <w:rPr>
          <w:color w:val="000000" w:themeColor="text1"/>
        </w:rPr>
        <w:t xml:space="preserve"> </w:t>
      </w:r>
      <w:r w:rsidR="002F1E54" w:rsidRPr="00F55D54">
        <w:rPr>
          <w:color w:val="000000" w:themeColor="text1"/>
        </w:rPr>
        <w:t>eelkõige</w:t>
      </w:r>
      <w:r w:rsidRPr="00F55D54">
        <w:rPr>
          <w:color w:val="000000" w:themeColor="text1"/>
        </w:rPr>
        <w:t xml:space="preserve"> </w:t>
      </w:r>
      <w:r w:rsidR="00467DBE" w:rsidRPr="00F55D54">
        <w:rPr>
          <w:color w:val="000000" w:themeColor="text1"/>
        </w:rPr>
        <w:t xml:space="preserve">nende sihtrühmade jaoks, </w:t>
      </w:r>
      <w:r w:rsidR="003B1DF4" w:rsidRPr="00F55D54">
        <w:rPr>
          <w:color w:val="000000" w:themeColor="text1"/>
        </w:rPr>
        <w:t>kellel</w:t>
      </w:r>
      <w:r w:rsidRPr="00F55D54">
        <w:rPr>
          <w:color w:val="000000" w:themeColor="text1"/>
        </w:rPr>
        <w:t xml:space="preserve"> oli siiani võimalik õppida </w:t>
      </w:r>
      <w:r w:rsidR="003B1DF4" w:rsidRPr="00F55D54">
        <w:rPr>
          <w:color w:val="000000" w:themeColor="text1"/>
        </w:rPr>
        <w:t xml:space="preserve">tasuta </w:t>
      </w:r>
      <w:r w:rsidRPr="00F55D54">
        <w:rPr>
          <w:color w:val="000000" w:themeColor="text1"/>
        </w:rPr>
        <w:t>venek</w:t>
      </w:r>
      <w:r w:rsidR="003B1DF4" w:rsidRPr="00F55D54">
        <w:rPr>
          <w:color w:val="000000" w:themeColor="text1"/>
        </w:rPr>
        <w:t>eelse</w:t>
      </w:r>
      <w:r w:rsidRPr="00F55D54">
        <w:rPr>
          <w:color w:val="000000" w:themeColor="text1"/>
        </w:rPr>
        <w:t>s</w:t>
      </w:r>
      <w:r w:rsidR="003B1DF4" w:rsidRPr="00F55D54">
        <w:rPr>
          <w:color w:val="000000" w:themeColor="text1"/>
        </w:rPr>
        <w:t xml:space="preserve"> õppe</w:t>
      </w:r>
      <w:r w:rsidRPr="00F55D54">
        <w:rPr>
          <w:color w:val="000000" w:themeColor="text1"/>
        </w:rPr>
        <w:t>s</w:t>
      </w:r>
      <w:r w:rsidR="003B1DF4" w:rsidRPr="00F55D54">
        <w:rPr>
          <w:color w:val="000000" w:themeColor="text1"/>
        </w:rPr>
        <w:t>.</w:t>
      </w:r>
      <w:r w:rsidRPr="00F55D54">
        <w:rPr>
          <w:color w:val="000000" w:themeColor="text1"/>
        </w:rPr>
        <w:t xml:space="preserve"> </w:t>
      </w:r>
      <w:r w:rsidR="00C909A1" w:rsidRPr="00F55D54">
        <w:rPr>
          <w:color w:val="000000" w:themeColor="text1"/>
        </w:rPr>
        <w:t xml:space="preserve">Neil õppijatel on vaja edaspidi </w:t>
      </w:r>
      <w:r w:rsidRPr="00F55D54">
        <w:rPr>
          <w:color w:val="000000" w:themeColor="text1"/>
        </w:rPr>
        <w:t xml:space="preserve">õppida eesti keeles </w:t>
      </w:r>
      <w:r w:rsidR="00C909A1" w:rsidRPr="00F55D54">
        <w:rPr>
          <w:color w:val="000000" w:themeColor="text1"/>
        </w:rPr>
        <w:t xml:space="preserve">või </w:t>
      </w:r>
      <w:r w:rsidRPr="00F55D54">
        <w:rPr>
          <w:color w:val="000000" w:themeColor="text1"/>
        </w:rPr>
        <w:t>maksta vene keeles õ</w:t>
      </w:r>
      <w:r w:rsidR="00C909A1" w:rsidRPr="00F55D54">
        <w:rPr>
          <w:color w:val="000000" w:themeColor="text1"/>
        </w:rPr>
        <w:t>pp</w:t>
      </w:r>
      <w:r w:rsidRPr="00F55D54">
        <w:rPr>
          <w:color w:val="000000" w:themeColor="text1"/>
        </w:rPr>
        <w:t>imise eest</w:t>
      </w:r>
      <w:r w:rsidR="00C909A1" w:rsidRPr="00F55D54">
        <w:rPr>
          <w:color w:val="000000" w:themeColor="text1"/>
        </w:rPr>
        <w:t xml:space="preserve">. </w:t>
      </w:r>
      <w:r w:rsidR="0054216D" w:rsidRPr="00F55D54">
        <w:rPr>
          <w:color w:val="000000" w:themeColor="text1"/>
        </w:rPr>
        <w:t xml:space="preserve">Mõju sellele sihtrühmale võib olla nii positiivne kui negatiivne. </w:t>
      </w:r>
      <w:r w:rsidR="00C909A1" w:rsidRPr="00F55D54">
        <w:rPr>
          <w:color w:val="000000" w:themeColor="text1"/>
        </w:rPr>
        <w:t xml:space="preserve">Riigi vaatest on positiivne, kui muudatuse tulemusel </w:t>
      </w:r>
      <w:r w:rsidR="0054216D" w:rsidRPr="00F55D54">
        <w:rPr>
          <w:color w:val="000000" w:themeColor="text1"/>
        </w:rPr>
        <w:t xml:space="preserve">omandavad </w:t>
      </w:r>
      <w:r w:rsidR="00C909A1" w:rsidRPr="00F55D54">
        <w:rPr>
          <w:color w:val="000000" w:themeColor="text1"/>
        </w:rPr>
        <w:t xml:space="preserve">inimesed lisaks erialale ka </w:t>
      </w:r>
      <w:r w:rsidR="0054216D" w:rsidRPr="00F55D54">
        <w:rPr>
          <w:color w:val="000000" w:themeColor="text1"/>
        </w:rPr>
        <w:t xml:space="preserve">eesti </w:t>
      </w:r>
      <w:r w:rsidR="00C909A1" w:rsidRPr="00F55D54">
        <w:rPr>
          <w:color w:val="000000" w:themeColor="text1"/>
        </w:rPr>
        <w:t>keele</w:t>
      </w:r>
      <w:r w:rsidR="00A951BE" w:rsidRPr="00F55D54">
        <w:rPr>
          <w:color w:val="000000" w:themeColor="text1"/>
        </w:rPr>
        <w:t xml:space="preserve">. Kui riik ise läbi </w:t>
      </w:r>
      <w:r w:rsidR="00A951BE" w:rsidRPr="00F55D54">
        <w:rPr>
          <w:color w:val="000000" w:themeColor="text1"/>
        </w:rPr>
        <w:lastRenderedPageBreak/>
        <w:t>erinevate tegevuste ei nügi vajadust eesti keel selgeks õppida, vaid toetab jätkuvalt ka rahaliselt võõrkeelse töötajaskonna koolitamist, siis ei tekigi täiskasvanud inimesel vajadust ega sisemist motivatsiooni riigikeeles toimetamiseks.</w:t>
      </w:r>
    </w:p>
    <w:p w14:paraId="6A122432" w14:textId="555F906E" w:rsidR="009C07CD" w:rsidRPr="00F55D54" w:rsidRDefault="009C07CD" w:rsidP="00F55D54">
      <w:pPr>
        <w:pStyle w:val="Normaallaadveeb"/>
        <w:spacing w:before="0" w:beforeAutospacing="0" w:after="0" w:afterAutospacing="0"/>
        <w:jc w:val="both"/>
        <w:rPr>
          <w:color w:val="000000" w:themeColor="text1"/>
        </w:rPr>
      </w:pPr>
    </w:p>
    <w:p w14:paraId="56C5158B" w14:textId="701A6684" w:rsidR="0054216D" w:rsidRDefault="00A951BE" w:rsidP="00F55D54">
      <w:pPr>
        <w:pStyle w:val="Normaallaadveeb"/>
        <w:spacing w:before="0" w:beforeAutospacing="0" w:after="0" w:afterAutospacing="0"/>
        <w:jc w:val="both"/>
        <w:rPr>
          <w:color w:val="000000" w:themeColor="text1"/>
        </w:rPr>
      </w:pPr>
      <w:r w:rsidRPr="00F55D54">
        <w:rPr>
          <w:color w:val="000000" w:themeColor="text1"/>
        </w:rPr>
        <w:t>S</w:t>
      </w:r>
      <w:r w:rsidR="00C909A1" w:rsidRPr="00F55D54">
        <w:rPr>
          <w:color w:val="000000" w:themeColor="text1"/>
        </w:rPr>
        <w:t xml:space="preserve">amas ei saa välistada, et </w:t>
      </w:r>
      <w:r w:rsidR="0054216D" w:rsidRPr="00F55D54">
        <w:rPr>
          <w:color w:val="000000" w:themeColor="text1"/>
        </w:rPr>
        <w:t xml:space="preserve">õppimisvõimaluste </w:t>
      </w:r>
      <w:r w:rsidR="00C909A1" w:rsidRPr="00F55D54">
        <w:rPr>
          <w:color w:val="000000" w:themeColor="text1"/>
        </w:rPr>
        <w:t xml:space="preserve">ahendamine võib kaasa tuua ka </w:t>
      </w:r>
      <w:r w:rsidR="000B451B" w:rsidRPr="00F55D54">
        <w:rPr>
          <w:color w:val="000000" w:themeColor="text1"/>
        </w:rPr>
        <w:t xml:space="preserve">negatiivseid </w:t>
      </w:r>
      <w:r w:rsidR="0054216D" w:rsidRPr="00F55D54">
        <w:rPr>
          <w:color w:val="000000" w:themeColor="text1"/>
        </w:rPr>
        <w:t xml:space="preserve">sotsiaalseid </w:t>
      </w:r>
      <w:r w:rsidR="000B451B" w:rsidRPr="00F55D54">
        <w:rPr>
          <w:color w:val="000000" w:themeColor="text1"/>
        </w:rPr>
        <w:t xml:space="preserve">mõjusid </w:t>
      </w:r>
      <w:r w:rsidR="0054216D" w:rsidRPr="00F55D54">
        <w:rPr>
          <w:color w:val="000000" w:themeColor="text1"/>
        </w:rPr>
        <w:t xml:space="preserve">(nt suurenev tööpuudus, võõrandumine Eesti riigist jms). </w:t>
      </w:r>
      <w:r w:rsidRPr="00F55D54">
        <w:rPr>
          <w:color w:val="000000" w:themeColor="text1"/>
        </w:rPr>
        <w:t xml:space="preserve">Võimalike negatiivsete mõjude </w:t>
      </w:r>
      <w:r w:rsidR="000B451B" w:rsidRPr="00F55D54">
        <w:rPr>
          <w:color w:val="000000" w:themeColor="text1"/>
        </w:rPr>
        <w:t xml:space="preserve">leevendamiseks on oluline, et </w:t>
      </w:r>
      <w:r w:rsidRPr="00F55D54">
        <w:rPr>
          <w:color w:val="000000" w:themeColor="text1"/>
        </w:rPr>
        <w:t>kõigile soovijatele</w:t>
      </w:r>
      <w:r w:rsidR="00796A6F" w:rsidRPr="00F55D54">
        <w:rPr>
          <w:color w:val="000000" w:themeColor="text1"/>
        </w:rPr>
        <w:t xml:space="preserve"> oleksid kättesaadav</w:t>
      </w:r>
      <w:r w:rsidRPr="00F55D54">
        <w:rPr>
          <w:color w:val="000000" w:themeColor="text1"/>
        </w:rPr>
        <w:t>ad</w:t>
      </w:r>
      <w:r w:rsidR="00796A6F" w:rsidRPr="00F55D54">
        <w:rPr>
          <w:color w:val="000000" w:themeColor="text1"/>
        </w:rPr>
        <w:t xml:space="preserve"> eesti keele õppimise võimalused ja </w:t>
      </w:r>
      <w:r w:rsidR="000B451B" w:rsidRPr="00F55D54">
        <w:rPr>
          <w:color w:val="000000" w:themeColor="text1"/>
        </w:rPr>
        <w:t xml:space="preserve">nt töökaotuse korral oleksid neile tagatud õppimisvõimalused läbi Töötukassa. </w:t>
      </w:r>
    </w:p>
    <w:p w14:paraId="2F98704D" w14:textId="77777777" w:rsidR="00D73A05" w:rsidRPr="00F55D54" w:rsidRDefault="00D73A05" w:rsidP="00F55D54">
      <w:pPr>
        <w:pStyle w:val="Normaallaadveeb"/>
        <w:spacing w:before="0" w:beforeAutospacing="0" w:after="0" w:afterAutospacing="0"/>
        <w:jc w:val="both"/>
        <w:rPr>
          <w:color w:val="000000" w:themeColor="text1"/>
        </w:rPr>
      </w:pPr>
    </w:p>
    <w:p w14:paraId="7A416ED7" w14:textId="4F830004" w:rsidR="00B06C45" w:rsidRDefault="00B06C45" w:rsidP="00F55D54">
      <w:pPr>
        <w:pStyle w:val="Normaallaadveeb"/>
        <w:spacing w:before="0" w:beforeAutospacing="0" w:after="0" w:afterAutospacing="0"/>
        <w:jc w:val="both"/>
        <w:rPr>
          <w:color w:val="000000"/>
        </w:rPr>
      </w:pPr>
      <w:r w:rsidRPr="00F55D54">
        <w:rPr>
          <w:color w:val="000000"/>
        </w:rPr>
        <w:t xml:space="preserve">Majanduslik mõju võib olla täiskasvanud õppijatele, kel </w:t>
      </w:r>
      <w:r w:rsidR="002F1E54" w:rsidRPr="00F55D54">
        <w:rPr>
          <w:color w:val="000000"/>
        </w:rPr>
        <w:t>on</w:t>
      </w:r>
      <w:r w:rsidRPr="00F55D54">
        <w:rPr>
          <w:color w:val="000000"/>
        </w:rPr>
        <w:t xml:space="preserve"> eriala olemas, kuid </w:t>
      </w:r>
      <w:r w:rsidR="00C12FD9" w:rsidRPr="00F55D54">
        <w:rPr>
          <w:color w:val="000000"/>
        </w:rPr>
        <w:t xml:space="preserve">kes </w:t>
      </w:r>
      <w:r w:rsidRPr="00F55D54">
        <w:rPr>
          <w:color w:val="000000"/>
        </w:rPr>
        <w:t>soovivad õppida juurde midagi uut</w:t>
      </w:r>
      <w:r w:rsidR="00C12FD9" w:rsidRPr="00F55D54">
        <w:rPr>
          <w:color w:val="000000"/>
        </w:rPr>
        <w:t xml:space="preserve"> olukorras, kus </w:t>
      </w:r>
      <w:r w:rsidRPr="00F55D54">
        <w:rPr>
          <w:color w:val="000000"/>
        </w:rPr>
        <w:t>pole</w:t>
      </w:r>
      <w:r w:rsidR="00C12FD9" w:rsidRPr="00F55D54">
        <w:rPr>
          <w:color w:val="000000"/>
        </w:rPr>
        <w:t xml:space="preserve"> veel</w:t>
      </w:r>
      <w:r w:rsidRPr="00F55D54">
        <w:rPr>
          <w:color w:val="000000"/>
        </w:rPr>
        <w:t xml:space="preserve"> </w:t>
      </w:r>
      <w:r w:rsidR="00C12FD9" w:rsidRPr="00F55D54">
        <w:rPr>
          <w:color w:val="000000"/>
        </w:rPr>
        <w:t xml:space="preserve">möödunud </w:t>
      </w:r>
      <w:r w:rsidRPr="00F55D54">
        <w:rPr>
          <w:color w:val="000000"/>
        </w:rPr>
        <w:t>piisav aeg eelmistest õpingu</w:t>
      </w:r>
      <w:r w:rsidR="00C12FD9" w:rsidRPr="00F55D54">
        <w:rPr>
          <w:color w:val="000000"/>
        </w:rPr>
        <w:t>te</w:t>
      </w:r>
      <w:r w:rsidRPr="00F55D54">
        <w:rPr>
          <w:color w:val="000000"/>
        </w:rPr>
        <w:t>st</w:t>
      </w:r>
      <w:r w:rsidR="00C12FD9" w:rsidRPr="00F55D54">
        <w:rPr>
          <w:color w:val="000000"/>
        </w:rPr>
        <w:t xml:space="preserve">. Arvestades seda, et </w:t>
      </w:r>
      <w:r w:rsidRPr="00F55D54">
        <w:rPr>
          <w:color w:val="000000"/>
        </w:rPr>
        <w:t xml:space="preserve">kutseharidusega isikute töötasud </w:t>
      </w:r>
      <w:r w:rsidR="00C12FD9" w:rsidRPr="00F55D54">
        <w:rPr>
          <w:color w:val="000000"/>
        </w:rPr>
        <w:t xml:space="preserve">on Eesti keskmisega võrreldes </w:t>
      </w:r>
      <w:r w:rsidRPr="00F55D54">
        <w:rPr>
          <w:color w:val="000000"/>
        </w:rPr>
        <w:t>madalamad</w:t>
      </w:r>
      <w:r w:rsidR="00C12FD9" w:rsidRPr="00F55D54">
        <w:rPr>
          <w:rStyle w:val="Allmrkuseviide"/>
          <w:color w:val="000000"/>
        </w:rPr>
        <w:footnoteReference w:id="35"/>
      </w:r>
      <w:r w:rsidRPr="00F55D54">
        <w:rPr>
          <w:color w:val="000000"/>
        </w:rPr>
        <w:t xml:space="preserve">, siis </w:t>
      </w:r>
      <w:r w:rsidR="00D40F16" w:rsidRPr="00F55D54">
        <w:rPr>
          <w:color w:val="000000"/>
        </w:rPr>
        <w:t xml:space="preserve">võib tasulisse õppesse astumine mõjutada </w:t>
      </w:r>
      <w:r w:rsidRPr="00F55D54">
        <w:rPr>
          <w:color w:val="000000"/>
        </w:rPr>
        <w:t>isiku leibkonna toimetulekut.</w:t>
      </w:r>
    </w:p>
    <w:p w14:paraId="08A7406E" w14:textId="77777777" w:rsidR="00D73A05" w:rsidRPr="00F55D54" w:rsidRDefault="00D73A05" w:rsidP="00F55D54">
      <w:pPr>
        <w:pStyle w:val="Normaallaadveeb"/>
        <w:spacing w:before="0" w:beforeAutospacing="0" w:after="0" w:afterAutospacing="0"/>
        <w:jc w:val="both"/>
        <w:rPr>
          <w:color w:val="000000" w:themeColor="text1"/>
        </w:rPr>
      </w:pPr>
    </w:p>
    <w:p w14:paraId="6CE2A9A6" w14:textId="3938D102" w:rsidR="001E142F" w:rsidRDefault="001E142F" w:rsidP="00F55D54">
      <w:pPr>
        <w:pStyle w:val="Normaallaadveeb"/>
        <w:spacing w:before="0" w:beforeAutospacing="0" w:after="0" w:afterAutospacing="0"/>
        <w:jc w:val="both"/>
        <w:rPr>
          <w:color w:val="000000" w:themeColor="text1"/>
        </w:rPr>
      </w:pPr>
      <w:r w:rsidRPr="00F55D54">
        <w:rPr>
          <w:color w:val="000000" w:themeColor="text1"/>
        </w:rPr>
        <w:t xml:space="preserve">Tasulise õppe ühtsete aluste kehtestamise eesmärk ei ole piirata elukestvat õpet ega juurdepääsu haridusele, vaid eesmärk on vabastada ressurssi, et soodustada ebasoodsamas olukorras olevate noorte õppimisvõimalusi.  </w:t>
      </w:r>
    </w:p>
    <w:p w14:paraId="5198D275" w14:textId="77777777" w:rsidR="00D73A05" w:rsidRPr="00F55D54" w:rsidRDefault="00D73A05" w:rsidP="00F55D54">
      <w:pPr>
        <w:pStyle w:val="Normaallaadveeb"/>
        <w:spacing w:before="0" w:beforeAutospacing="0" w:after="0" w:afterAutospacing="0"/>
        <w:jc w:val="both"/>
        <w:rPr>
          <w:color w:val="000000" w:themeColor="text1"/>
        </w:rPr>
      </w:pPr>
    </w:p>
    <w:p w14:paraId="74A3E3D8" w14:textId="3938D102" w:rsidR="00A951BE" w:rsidRDefault="001E142F" w:rsidP="00F55D54">
      <w:pPr>
        <w:pStyle w:val="Normaallaadveeb"/>
        <w:spacing w:before="0" w:beforeAutospacing="0" w:after="0" w:afterAutospacing="0"/>
        <w:jc w:val="both"/>
        <w:rPr>
          <w:color w:val="000000" w:themeColor="text1"/>
        </w:rPr>
      </w:pPr>
      <w:r w:rsidRPr="00F55D54">
        <w:rPr>
          <w:color w:val="000000" w:themeColor="text1"/>
        </w:rPr>
        <w:t>Põhiseadusega on tagatud kõigile õigus haridusele, kuid põhiseadus ei näe ette, et see peaks olema piiramatult tasuta kogu inimese elukaare ulatuses. Olles kaalunud erinevaid võimalusi, kuidas tagada laieneva kohustusliku hariduse pakkumine ja et kõik Eestis elavad inimesed jõuaksid kaugemale kui põhiharidus, on selliste piirangute kehtestamine proportsionaalne meede eesmärgi toetamisel. Oluline on rõhutada, et see piirang korduvalt riigi kulul õppida ei ole alatine, selle puhul on hinnatud meetme mõõdukust ja leitud, et oskuste värskendamine riigi ressurssi arvelt on võimalik kutseõppes iga viie aasta tagant, ning tasuta kõrgharidusest liikuda tasuta kutseõppesse on optimaalne iga kümne aasta tagant.</w:t>
      </w:r>
    </w:p>
    <w:p w14:paraId="0D6B12F7" w14:textId="77777777" w:rsidR="00D73A05" w:rsidRPr="00F55D54" w:rsidRDefault="00D73A05" w:rsidP="00F55D54">
      <w:pPr>
        <w:pStyle w:val="Normaallaadveeb"/>
        <w:spacing w:before="0" w:beforeAutospacing="0" w:after="0" w:afterAutospacing="0"/>
        <w:jc w:val="both"/>
        <w:rPr>
          <w:color w:val="000000" w:themeColor="text1"/>
        </w:rPr>
      </w:pPr>
    </w:p>
    <w:p w14:paraId="6B8BF306" w14:textId="3938D102" w:rsidR="003B1DF4" w:rsidRDefault="009A26AA" w:rsidP="00F55D54">
      <w:pPr>
        <w:pStyle w:val="Normaallaadveeb"/>
        <w:spacing w:before="0" w:beforeAutospacing="0" w:after="0" w:afterAutospacing="0"/>
        <w:jc w:val="both"/>
        <w:rPr>
          <w:color w:val="000000" w:themeColor="text1"/>
        </w:rPr>
      </w:pPr>
      <w:r w:rsidRPr="00F55D54">
        <w:rPr>
          <w:color w:val="000000" w:themeColor="text1"/>
        </w:rPr>
        <w:t>Kõiki kehtestatud tasuta õppe piiranguid arvesse võttes tuleb välja tuua, et</w:t>
      </w:r>
      <w:r w:rsidR="003B1DF4" w:rsidRPr="00F55D54">
        <w:rPr>
          <w:color w:val="000000" w:themeColor="text1"/>
        </w:rPr>
        <w:t xml:space="preserve"> üldises vaates on positiivne</w:t>
      </w:r>
      <w:r w:rsidR="00910421" w:rsidRPr="00F55D54">
        <w:rPr>
          <w:color w:val="000000" w:themeColor="text1"/>
        </w:rPr>
        <w:t xml:space="preserve"> see</w:t>
      </w:r>
      <w:r w:rsidR="003B1DF4" w:rsidRPr="00F55D54">
        <w:rPr>
          <w:color w:val="000000" w:themeColor="text1"/>
        </w:rPr>
        <w:t xml:space="preserve">, et riik näeb ette kõigis avaliku raha eest ülalpeetavates koolides ühtemoodi läbipaistvad alused tasu võtmiseks. </w:t>
      </w:r>
      <w:r w:rsidR="004D2474" w:rsidRPr="00F55D54">
        <w:rPr>
          <w:color w:val="000000" w:themeColor="text1"/>
        </w:rPr>
        <w:t>Kehtiv</w:t>
      </w:r>
      <w:r w:rsidR="003B1DF4" w:rsidRPr="00F55D54">
        <w:rPr>
          <w:color w:val="000000" w:themeColor="text1"/>
        </w:rPr>
        <w:t xml:space="preserve"> regulatsioon </w:t>
      </w:r>
      <w:r w:rsidR="004D2474" w:rsidRPr="00F55D54">
        <w:rPr>
          <w:color w:val="000000" w:themeColor="text1"/>
        </w:rPr>
        <w:t>on</w:t>
      </w:r>
      <w:r w:rsidR="003B1DF4" w:rsidRPr="00F55D54">
        <w:rPr>
          <w:color w:val="000000" w:themeColor="text1"/>
        </w:rPr>
        <w:t xml:space="preserve"> kohati ebavõrdne</w:t>
      </w:r>
      <w:r w:rsidRPr="00F55D54">
        <w:rPr>
          <w:color w:val="000000" w:themeColor="text1"/>
        </w:rPr>
        <w:t xml:space="preserve"> õppijate osas</w:t>
      </w:r>
      <w:r w:rsidR="003B1DF4" w:rsidRPr="00F55D54">
        <w:rPr>
          <w:color w:val="000000" w:themeColor="text1"/>
        </w:rPr>
        <w:t>, kuivõrd iga kool või</w:t>
      </w:r>
      <w:r w:rsidRPr="00F55D54">
        <w:rPr>
          <w:color w:val="000000" w:themeColor="text1"/>
        </w:rPr>
        <w:t>b justkui</w:t>
      </w:r>
      <w:r w:rsidR="003B1DF4" w:rsidRPr="00F55D54">
        <w:rPr>
          <w:color w:val="000000" w:themeColor="text1"/>
        </w:rPr>
        <w:t xml:space="preserve"> ise otsustada</w:t>
      </w:r>
      <w:r w:rsidRPr="00F55D54">
        <w:rPr>
          <w:color w:val="000000" w:themeColor="text1"/>
        </w:rPr>
        <w:t>,</w:t>
      </w:r>
      <w:r w:rsidR="003B1DF4" w:rsidRPr="00F55D54">
        <w:rPr>
          <w:color w:val="000000" w:themeColor="text1"/>
        </w:rPr>
        <w:t xml:space="preserve"> mis tingimustel tasu võetakse</w:t>
      </w:r>
      <w:r w:rsidRPr="00F55D54">
        <w:rPr>
          <w:color w:val="000000" w:themeColor="text1"/>
        </w:rPr>
        <w:t xml:space="preserve"> või tasulist õpet pakutakse</w:t>
      </w:r>
      <w:r w:rsidR="003B1DF4" w:rsidRPr="00F55D54">
        <w:rPr>
          <w:color w:val="000000" w:themeColor="text1"/>
        </w:rPr>
        <w:t>.</w:t>
      </w:r>
    </w:p>
    <w:p w14:paraId="63C2BC3B" w14:textId="77777777" w:rsidR="00D73A05" w:rsidRPr="00F55D54" w:rsidRDefault="00D73A05" w:rsidP="00F55D54">
      <w:pPr>
        <w:pStyle w:val="Normaallaadveeb"/>
        <w:spacing w:before="0" w:beforeAutospacing="0" w:after="0" w:afterAutospacing="0"/>
        <w:jc w:val="both"/>
        <w:rPr>
          <w:color w:val="000000" w:themeColor="text1"/>
        </w:rPr>
      </w:pPr>
    </w:p>
    <w:p w14:paraId="528A140D" w14:textId="3938D102" w:rsidR="003B1DF4" w:rsidRDefault="003B1DF4" w:rsidP="00F55D54">
      <w:pPr>
        <w:pStyle w:val="Normaallaadveeb"/>
        <w:spacing w:before="0" w:beforeAutospacing="0" w:after="0" w:afterAutospacing="0"/>
        <w:jc w:val="both"/>
        <w:rPr>
          <w:i/>
          <w:color w:val="000000" w:themeColor="text1"/>
        </w:rPr>
      </w:pPr>
      <w:r w:rsidRPr="00F55D54">
        <w:rPr>
          <w:i/>
          <w:color w:val="000000" w:themeColor="text1"/>
        </w:rPr>
        <w:t>Mõju ulatus, avaldumise sagedus ja ebasoovitava mõju risk</w:t>
      </w:r>
    </w:p>
    <w:p w14:paraId="08E4619A" w14:textId="77777777" w:rsidR="00D73A05" w:rsidRPr="00F55D54" w:rsidRDefault="00D73A05" w:rsidP="00F55D54">
      <w:pPr>
        <w:pStyle w:val="Normaallaadveeb"/>
        <w:spacing w:before="0" w:beforeAutospacing="0" w:after="0" w:afterAutospacing="0"/>
        <w:jc w:val="both"/>
        <w:rPr>
          <w:i/>
          <w:color w:val="000000" w:themeColor="text1"/>
        </w:rPr>
      </w:pPr>
    </w:p>
    <w:p w14:paraId="16302A0A" w14:textId="7A7A5087" w:rsidR="003B1DF4" w:rsidRDefault="003B1DF4" w:rsidP="00F55D54">
      <w:pPr>
        <w:pStyle w:val="Normaallaadveeb"/>
        <w:spacing w:before="0" w:beforeAutospacing="0" w:after="0" w:afterAutospacing="0"/>
        <w:jc w:val="both"/>
        <w:rPr>
          <w:color w:val="000000" w:themeColor="text1"/>
        </w:rPr>
      </w:pPr>
      <w:r w:rsidRPr="00F55D54">
        <w:rPr>
          <w:color w:val="000000" w:themeColor="text1"/>
        </w:rPr>
        <w:t>Eesti hariduse infosüsteemi (edaspidi EHIS) andmetel õppis 2023/</w:t>
      </w:r>
      <w:r w:rsidR="00D73A05">
        <w:rPr>
          <w:color w:val="000000" w:themeColor="text1"/>
        </w:rPr>
        <w:t>20</w:t>
      </w:r>
      <w:r w:rsidRPr="00F55D54">
        <w:rPr>
          <w:color w:val="000000" w:themeColor="text1"/>
        </w:rPr>
        <w:t>24. õppeaastal kutseõppe esma- ja jätkuõppe õppekavadel 26 311 õpilast. 2023/</w:t>
      </w:r>
      <w:r w:rsidR="00D73A05">
        <w:rPr>
          <w:color w:val="000000" w:themeColor="text1"/>
        </w:rPr>
        <w:t>20</w:t>
      </w:r>
      <w:r w:rsidRPr="00F55D54">
        <w:rPr>
          <w:color w:val="000000" w:themeColor="text1"/>
        </w:rPr>
        <w:t>24. õppeaastal võeti õppesse vastu 13 920 õpilast</w:t>
      </w:r>
      <w:r w:rsidR="009E422B" w:rsidRPr="00F55D54">
        <w:rPr>
          <w:color w:val="000000" w:themeColor="text1"/>
        </w:rPr>
        <w:t xml:space="preserve">, kellest </w:t>
      </w:r>
      <w:r w:rsidRPr="00F55D54">
        <w:rPr>
          <w:color w:val="000000" w:themeColor="text1"/>
        </w:rPr>
        <w:t>9073</w:t>
      </w:r>
      <w:r w:rsidR="009E422B" w:rsidRPr="00F55D54">
        <w:rPr>
          <w:color w:val="000000" w:themeColor="text1"/>
        </w:rPr>
        <w:t xml:space="preserve"> (ca 65%) on täis</w:t>
      </w:r>
      <w:r w:rsidR="003E6503" w:rsidRPr="00F55D54">
        <w:rPr>
          <w:color w:val="000000" w:themeColor="text1"/>
        </w:rPr>
        <w:t>ealised</w:t>
      </w:r>
      <w:r w:rsidR="009E422B" w:rsidRPr="00F55D54">
        <w:rPr>
          <w:color w:val="000000" w:themeColor="text1"/>
        </w:rPr>
        <w:t xml:space="preserve"> õppijad. </w:t>
      </w:r>
      <w:r w:rsidRPr="00F55D54">
        <w:rPr>
          <w:color w:val="000000" w:themeColor="text1"/>
        </w:rPr>
        <w:t>Kõigist 2023 õppeaastal õpinguid alustanud täiskasvanutest maksab oma õppe eest 256 õppurit.</w:t>
      </w:r>
    </w:p>
    <w:p w14:paraId="2277F478" w14:textId="77777777" w:rsidR="00D73A05" w:rsidRPr="00F55D54" w:rsidRDefault="00D73A05" w:rsidP="00F55D54">
      <w:pPr>
        <w:pStyle w:val="Normaallaadveeb"/>
        <w:spacing w:before="0" w:beforeAutospacing="0" w:after="0" w:afterAutospacing="0"/>
        <w:jc w:val="both"/>
        <w:rPr>
          <w:color w:val="000000" w:themeColor="text1"/>
        </w:rPr>
      </w:pPr>
    </w:p>
    <w:p w14:paraId="50C98A03" w14:textId="0A2C16D9" w:rsidR="003B1DF4" w:rsidRDefault="003B1DF4" w:rsidP="00F55D54">
      <w:pPr>
        <w:pStyle w:val="Normaallaadveeb"/>
        <w:spacing w:before="0" w:beforeAutospacing="0" w:after="0" w:afterAutospacing="0"/>
        <w:jc w:val="both"/>
        <w:rPr>
          <w:color w:val="000000" w:themeColor="text1"/>
        </w:rPr>
      </w:pPr>
      <w:r w:rsidRPr="00F55D54">
        <w:rPr>
          <w:color w:val="000000" w:themeColor="text1"/>
        </w:rPr>
        <w:t>Kutsekeskharidus</w:t>
      </w:r>
      <w:r w:rsidR="00CD24A4" w:rsidRPr="00F55D54">
        <w:rPr>
          <w:color w:val="000000" w:themeColor="text1"/>
        </w:rPr>
        <w:t xml:space="preserve">õppes alustas </w:t>
      </w:r>
      <w:r w:rsidRPr="00F55D54">
        <w:rPr>
          <w:color w:val="000000" w:themeColor="text1"/>
        </w:rPr>
        <w:t>2023/</w:t>
      </w:r>
      <w:r w:rsidR="00D73A05">
        <w:rPr>
          <w:color w:val="000000" w:themeColor="text1"/>
        </w:rPr>
        <w:t>20</w:t>
      </w:r>
      <w:r w:rsidRPr="00F55D54">
        <w:rPr>
          <w:color w:val="000000" w:themeColor="text1"/>
        </w:rPr>
        <w:t>24 õppeaastal 550 täis</w:t>
      </w:r>
      <w:r w:rsidR="003E6503" w:rsidRPr="00F55D54">
        <w:rPr>
          <w:color w:val="000000" w:themeColor="text1"/>
        </w:rPr>
        <w:t>ealist</w:t>
      </w:r>
      <w:r w:rsidRPr="00F55D54">
        <w:rPr>
          <w:color w:val="000000" w:themeColor="text1"/>
        </w:rPr>
        <w:t xml:space="preserve"> õppurit</w:t>
      </w:r>
      <w:r w:rsidR="00CD24A4" w:rsidRPr="00F55D54">
        <w:rPr>
          <w:color w:val="000000" w:themeColor="text1"/>
        </w:rPr>
        <w:t>,</w:t>
      </w:r>
      <w:r w:rsidRPr="00F55D54">
        <w:rPr>
          <w:color w:val="000000" w:themeColor="text1"/>
        </w:rPr>
        <w:t xml:space="preserve"> kellest 56-l oli </w:t>
      </w:r>
      <w:r w:rsidR="00CD24A4" w:rsidRPr="00F55D54">
        <w:rPr>
          <w:color w:val="000000" w:themeColor="text1"/>
        </w:rPr>
        <w:t>var</w:t>
      </w:r>
      <w:r w:rsidR="00D95009" w:rsidRPr="00F55D54">
        <w:rPr>
          <w:color w:val="000000" w:themeColor="text1"/>
        </w:rPr>
        <w:t>em</w:t>
      </w:r>
      <w:r w:rsidR="00CD24A4" w:rsidRPr="00F55D54">
        <w:rPr>
          <w:color w:val="000000" w:themeColor="text1"/>
        </w:rPr>
        <w:t xml:space="preserve"> juba </w:t>
      </w:r>
      <w:r w:rsidR="00D95009" w:rsidRPr="00F55D54">
        <w:rPr>
          <w:color w:val="000000" w:themeColor="text1"/>
        </w:rPr>
        <w:t xml:space="preserve">omandatud </w:t>
      </w:r>
      <w:r w:rsidRPr="00F55D54">
        <w:rPr>
          <w:color w:val="000000" w:themeColor="text1"/>
        </w:rPr>
        <w:t xml:space="preserve">keskharidus. </w:t>
      </w:r>
      <w:r w:rsidR="00CD24A4" w:rsidRPr="00F55D54">
        <w:rPr>
          <w:color w:val="000000" w:themeColor="text1"/>
        </w:rPr>
        <w:t xml:space="preserve">Need </w:t>
      </w:r>
      <w:r w:rsidR="00EA0A8A" w:rsidRPr="00F55D54">
        <w:rPr>
          <w:color w:val="000000" w:themeColor="text1"/>
        </w:rPr>
        <w:t xml:space="preserve">56 </w:t>
      </w:r>
      <w:r w:rsidR="00CD24A4" w:rsidRPr="00F55D54">
        <w:rPr>
          <w:color w:val="000000" w:themeColor="text1"/>
        </w:rPr>
        <w:t>õp</w:t>
      </w:r>
      <w:r w:rsidR="00EA0A8A" w:rsidRPr="00F55D54">
        <w:rPr>
          <w:color w:val="000000" w:themeColor="text1"/>
        </w:rPr>
        <w:t>ilast</w:t>
      </w:r>
      <w:r w:rsidR="00CD24A4" w:rsidRPr="00F55D54">
        <w:rPr>
          <w:color w:val="000000" w:themeColor="text1"/>
        </w:rPr>
        <w:t xml:space="preserve"> peavad tulevikus hakkama õppemaksu maksma, kuna kavandatud seadusemuudatuse järgi muutub </w:t>
      </w:r>
      <w:r w:rsidRPr="00F55D54">
        <w:rPr>
          <w:color w:val="000000" w:themeColor="text1"/>
        </w:rPr>
        <w:t>kutsekeskharidus</w:t>
      </w:r>
      <w:r w:rsidR="00CD24A4" w:rsidRPr="00F55D54">
        <w:rPr>
          <w:color w:val="000000" w:themeColor="text1"/>
        </w:rPr>
        <w:t xml:space="preserve"> tasuliseks neile õppijatele, kellel on </w:t>
      </w:r>
      <w:r w:rsidRPr="00F55D54">
        <w:rPr>
          <w:color w:val="000000" w:themeColor="text1"/>
        </w:rPr>
        <w:t>vastuvõtmise hetkel keskharidus</w:t>
      </w:r>
      <w:r w:rsidR="00CD24A4" w:rsidRPr="00F55D54">
        <w:rPr>
          <w:color w:val="000000" w:themeColor="text1"/>
        </w:rPr>
        <w:t xml:space="preserve"> juba</w:t>
      </w:r>
      <w:r w:rsidRPr="00F55D54">
        <w:rPr>
          <w:color w:val="000000" w:themeColor="text1"/>
        </w:rPr>
        <w:t xml:space="preserve"> olemas</w:t>
      </w:r>
      <w:r w:rsidR="00CD24A4" w:rsidRPr="00F55D54">
        <w:rPr>
          <w:color w:val="000000" w:themeColor="text1"/>
        </w:rPr>
        <w:t xml:space="preserve">. </w:t>
      </w:r>
      <w:r w:rsidRPr="00F55D54">
        <w:rPr>
          <w:color w:val="000000" w:themeColor="text1"/>
        </w:rPr>
        <w:t>Se</w:t>
      </w:r>
      <w:r w:rsidR="00CD24A4" w:rsidRPr="00F55D54">
        <w:rPr>
          <w:color w:val="000000" w:themeColor="text1"/>
        </w:rPr>
        <w:t xml:space="preserve">e </w:t>
      </w:r>
      <w:r w:rsidRPr="00F55D54">
        <w:rPr>
          <w:color w:val="000000" w:themeColor="text1"/>
        </w:rPr>
        <w:t>muudatus mõju</w:t>
      </w:r>
      <w:r w:rsidR="00CD24A4" w:rsidRPr="00F55D54">
        <w:rPr>
          <w:color w:val="000000" w:themeColor="text1"/>
        </w:rPr>
        <w:t>taks vähem kui</w:t>
      </w:r>
      <w:r w:rsidRPr="00F55D54">
        <w:rPr>
          <w:color w:val="000000" w:themeColor="text1"/>
        </w:rPr>
        <w:t xml:space="preserve"> 1% täiskasvanud õppija</w:t>
      </w:r>
      <w:r w:rsidR="00CD24A4" w:rsidRPr="00F55D54">
        <w:rPr>
          <w:color w:val="000000" w:themeColor="text1"/>
        </w:rPr>
        <w:t>test</w:t>
      </w:r>
      <w:r w:rsidRPr="00F55D54">
        <w:rPr>
          <w:color w:val="000000" w:themeColor="text1"/>
        </w:rPr>
        <w:t>. Oluline on aga se</w:t>
      </w:r>
      <w:r w:rsidR="00EA0A8A" w:rsidRPr="00F55D54">
        <w:rPr>
          <w:color w:val="000000" w:themeColor="text1"/>
        </w:rPr>
        <w:t>lline erand</w:t>
      </w:r>
      <w:r w:rsidRPr="00F55D54">
        <w:rPr>
          <w:color w:val="000000" w:themeColor="text1"/>
        </w:rPr>
        <w:t xml:space="preserve"> välja tuua, sest vastasel juhul võiksid edaspidi kõik täis</w:t>
      </w:r>
      <w:r w:rsidR="003E6503" w:rsidRPr="00F55D54">
        <w:rPr>
          <w:color w:val="000000" w:themeColor="text1"/>
        </w:rPr>
        <w:t>ealised</w:t>
      </w:r>
      <w:r w:rsidRPr="00F55D54">
        <w:rPr>
          <w:color w:val="000000" w:themeColor="text1"/>
        </w:rPr>
        <w:t xml:space="preserve"> õppijad tasuta õppe eesmärgil eelistada kutseõppe asemel kutsekeskharidusõpet.</w:t>
      </w:r>
    </w:p>
    <w:p w14:paraId="3283DD0B" w14:textId="77777777" w:rsidR="00D73A05" w:rsidRPr="00F55D54" w:rsidRDefault="00D73A05" w:rsidP="00F55D54">
      <w:pPr>
        <w:pStyle w:val="Normaallaadveeb"/>
        <w:spacing w:before="0" w:beforeAutospacing="0" w:after="0" w:afterAutospacing="0"/>
        <w:jc w:val="both"/>
        <w:rPr>
          <w:color w:val="000000" w:themeColor="text1"/>
        </w:rPr>
      </w:pPr>
    </w:p>
    <w:p w14:paraId="5EC080C3" w14:textId="3938D102" w:rsidR="003B1DF4" w:rsidRDefault="003B1DF4" w:rsidP="00F55D54">
      <w:pPr>
        <w:pStyle w:val="Normaallaadveeb"/>
        <w:spacing w:before="0" w:beforeAutospacing="0" w:after="0" w:afterAutospacing="0"/>
        <w:jc w:val="both"/>
        <w:rPr>
          <w:color w:val="000000" w:themeColor="text1"/>
        </w:rPr>
      </w:pPr>
      <w:r w:rsidRPr="00F55D54">
        <w:rPr>
          <w:color w:val="000000" w:themeColor="text1"/>
        </w:rPr>
        <w:t>Teistele kutseõppeliikidele (2</w:t>
      </w:r>
      <w:r w:rsidR="00414EDB" w:rsidRPr="00F55D54">
        <w:rPr>
          <w:color w:val="000000" w:themeColor="text1"/>
        </w:rPr>
        <w:t>.</w:t>
      </w:r>
      <w:r w:rsidRPr="00F55D54">
        <w:rPr>
          <w:color w:val="000000" w:themeColor="text1"/>
        </w:rPr>
        <w:t>-5</w:t>
      </w:r>
      <w:r w:rsidR="00414EDB" w:rsidRPr="00F55D54">
        <w:rPr>
          <w:color w:val="000000" w:themeColor="text1"/>
        </w:rPr>
        <w:t>.</w:t>
      </w:r>
      <w:r w:rsidRPr="00F55D54">
        <w:rPr>
          <w:color w:val="000000" w:themeColor="text1"/>
        </w:rPr>
        <w:t xml:space="preserve"> taseme õpe, välja arvatud kutsekeskharidus) astus 2023/24</w:t>
      </w:r>
      <w:r w:rsidR="00A70A05" w:rsidRPr="00F55D54">
        <w:rPr>
          <w:color w:val="000000" w:themeColor="text1"/>
        </w:rPr>
        <w:t>.</w:t>
      </w:r>
      <w:r w:rsidRPr="00F55D54">
        <w:rPr>
          <w:color w:val="000000" w:themeColor="text1"/>
        </w:rPr>
        <w:t xml:space="preserve"> õppeaastal sisse </w:t>
      </w:r>
      <w:r w:rsidR="00A70A05" w:rsidRPr="00F55D54">
        <w:rPr>
          <w:color w:val="000000" w:themeColor="text1"/>
        </w:rPr>
        <w:t>8523</w:t>
      </w:r>
      <w:r w:rsidRPr="00F55D54">
        <w:rPr>
          <w:color w:val="000000" w:themeColor="text1"/>
        </w:rPr>
        <w:t xml:space="preserve"> õpilast. Neist 256 maksab täna oma õppekoha eest ise. </w:t>
      </w:r>
      <w:r w:rsidR="00414EDB" w:rsidRPr="00F55D54">
        <w:rPr>
          <w:color w:val="000000" w:themeColor="text1"/>
        </w:rPr>
        <w:t>R</w:t>
      </w:r>
      <w:r w:rsidRPr="00F55D54">
        <w:rPr>
          <w:color w:val="000000" w:themeColor="text1"/>
        </w:rPr>
        <w:t xml:space="preserve">iigi eelarvest eraldatud </w:t>
      </w:r>
      <w:r w:rsidR="00802937" w:rsidRPr="00F55D54">
        <w:rPr>
          <w:color w:val="000000" w:themeColor="text1"/>
        </w:rPr>
        <w:t>vahendistest</w:t>
      </w:r>
      <w:r w:rsidRPr="00F55D54">
        <w:rPr>
          <w:color w:val="000000" w:themeColor="text1"/>
        </w:rPr>
        <w:t xml:space="preserve"> moodustatud </w:t>
      </w:r>
      <w:r w:rsidR="00A70A05" w:rsidRPr="00F55D54">
        <w:rPr>
          <w:color w:val="000000" w:themeColor="text1"/>
        </w:rPr>
        <w:t>2.-5. taseme õpe (va kutsekeskharidus)</w:t>
      </w:r>
      <w:r w:rsidRPr="00F55D54">
        <w:rPr>
          <w:color w:val="000000" w:themeColor="text1"/>
        </w:rPr>
        <w:t xml:space="preserve"> koolituskohtadel</w:t>
      </w:r>
      <w:r w:rsidR="00414EDB" w:rsidRPr="00F55D54">
        <w:rPr>
          <w:color w:val="000000" w:themeColor="text1"/>
        </w:rPr>
        <w:t xml:space="preserve"> õpib</w:t>
      </w:r>
      <w:r w:rsidRPr="00F55D54">
        <w:rPr>
          <w:color w:val="000000" w:themeColor="text1"/>
        </w:rPr>
        <w:t xml:space="preserve"> </w:t>
      </w:r>
      <w:r w:rsidR="00A70A05" w:rsidRPr="00F55D54">
        <w:rPr>
          <w:color w:val="000000" w:themeColor="text1"/>
        </w:rPr>
        <w:t>8267</w:t>
      </w:r>
      <w:r w:rsidRPr="00F55D54">
        <w:rPr>
          <w:color w:val="000000" w:themeColor="text1"/>
        </w:rPr>
        <w:t xml:space="preserve"> õpilast.</w:t>
      </w:r>
    </w:p>
    <w:p w14:paraId="7AEBA335" w14:textId="77777777" w:rsidR="00D73A05" w:rsidRPr="00F55D54" w:rsidRDefault="00D73A05" w:rsidP="00F55D54">
      <w:pPr>
        <w:pStyle w:val="Normaallaadveeb"/>
        <w:spacing w:before="0" w:beforeAutospacing="0" w:after="0" w:afterAutospacing="0"/>
        <w:jc w:val="both"/>
        <w:rPr>
          <w:color w:val="000000" w:themeColor="text1"/>
        </w:rPr>
      </w:pPr>
    </w:p>
    <w:p w14:paraId="1A18935B" w14:textId="236FB28C" w:rsidR="003B1DF4" w:rsidRDefault="003B1DF4" w:rsidP="00F55D54">
      <w:pPr>
        <w:pStyle w:val="Normaallaadveeb"/>
        <w:spacing w:before="0" w:beforeAutospacing="0" w:after="0" w:afterAutospacing="0"/>
        <w:jc w:val="both"/>
        <w:rPr>
          <w:color w:val="000000" w:themeColor="text1"/>
        </w:rPr>
      </w:pPr>
      <w:r w:rsidRPr="00F55D54">
        <w:rPr>
          <w:color w:val="000000" w:themeColor="text1"/>
        </w:rPr>
        <w:t>2023/</w:t>
      </w:r>
      <w:r w:rsidR="00D73A05">
        <w:rPr>
          <w:color w:val="000000" w:themeColor="text1"/>
        </w:rPr>
        <w:t>20</w:t>
      </w:r>
      <w:r w:rsidRPr="00F55D54">
        <w:rPr>
          <w:color w:val="000000" w:themeColor="text1"/>
        </w:rPr>
        <w:t>24</w:t>
      </w:r>
      <w:r w:rsidR="00414EDB" w:rsidRPr="00F55D54">
        <w:rPr>
          <w:color w:val="000000" w:themeColor="text1"/>
        </w:rPr>
        <w:t>.</w:t>
      </w:r>
      <w:r w:rsidRPr="00F55D54">
        <w:rPr>
          <w:color w:val="000000" w:themeColor="text1"/>
        </w:rPr>
        <w:t xml:space="preserve"> õppeaastal vastu võetud õpilaste arvu p</w:t>
      </w:r>
      <w:r w:rsidR="00414EDB" w:rsidRPr="00F55D54">
        <w:rPr>
          <w:color w:val="000000" w:themeColor="text1"/>
        </w:rPr>
        <w:t xml:space="preserve">õhjal on </w:t>
      </w:r>
      <w:r w:rsidRPr="00F55D54">
        <w:rPr>
          <w:color w:val="000000" w:themeColor="text1"/>
        </w:rPr>
        <w:t>võimalik</w:t>
      </w:r>
      <w:r w:rsidR="00414EDB" w:rsidRPr="00F55D54">
        <w:rPr>
          <w:color w:val="000000" w:themeColor="text1"/>
        </w:rPr>
        <w:t xml:space="preserve"> prognoosida, kui suur saab olema </w:t>
      </w:r>
      <w:r w:rsidRPr="00F55D54">
        <w:rPr>
          <w:color w:val="000000" w:themeColor="text1"/>
        </w:rPr>
        <w:t>sihtrühm</w:t>
      </w:r>
      <w:r w:rsidR="00414EDB" w:rsidRPr="00F55D54">
        <w:rPr>
          <w:color w:val="000000" w:themeColor="text1"/>
        </w:rPr>
        <w:t xml:space="preserve">, </w:t>
      </w:r>
      <w:r w:rsidRPr="00F55D54">
        <w:rPr>
          <w:color w:val="000000" w:themeColor="text1"/>
        </w:rPr>
        <w:t xml:space="preserve">keda </w:t>
      </w:r>
      <w:r w:rsidR="00975F84" w:rsidRPr="00F55D54">
        <w:rPr>
          <w:color w:val="000000" w:themeColor="text1"/>
        </w:rPr>
        <w:t>kavandatavad</w:t>
      </w:r>
      <w:r w:rsidRPr="00F55D54">
        <w:rPr>
          <w:color w:val="000000" w:themeColor="text1"/>
        </w:rPr>
        <w:t xml:space="preserve"> tasu võtmise alus</w:t>
      </w:r>
      <w:r w:rsidR="00975F84" w:rsidRPr="00F55D54">
        <w:rPr>
          <w:color w:val="000000" w:themeColor="text1"/>
        </w:rPr>
        <w:t>ed</w:t>
      </w:r>
      <w:r w:rsidRPr="00F55D54">
        <w:rPr>
          <w:color w:val="000000" w:themeColor="text1"/>
        </w:rPr>
        <w:t xml:space="preserve"> mõjuta</w:t>
      </w:r>
      <w:r w:rsidR="00975F84" w:rsidRPr="00F55D54">
        <w:rPr>
          <w:color w:val="000000" w:themeColor="text1"/>
        </w:rPr>
        <w:t xml:space="preserve">vad: </w:t>
      </w:r>
    </w:p>
    <w:p w14:paraId="11545E3B" w14:textId="77777777" w:rsidR="00D73A05" w:rsidRPr="00F55D54" w:rsidRDefault="00D73A05" w:rsidP="00F55D54">
      <w:pPr>
        <w:pStyle w:val="Normaallaadveeb"/>
        <w:spacing w:before="0" w:beforeAutospacing="0" w:after="0" w:afterAutospacing="0"/>
        <w:jc w:val="both"/>
        <w:rPr>
          <w:color w:val="000000" w:themeColor="text1"/>
        </w:rPr>
      </w:pPr>
    </w:p>
    <w:p w14:paraId="3BD9CDB8" w14:textId="54A6BDE3" w:rsidR="003B1DF4" w:rsidRDefault="00975F84" w:rsidP="00F55D54">
      <w:pPr>
        <w:pStyle w:val="Normaallaadveeb"/>
        <w:spacing w:before="0" w:beforeAutospacing="0" w:after="0" w:afterAutospacing="0"/>
        <w:jc w:val="both"/>
        <w:rPr>
          <w:color w:val="000000"/>
        </w:rPr>
      </w:pPr>
      <w:r w:rsidRPr="00F55D54">
        <w:rPr>
          <w:color w:val="000000"/>
        </w:rPr>
        <w:t xml:space="preserve">1) </w:t>
      </w:r>
      <w:r w:rsidR="00EA0A8A" w:rsidRPr="00F55D54">
        <w:rPr>
          <w:color w:val="000000"/>
        </w:rPr>
        <w:t xml:space="preserve">õpilane on </w:t>
      </w:r>
      <w:r w:rsidR="00EA0A8A" w:rsidRPr="00F55D54">
        <w:rPr>
          <w:i/>
          <w:iCs/>
          <w:color w:val="000000"/>
        </w:rPr>
        <w:t>koolituskohale kandideerides eelnevalt juba vastu võetud tasuta kutseõppe tasemeõppesse või immatrikuleeritud tasuta kõrghariduse tasemeõppesse</w:t>
      </w:r>
      <w:r w:rsidR="00A70A05" w:rsidRPr="00F55D54">
        <w:rPr>
          <w:color w:val="000000"/>
        </w:rPr>
        <w:t>.</w:t>
      </w:r>
      <w:r w:rsidRPr="00F55D54">
        <w:rPr>
          <w:color w:val="000000"/>
        </w:rPr>
        <w:t xml:space="preserve"> </w:t>
      </w:r>
      <w:r w:rsidR="00414EDB" w:rsidRPr="00F55D54">
        <w:rPr>
          <w:color w:val="000000"/>
        </w:rPr>
        <w:t xml:space="preserve">175 õpilast olid </w:t>
      </w:r>
      <w:r w:rsidR="003B1DF4" w:rsidRPr="00F55D54">
        <w:rPr>
          <w:color w:val="000000"/>
        </w:rPr>
        <w:t xml:space="preserve">koolituskohale kandideerides eelnevalt juba vastu võetud tasuta kutseõppe tasemeõppesse </w:t>
      </w:r>
      <w:r w:rsidR="00EA1B28" w:rsidRPr="00F55D54">
        <w:rPr>
          <w:color w:val="000000"/>
        </w:rPr>
        <w:t>(</w:t>
      </w:r>
      <w:r w:rsidR="006449F0" w:rsidRPr="00F55D54">
        <w:rPr>
          <w:color w:val="000000"/>
        </w:rPr>
        <w:t xml:space="preserve">ca </w:t>
      </w:r>
      <w:r w:rsidR="00414EDB" w:rsidRPr="00F55D54">
        <w:rPr>
          <w:color w:val="000000"/>
        </w:rPr>
        <w:t>2</w:t>
      </w:r>
      <w:r w:rsidR="00EA1B28" w:rsidRPr="00F55D54">
        <w:rPr>
          <w:color w:val="000000"/>
        </w:rPr>
        <w:t xml:space="preserve"> % </w:t>
      </w:r>
      <w:r w:rsidR="00A70A05" w:rsidRPr="00F55D54">
        <w:rPr>
          <w:color w:val="000000"/>
        </w:rPr>
        <w:t>kõigist</w:t>
      </w:r>
      <w:r w:rsidR="00EA1B28" w:rsidRPr="00F55D54">
        <w:rPr>
          <w:color w:val="000000"/>
        </w:rPr>
        <w:t xml:space="preserve"> </w:t>
      </w:r>
      <w:r w:rsidR="006449F0" w:rsidRPr="00F55D54">
        <w:rPr>
          <w:color w:val="000000"/>
        </w:rPr>
        <w:t>täis</w:t>
      </w:r>
      <w:r w:rsidR="003E6503" w:rsidRPr="00F55D54">
        <w:rPr>
          <w:color w:val="000000"/>
        </w:rPr>
        <w:t xml:space="preserve">ealistest </w:t>
      </w:r>
      <w:r w:rsidR="006449F0" w:rsidRPr="00F55D54">
        <w:rPr>
          <w:color w:val="000000"/>
        </w:rPr>
        <w:t>vastuvõetud õpilastest)</w:t>
      </w:r>
      <w:r w:rsidR="003B1DF4" w:rsidRPr="00F55D54">
        <w:rPr>
          <w:color w:val="000000"/>
        </w:rPr>
        <w:t>. 127 õpilast olid juba immatrikuleeritud tasuta kõrghariduse tasemeõppesse</w:t>
      </w:r>
      <w:r w:rsidR="006449F0" w:rsidRPr="00F55D54">
        <w:rPr>
          <w:color w:val="000000"/>
        </w:rPr>
        <w:t xml:space="preserve"> (</w:t>
      </w:r>
      <w:r w:rsidR="00802937" w:rsidRPr="00F55D54">
        <w:rPr>
          <w:color w:val="000000"/>
        </w:rPr>
        <w:t xml:space="preserve">ca </w:t>
      </w:r>
      <w:r w:rsidR="006449F0" w:rsidRPr="00F55D54">
        <w:rPr>
          <w:color w:val="000000"/>
        </w:rPr>
        <w:t>1,4%</w:t>
      </w:r>
      <w:r w:rsidR="006449F0" w:rsidRPr="00F55D54">
        <w:rPr>
          <w:rFonts w:eastAsiaTheme="minorHAnsi"/>
          <w:color w:val="000000"/>
          <w:kern w:val="2"/>
          <w:lang w:eastAsia="en-US"/>
          <w14:ligatures w14:val="standardContextual"/>
        </w:rPr>
        <w:t xml:space="preserve"> </w:t>
      </w:r>
      <w:r w:rsidR="006449F0" w:rsidRPr="00F55D54">
        <w:rPr>
          <w:color w:val="000000"/>
        </w:rPr>
        <w:t>täis</w:t>
      </w:r>
      <w:r w:rsidR="003E6503" w:rsidRPr="00F55D54">
        <w:rPr>
          <w:color w:val="000000"/>
        </w:rPr>
        <w:t>ealistest</w:t>
      </w:r>
      <w:r w:rsidR="006449F0" w:rsidRPr="00F55D54">
        <w:rPr>
          <w:color w:val="000000"/>
        </w:rPr>
        <w:t xml:space="preserve"> vastuvõetud õpilastest)</w:t>
      </w:r>
      <w:r w:rsidR="003B1DF4" w:rsidRPr="00F55D54">
        <w:rPr>
          <w:color w:val="000000"/>
        </w:rPr>
        <w:t>.</w:t>
      </w:r>
    </w:p>
    <w:p w14:paraId="2C563E7B" w14:textId="77777777" w:rsidR="00D73A05" w:rsidRPr="00F55D54" w:rsidRDefault="00D73A05" w:rsidP="00F55D54">
      <w:pPr>
        <w:pStyle w:val="Normaallaadveeb"/>
        <w:spacing w:before="0" w:beforeAutospacing="0" w:after="0" w:afterAutospacing="0"/>
        <w:jc w:val="both"/>
        <w:rPr>
          <w:color w:val="000000"/>
        </w:rPr>
      </w:pPr>
    </w:p>
    <w:p w14:paraId="2DB5E682" w14:textId="0A339A9C" w:rsidR="003B1DF4" w:rsidRDefault="00975F84" w:rsidP="00F55D54">
      <w:pPr>
        <w:pStyle w:val="Normaallaadveeb"/>
        <w:spacing w:before="0" w:beforeAutospacing="0" w:after="0" w:afterAutospacing="0"/>
        <w:jc w:val="both"/>
        <w:rPr>
          <w:color w:val="000000"/>
        </w:rPr>
      </w:pPr>
      <w:r w:rsidRPr="00F55D54">
        <w:rPr>
          <w:color w:val="000000"/>
        </w:rPr>
        <w:t xml:space="preserve">2) </w:t>
      </w:r>
      <w:r w:rsidR="00A70A05" w:rsidRPr="00F55D54">
        <w:rPr>
          <w:color w:val="000000"/>
        </w:rPr>
        <w:t xml:space="preserve">õpilane on </w:t>
      </w:r>
      <w:r w:rsidR="00A70A05" w:rsidRPr="00F55D54">
        <w:rPr>
          <w:i/>
          <w:iCs/>
          <w:color w:val="000000"/>
        </w:rPr>
        <w:t>vastuvõtmisele eelneva kümne aasta jooksul lõpetanud tasuta kõrghariduse tasemeõppe</w:t>
      </w:r>
      <w:r w:rsidR="00A70A05" w:rsidRPr="00F55D54">
        <w:rPr>
          <w:color w:val="000000"/>
        </w:rPr>
        <w:t>;</w:t>
      </w:r>
      <w:r w:rsidR="00414EDB" w:rsidRPr="00F55D54">
        <w:rPr>
          <w:color w:val="000000"/>
        </w:rPr>
        <w:t xml:space="preserve">526 õpilast olid </w:t>
      </w:r>
      <w:r w:rsidR="003B1DF4" w:rsidRPr="00F55D54">
        <w:rPr>
          <w:color w:val="000000"/>
        </w:rPr>
        <w:t>vastuvõtmisele eelneva kümne aasta jooksul lõpetanud tasuta kõrghariduse tasemeõppe</w:t>
      </w:r>
      <w:r w:rsidR="006449F0" w:rsidRPr="00F55D54">
        <w:rPr>
          <w:color w:val="000000"/>
        </w:rPr>
        <w:t xml:space="preserve"> (ca </w:t>
      </w:r>
      <w:r w:rsidR="00414EDB" w:rsidRPr="00F55D54">
        <w:rPr>
          <w:color w:val="000000"/>
        </w:rPr>
        <w:t>6</w:t>
      </w:r>
      <w:r w:rsidR="006449F0" w:rsidRPr="00F55D54">
        <w:rPr>
          <w:color w:val="000000"/>
        </w:rPr>
        <w:t>%</w:t>
      </w:r>
      <w:r w:rsidR="003E6503" w:rsidRPr="00F55D54">
        <w:rPr>
          <w:color w:val="000000"/>
        </w:rPr>
        <w:t xml:space="preserve"> täisealistest vastuvõetud õpilastest</w:t>
      </w:r>
      <w:r w:rsidR="006449F0" w:rsidRPr="00F55D54">
        <w:rPr>
          <w:color w:val="000000"/>
        </w:rPr>
        <w:t>)</w:t>
      </w:r>
      <w:r w:rsidR="003B1DF4" w:rsidRPr="00F55D54">
        <w:rPr>
          <w:color w:val="000000"/>
        </w:rPr>
        <w:t>.</w:t>
      </w:r>
    </w:p>
    <w:p w14:paraId="5E2736EA" w14:textId="77777777" w:rsidR="00D73A05" w:rsidRPr="00F55D54" w:rsidRDefault="00D73A05" w:rsidP="00F55D54">
      <w:pPr>
        <w:pStyle w:val="Normaallaadveeb"/>
        <w:spacing w:before="0" w:beforeAutospacing="0" w:after="0" w:afterAutospacing="0"/>
        <w:jc w:val="both"/>
        <w:rPr>
          <w:color w:val="000000"/>
        </w:rPr>
      </w:pPr>
    </w:p>
    <w:p w14:paraId="3658DAD3" w14:textId="78A3461F" w:rsidR="003B1DF4" w:rsidRDefault="00975F84" w:rsidP="00F55D54">
      <w:pPr>
        <w:pStyle w:val="Normaallaadveeb"/>
        <w:spacing w:before="0" w:beforeAutospacing="0" w:after="0" w:afterAutospacing="0"/>
        <w:jc w:val="both"/>
        <w:rPr>
          <w:color w:val="000000"/>
        </w:rPr>
      </w:pPr>
      <w:r w:rsidRPr="00F55D54">
        <w:rPr>
          <w:color w:val="000000"/>
        </w:rPr>
        <w:t xml:space="preserve">3) </w:t>
      </w:r>
      <w:r w:rsidR="003B1DF4" w:rsidRPr="00F55D54">
        <w:rPr>
          <w:color w:val="000000"/>
        </w:rPr>
        <w:t>1093 täiskasvanud õpilast</w:t>
      </w:r>
      <w:r w:rsidR="00414EDB" w:rsidRPr="00F55D54">
        <w:rPr>
          <w:color w:val="000000"/>
        </w:rPr>
        <w:t xml:space="preserve"> olid </w:t>
      </w:r>
      <w:r w:rsidR="003B1DF4" w:rsidRPr="00F55D54">
        <w:rPr>
          <w:color w:val="000000"/>
        </w:rPr>
        <w:t>vastuvõtmisele eelneva viie aasta jooksul juba lõpetanud tasuta sama või kõrgema taseme kutseõppe</w:t>
      </w:r>
      <w:r w:rsidR="006449F0" w:rsidRPr="00F55D54">
        <w:rPr>
          <w:color w:val="000000"/>
        </w:rPr>
        <w:t xml:space="preserve"> (ca 12%</w:t>
      </w:r>
      <w:r w:rsidR="00414EDB" w:rsidRPr="00F55D54">
        <w:rPr>
          <w:color w:val="000000"/>
        </w:rPr>
        <w:t xml:space="preserve"> </w:t>
      </w:r>
      <w:r w:rsidR="003E6503" w:rsidRPr="00F55D54">
        <w:rPr>
          <w:color w:val="000000"/>
        </w:rPr>
        <w:t>täisealistest vastuvõetud õpilastest</w:t>
      </w:r>
      <w:r w:rsidR="006449F0" w:rsidRPr="00F55D54">
        <w:rPr>
          <w:color w:val="000000"/>
        </w:rPr>
        <w:t>)</w:t>
      </w:r>
      <w:r w:rsidR="003B1DF4" w:rsidRPr="00F55D54">
        <w:rPr>
          <w:color w:val="000000"/>
        </w:rPr>
        <w:t>.</w:t>
      </w:r>
    </w:p>
    <w:p w14:paraId="43C789AF" w14:textId="77777777" w:rsidR="00D73A05" w:rsidRPr="00F55D54" w:rsidRDefault="00D73A05" w:rsidP="00F55D54">
      <w:pPr>
        <w:pStyle w:val="Normaallaadveeb"/>
        <w:spacing w:before="0" w:beforeAutospacing="0" w:after="0" w:afterAutospacing="0"/>
        <w:jc w:val="both"/>
        <w:rPr>
          <w:color w:val="000000"/>
        </w:rPr>
      </w:pPr>
    </w:p>
    <w:p w14:paraId="09CFA314" w14:textId="3938D102" w:rsidR="003B1DF4" w:rsidRDefault="00975F84" w:rsidP="00F55D54">
      <w:pPr>
        <w:pStyle w:val="Normaallaadveeb"/>
        <w:spacing w:before="0" w:beforeAutospacing="0" w:after="0" w:afterAutospacing="0"/>
        <w:jc w:val="both"/>
        <w:rPr>
          <w:color w:val="000000" w:themeColor="text1"/>
        </w:rPr>
      </w:pPr>
      <w:r w:rsidRPr="00F55D54">
        <w:rPr>
          <w:color w:val="000000" w:themeColor="text1"/>
        </w:rPr>
        <w:t xml:space="preserve">4) </w:t>
      </w:r>
      <w:r w:rsidR="00414EDB" w:rsidRPr="00F55D54">
        <w:rPr>
          <w:color w:val="000000" w:themeColor="text1"/>
        </w:rPr>
        <w:t>281 õpilast olid v</w:t>
      </w:r>
      <w:r w:rsidR="003B1DF4" w:rsidRPr="00F55D54">
        <w:rPr>
          <w:color w:val="000000" w:themeColor="text1"/>
        </w:rPr>
        <w:t>astuvõtuvõtmisele eelnevalt kahel korral kutseõppe tasemeõppesse vastu võetud ja mõlemal korral õpingud katkestanud ning viimasest katkestamisest on möödas lühem aeg kui viis aastat</w:t>
      </w:r>
      <w:r w:rsidR="00A951BE" w:rsidRPr="00F55D54">
        <w:rPr>
          <w:color w:val="000000" w:themeColor="text1"/>
        </w:rPr>
        <w:t xml:space="preserve"> </w:t>
      </w:r>
      <w:r w:rsidR="006449F0" w:rsidRPr="00F55D54">
        <w:rPr>
          <w:color w:val="000000" w:themeColor="text1"/>
        </w:rPr>
        <w:t>(ca 3%</w:t>
      </w:r>
      <w:r w:rsidR="00A951BE" w:rsidRPr="00F55D54">
        <w:rPr>
          <w:color w:val="000000" w:themeColor="text1"/>
        </w:rPr>
        <w:t xml:space="preserve"> </w:t>
      </w:r>
      <w:r w:rsidR="003E6503" w:rsidRPr="00F55D54">
        <w:rPr>
          <w:color w:val="000000" w:themeColor="text1"/>
        </w:rPr>
        <w:t>täisealistest vastuvõetud õpilastest</w:t>
      </w:r>
      <w:r w:rsidR="006449F0" w:rsidRPr="00F55D54">
        <w:rPr>
          <w:color w:val="000000" w:themeColor="text1"/>
        </w:rPr>
        <w:t>)</w:t>
      </w:r>
      <w:r w:rsidR="003B1DF4" w:rsidRPr="00F55D54">
        <w:rPr>
          <w:color w:val="000000" w:themeColor="text1"/>
        </w:rPr>
        <w:t>.</w:t>
      </w:r>
    </w:p>
    <w:p w14:paraId="022CE07D" w14:textId="77777777" w:rsidR="00D73A05" w:rsidRPr="00F55D54" w:rsidRDefault="00D73A05" w:rsidP="00F55D54">
      <w:pPr>
        <w:pStyle w:val="Normaallaadveeb"/>
        <w:spacing w:before="0" w:beforeAutospacing="0" w:after="0" w:afterAutospacing="0"/>
        <w:jc w:val="both"/>
        <w:rPr>
          <w:color w:val="000000" w:themeColor="text1"/>
        </w:rPr>
      </w:pPr>
    </w:p>
    <w:p w14:paraId="17071F1D" w14:textId="412DE2B3" w:rsidR="000E3822" w:rsidRDefault="00A951BE" w:rsidP="00F55D54">
      <w:pPr>
        <w:pStyle w:val="Normaallaadveeb"/>
        <w:spacing w:before="0" w:beforeAutospacing="0" w:after="0" w:afterAutospacing="0"/>
        <w:jc w:val="both"/>
        <w:rPr>
          <w:color w:val="000000" w:themeColor="text1"/>
        </w:rPr>
      </w:pPr>
      <w:r w:rsidRPr="00F55D54">
        <w:rPr>
          <w:color w:val="000000" w:themeColor="text1"/>
        </w:rPr>
        <w:t>Lisaks neile õpib</w:t>
      </w:r>
      <w:r w:rsidR="00975F84" w:rsidRPr="00F55D54">
        <w:rPr>
          <w:color w:val="000000" w:themeColor="text1"/>
        </w:rPr>
        <w:t xml:space="preserve"> </w:t>
      </w:r>
      <w:r w:rsidRPr="00F55D54">
        <w:rPr>
          <w:color w:val="000000" w:themeColor="text1"/>
        </w:rPr>
        <w:t>1064 täis</w:t>
      </w:r>
      <w:r w:rsidR="003E6503" w:rsidRPr="00F55D54">
        <w:rPr>
          <w:color w:val="000000" w:themeColor="text1"/>
        </w:rPr>
        <w:t>ealist</w:t>
      </w:r>
      <w:r w:rsidRPr="00F55D54">
        <w:rPr>
          <w:color w:val="000000" w:themeColor="text1"/>
        </w:rPr>
        <w:t xml:space="preserve"> õpilast e</w:t>
      </w:r>
      <w:r w:rsidR="003B1DF4" w:rsidRPr="00F55D54">
        <w:rPr>
          <w:color w:val="000000" w:themeColor="text1"/>
        </w:rPr>
        <w:t>esti keelest erinevas keeles</w:t>
      </w:r>
      <w:r w:rsidRPr="00F55D54">
        <w:rPr>
          <w:color w:val="000000" w:themeColor="text1"/>
        </w:rPr>
        <w:t xml:space="preserve">. </w:t>
      </w:r>
      <w:r w:rsidR="003B1DF4" w:rsidRPr="00F55D54">
        <w:rPr>
          <w:color w:val="000000" w:themeColor="text1"/>
        </w:rPr>
        <w:t xml:space="preserve">Muudatuse eesmärk on suunata koole pakkuma enam eestikeelseid õppekavasid. Nt Ida-Viru Kutsehariduskeskuses on </w:t>
      </w:r>
      <w:r w:rsidR="00802937" w:rsidRPr="00F55D54">
        <w:rPr>
          <w:color w:val="000000" w:themeColor="text1"/>
        </w:rPr>
        <w:t xml:space="preserve">2023/24 õppeaastal vastu võetud </w:t>
      </w:r>
      <w:r w:rsidR="003B1DF4" w:rsidRPr="00F55D54">
        <w:rPr>
          <w:color w:val="000000" w:themeColor="text1"/>
        </w:rPr>
        <w:t>688 täiskasvanud õpilast, kes läbib erialaõpet vene keeleses õpperühmas. Lisaks pakuvad venekeelset õpet Tallinna Lasnamäe Mehaanikakool (54</w:t>
      </w:r>
      <w:r w:rsidR="000E3822" w:rsidRPr="00F55D54">
        <w:rPr>
          <w:color w:val="000000" w:themeColor="text1"/>
        </w:rPr>
        <w:t xml:space="preserve"> õpilast</w:t>
      </w:r>
      <w:r w:rsidR="003B1DF4" w:rsidRPr="00F55D54">
        <w:rPr>
          <w:color w:val="000000" w:themeColor="text1"/>
        </w:rPr>
        <w:t>), Tallinna Tööstushariduskeskus</w:t>
      </w:r>
      <w:r w:rsidR="000E3822" w:rsidRPr="00F55D54">
        <w:rPr>
          <w:color w:val="000000" w:themeColor="text1"/>
        </w:rPr>
        <w:t xml:space="preserve"> </w:t>
      </w:r>
      <w:r w:rsidR="003B1DF4" w:rsidRPr="00F55D54">
        <w:rPr>
          <w:color w:val="000000" w:themeColor="text1"/>
        </w:rPr>
        <w:t>(114</w:t>
      </w:r>
      <w:r w:rsidR="00802937" w:rsidRPr="00F55D54">
        <w:rPr>
          <w:color w:val="000000" w:themeColor="text1"/>
        </w:rPr>
        <w:t xml:space="preserve"> õpilast</w:t>
      </w:r>
      <w:r w:rsidR="003B1DF4" w:rsidRPr="00F55D54">
        <w:rPr>
          <w:color w:val="000000" w:themeColor="text1"/>
        </w:rPr>
        <w:t>), Tallinna Polütehnikum (84</w:t>
      </w:r>
      <w:r w:rsidR="00802937" w:rsidRPr="00F55D54">
        <w:rPr>
          <w:color w:val="000000" w:themeColor="text1"/>
        </w:rPr>
        <w:t xml:space="preserve"> õpilast</w:t>
      </w:r>
      <w:r w:rsidR="003B1DF4" w:rsidRPr="00F55D54">
        <w:rPr>
          <w:color w:val="000000" w:themeColor="text1"/>
        </w:rPr>
        <w:t>), Tallinna Ehituskool (10</w:t>
      </w:r>
      <w:r w:rsidR="00802937" w:rsidRPr="00F55D54">
        <w:rPr>
          <w:color w:val="000000" w:themeColor="text1"/>
        </w:rPr>
        <w:t xml:space="preserve"> õpilast</w:t>
      </w:r>
      <w:r w:rsidR="003B1DF4" w:rsidRPr="00F55D54">
        <w:rPr>
          <w:color w:val="000000" w:themeColor="text1"/>
        </w:rPr>
        <w:t>), Kopli Ametikool (27</w:t>
      </w:r>
      <w:r w:rsidR="00802937" w:rsidRPr="00F55D54">
        <w:rPr>
          <w:color w:val="000000" w:themeColor="text1"/>
        </w:rPr>
        <w:t xml:space="preserve"> õpilast</w:t>
      </w:r>
      <w:r w:rsidR="003B1DF4" w:rsidRPr="00F55D54">
        <w:rPr>
          <w:color w:val="000000" w:themeColor="text1"/>
        </w:rPr>
        <w:t>), Tallinna Teeninduskool (46</w:t>
      </w:r>
      <w:r w:rsidR="00802937" w:rsidRPr="00F55D54">
        <w:rPr>
          <w:color w:val="000000" w:themeColor="text1"/>
        </w:rPr>
        <w:t xml:space="preserve"> õpilast</w:t>
      </w:r>
      <w:r w:rsidR="003B1DF4" w:rsidRPr="00F55D54">
        <w:rPr>
          <w:color w:val="000000" w:themeColor="text1"/>
        </w:rPr>
        <w:t>), Tallinna Tervishoiu Kõrgkool (30</w:t>
      </w:r>
      <w:r w:rsidR="00802937" w:rsidRPr="00F55D54">
        <w:rPr>
          <w:color w:val="000000" w:themeColor="text1"/>
        </w:rPr>
        <w:t xml:space="preserve"> õpilast</w:t>
      </w:r>
      <w:r w:rsidR="003B1DF4" w:rsidRPr="00F55D54">
        <w:rPr>
          <w:color w:val="000000" w:themeColor="text1"/>
        </w:rPr>
        <w:t>), Valgamaa Kutseõppekeskus (11</w:t>
      </w:r>
      <w:r w:rsidR="00802937" w:rsidRPr="00F55D54">
        <w:rPr>
          <w:color w:val="000000" w:themeColor="text1"/>
        </w:rPr>
        <w:t xml:space="preserve"> õpilast</w:t>
      </w:r>
      <w:r w:rsidR="003B1DF4" w:rsidRPr="00F55D54">
        <w:rPr>
          <w:color w:val="000000" w:themeColor="text1"/>
        </w:rPr>
        <w:t>).</w:t>
      </w:r>
      <w:r w:rsidR="00EA1B28" w:rsidRPr="00F55D54">
        <w:rPr>
          <w:color w:val="000000" w:themeColor="text1"/>
        </w:rPr>
        <w:t xml:space="preserve"> </w:t>
      </w:r>
    </w:p>
    <w:p w14:paraId="15B215D7" w14:textId="77777777" w:rsidR="00D73A05" w:rsidRPr="00F55D54" w:rsidRDefault="00D73A05" w:rsidP="00F55D54">
      <w:pPr>
        <w:pStyle w:val="Normaallaadveeb"/>
        <w:spacing w:before="0" w:beforeAutospacing="0" w:after="0" w:afterAutospacing="0"/>
        <w:jc w:val="both"/>
        <w:rPr>
          <w:color w:val="000000" w:themeColor="text1"/>
        </w:rPr>
      </w:pPr>
    </w:p>
    <w:p w14:paraId="7F09A7C6" w14:textId="5DA5B331" w:rsidR="003B1DF4" w:rsidRPr="00F55D54" w:rsidRDefault="00D3008D" w:rsidP="00F55D54">
      <w:pPr>
        <w:pStyle w:val="Normaallaadveeb"/>
        <w:spacing w:before="0" w:beforeAutospacing="0" w:after="0" w:afterAutospacing="0"/>
        <w:jc w:val="both"/>
        <w:rPr>
          <w:color w:val="000000" w:themeColor="text1"/>
        </w:rPr>
      </w:pPr>
      <w:r w:rsidRPr="00F55D54">
        <w:rPr>
          <w:color w:val="000000" w:themeColor="text1"/>
        </w:rPr>
        <w:t>A</w:t>
      </w:r>
      <w:r w:rsidR="003B1DF4" w:rsidRPr="00F55D54">
        <w:rPr>
          <w:color w:val="000000" w:themeColor="text1"/>
        </w:rPr>
        <w:t xml:space="preserve">rvestades </w:t>
      </w:r>
      <w:r w:rsidRPr="00F55D54">
        <w:rPr>
          <w:color w:val="000000" w:themeColor="text1"/>
        </w:rPr>
        <w:t xml:space="preserve">kõiki piiranguid, mis on kavas tasuta õppimisele seada, </w:t>
      </w:r>
      <w:r w:rsidR="003B1DF4" w:rsidRPr="00F55D54">
        <w:rPr>
          <w:color w:val="000000" w:themeColor="text1"/>
        </w:rPr>
        <w:t>tulnuks 2023/24</w:t>
      </w:r>
      <w:r w:rsidRPr="00F55D54">
        <w:rPr>
          <w:color w:val="000000" w:themeColor="text1"/>
        </w:rPr>
        <w:t>. õa</w:t>
      </w:r>
      <w:r w:rsidR="003B1DF4" w:rsidRPr="00F55D54">
        <w:rPr>
          <w:color w:val="000000" w:themeColor="text1"/>
        </w:rPr>
        <w:t xml:space="preserve"> sügisese vastuvõtu andmete kohaselt </w:t>
      </w:r>
      <w:r w:rsidRPr="00F55D54">
        <w:rPr>
          <w:color w:val="000000" w:themeColor="text1"/>
        </w:rPr>
        <w:t xml:space="preserve">tasu hakata maksma </w:t>
      </w:r>
      <w:r w:rsidR="003B1DF4" w:rsidRPr="00F55D54">
        <w:rPr>
          <w:color w:val="000000" w:themeColor="text1"/>
        </w:rPr>
        <w:t>2863 õpilasel</w:t>
      </w:r>
      <w:r w:rsidR="00EA1B28" w:rsidRPr="00F55D54">
        <w:rPr>
          <w:color w:val="000000" w:themeColor="text1"/>
        </w:rPr>
        <w:t xml:space="preserve"> 9073</w:t>
      </w:r>
      <w:r w:rsidRPr="00F55D54">
        <w:rPr>
          <w:color w:val="000000" w:themeColor="text1"/>
        </w:rPr>
        <w:t>-st</w:t>
      </w:r>
      <w:r w:rsidR="00EA1B28" w:rsidRPr="00F55D54">
        <w:rPr>
          <w:color w:val="000000" w:themeColor="text1"/>
        </w:rPr>
        <w:t xml:space="preserve"> täis</w:t>
      </w:r>
      <w:r w:rsidR="003E6503" w:rsidRPr="00F55D54">
        <w:rPr>
          <w:color w:val="000000" w:themeColor="text1"/>
        </w:rPr>
        <w:t>ealisest</w:t>
      </w:r>
      <w:r w:rsidR="00EA1B28" w:rsidRPr="00F55D54">
        <w:rPr>
          <w:color w:val="000000" w:themeColor="text1"/>
        </w:rPr>
        <w:t xml:space="preserve"> õpilasest (see on ca 3</w:t>
      </w:r>
      <w:r w:rsidRPr="00F55D54">
        <w:rPr>
          <w:color w:val="000000" w:themeColor="text1"/>
        </w:rPr>
        <w:t>2</w:t>
      </w:r>
      <w:r w:rsidR="00EA1B28" w:rsidRPr="00F55D54">
        <w:rPr>
          <w:color w:val="000000" w:themeColor="text1"/>
        </w:rPr>
        <w:t>%). 2863st täis</w:t>
      </w:r>
      <w:r w:rsidR="003E6503" w:rsidRPr="00F55D54">
        <w:rPr>
          <w:color w:val="000000" w:themeColor="text1"/>
        </w:rPr>
        <w:t>ealisest õ</w:t>
      </w:r>
      <w:r w:rsidR="00EA1B28" w:rsidRPr="00F55D54">
        <w:rPr>
          <w:color w:val="000000" w:themeColor="text1"/>
        </w:rPr>
        <w:t>ppijast</w:t>
      </w:r>
      <w:r w:rsidRPr="00F55D54">
        <w:rPr>
          <w:color w:val="000000" w:themeColor="text1"/>
        </w:rPr>
        <w:t xml:space="preserve"> omakorda</w:t>
      </w:r>
      <w:r w:rsidR="00EA1B28" w:rsidRPr="00F55D54">
        <w:rPr>
          <w:color w:val="000000" w:themeColor="text1"/>
        </w:rPr>
        <w:t xml:space="preserve"> ca 29% peaksid maksma hakkama võõrkeelse õppe </w:t>
      </w:r>
      <w:commentRangeStart w:id="64"/>
      <w:r w:rsidR="00EA1B28" w:rsidRPr="00F55D54">
        <w:rPr>
          <w:color w:val="000000" w:themeColor="text1"/>
        </w:rPr>
        <w:t>tõttu</w:t>
      </w:r>
      <w:commentRangeEnd w:id="64"/>
      <w:r w:rsidR="00E52C8D">
        <w:rPr>
          <w:rStyle w:val="Kommentaariviide"/>
          <w:rFonts w:ascii="Calibri" w:eastAsia="Calibri" w:hAnsi="Calibri" w:cs="Calibri"/>
        </w:rPr>
        <w:commentReference w:id="64"/>
      </w:r>
      <w:r w:rsidR="00EA1B28" w:rsidRPr="00F55D54">
        <w:rPr>
          <w:color w:val="000000" w:themeColor="text1"/>
        </w:rPr>
        <w:t>. Kõigist täis</w:t>
      </w:r>
      <w:r w:rsidR="003E6503" w:rsidRPr="00F55D54">
        <w:rPr>
          <w:color w:val="000000" w:themeColor="text1"/>
        </w:rPr>
        <w:t xml:space="preserve">ealistest </w:t>
      </w:r>
      <w:r w:rsidR="00EA1B28" w:rsidRPr="00F55D54">
        <w:rPr>
          <w:color w:val="000000" w:themeColor="text1"/>
        </w:rPr>
        <w:t xml:space="preserve">õppijatest oleks see 2023/24 õppeaastal olnud ca 9%.  </w:t>
      </w:r>
    </w:p>
    <w:p w14:paraId="7132041F" w14:textId="77777777" w:rsidR="009972E8" w:rsidRDefault="005D5DFE" w:rsidP="00F55D54">
      <w:pPr>
        <w:pStyle w:val="Normaallaadveeb"/>
        <w:spacing w:before="0" w:beforeAutospacing="0" w:after="0" w:afterAutospacing="0"/>
        <w:jc w:val="both"/>
        <w:rPr>
          <w:color w:val="000000" w:themeColor="text1"/>
        </w:rPr>
      </w:pPr>
      <w:r w:rsidRPr="00F55D54">
        <w:rPr>
          <w:color w:val="000000" w:themeColor="text1"/>
        </w:rPr>
        <w:t xml:space="preserve">Võõrkeelse õppe piiramise </w:t>
      </w:r>
      <w:r w:rsidR="003B1DF4" w:rsidRPr="00F55D54">
        <w:rPr>
          <w:color w:val="000000" w:themeColor="text1"/>
        </w:rPr>
        <w:t xml:space="preserve">mõju </w:t>
      </w:r>
      <w:r w:rsidRPr="00F55D54">
        <w:rPr>
          <w:color w:val="000000" w:themeColor="text1"/>
        </w:rPr>
        <w:t xml:space="preserve">on suurim </w:t>
      </w:r>
      <w:r w:rsidR="003B1DF4" w:rsidRPr="00F55D54">
        <w:rPr>
          <w:color w:val="000000" w:themeColor="text1"/>
        </w:rPr>
        <w:t>Ida-Virumaa täiskasvanud õppijatele.</w:t>
      </w:r>
      <w:r w:rsidR="006449F0" w:rsidRPr="00F55D54">
        <w:rPr>
          <w:color w:val="000000" w:themeColor="text1"/>
        </w:rPr>
        <w:t xml:space="preserve"> </w:t>
      </w:r>
      <w:r w:rsidR="003B1DF4" w:rsidRPr="00F55D54">
        <w:rPr>
          <w:color w:val="000000" w:themeColor="text1"/>
        </w:rPr>
        <w:t>Venekeelse</w:t>
      </w:r>
      <w:r w:rsidRPr="00F55D54">
        <w:rPr>
          <w:color w:val="000000" w:themeColor="text1"/>
        </w:rPr>
        <w:t>le</w:t>
      </w:r>
      <w:r w:rsidR="003B1DF4" w:rsidRPr="00F55D54">
        <w:rPr>
          <w:color w:val="000000" w:themeColor="text1"/>
        </w:rPr>
        <w:t xml:space="preserve"> täiskasvanud õppijate sihtrühma</w:t>
      </w:r>
      <w:r w:rsidRPr="00F55D54">
        <w:rPr>
          <w:color w:val="000000" w:themeColor="text1"/>
        </w:rPr>
        <w:t>le võib</w:t>
      </w:r>
      <w:r w:rsidR="003B1DF4" w:rsidRPr="00F55D54">
        <w:rPr>
          <w:color w:val="000000" w:themeColor="text1"/>
        </w:rPr>
        <w:t xml:space="preserve"> mõju ulatust </w:t>
      </w:r>
      <w:r w:rsidRPr="00F55D54">
        <w:rPr>
          <w:color w:val="000000" w:themeColor="text1"/>
        </w:rPr>
        <w:t>p</w:t>
      </w:r>
      <w:r w:rsidR="003B1DF4" w:rsidRPr="00F55D54">
        <w:rPr>
          <w:color w:val="000000" w:themeColor="text1"/>
        </w:rPr>
        <w:t>idada suureks</w:t>
      </w:r>
      <w:r w:rsidRPr="00F55D54">
        <w:rPr>
          <w:color w:val="000000" w:themeColor="text1"/>
        </w:rPr>
        <w:t xml:space="preserve">, kuna tasuta õppe võimalus kaob. </w:t>
      </w:r>
      <w:r w:rsidR="003B1DF4" w:rsidRPr="00F55D54">
        <w:rPr>
          <w:color w:val="000000" w:themeColor="text1"/>
        </w:rPr>
        <w:t xml:space="preserve">Sihtrühm </w:t>
      </w:r>
      <w:r w:rsidRPr="00F55D54">
        <w:rPr>
          <w:color w:val="000000" w:themeColor="text1"/>
        </w:rPr>
        <w:t xml:space="preserve">saab tasuta õppida eesti keeles või tasuliselt vene keeles. </w:t>
      </w:r>
      <w:r w:rsidR="006449F0" w:rsidRPr="00F55D54">
        <w:rPr>
          <w:color w:val="000000" w:themeColor="text1"/>
        </w:rPr>
        <w:t>Teiste täiskasvanute jaoks (p 1</w:t>
      </w:r>
      <w:r w:rsidR="009972E8" w:rsidRPr="00F55D54">
        <w:rPr>
          <w:color w:val="000000" w:themeColor="text1"/>
        </w:rPr>
        <w:t>–</w:t>
      </w:r>
      <w:r w:rsidR="006449F0" w:rsidRPr="00F55D54">
        <w:rPr>
          <w:color w:val="000000" w:themeColor="text1"/>
        </w:rPr>
        <w:t>4), keda muudatus puudutab</w:t>
      </w:r>
      <w:r w:rsidR="009972E8" w:rsidRPr="00F55D54">
        <w:rPr>
          <w:color w:val="000000" w:themeColor="text1"/>
        </w:rPr>
        <w:t>,</w:t>
      </w:r>
      <w:r w:rsidR="006449F0" w:rsidRPr="00F55D54">
        <w:rPr>
          <w:color w:val="000000" w:themeColor="text1"/>
        </w:rPr>
        <w:t xml:space="preserve"> on sihtrühma suurust arvestades mõju väike või keskmine. Mõju ulatus on keskmine</w:t>
      </w:r>
      <w:r w:rsidR="00C44AEC" w:rsidRPr="00F55D54">
        <w:rPr>
          <w:color w:val="000000" w:themeColor="text1"/>
        </w:rPr>
        <w:t xml:space="preserve"> või suur</w:t>
      </w:r>
      <w:r w:rsidR="006449F0" w:rsidRPr="00F55D54">
        <w:rPr>
          <w:color w:val="000000" w:themeColor="text1"/>
        </w:rPr>
        <w:t>, sest sihtrühm peab teadlikult oma õpiteed kujundama ja ei ole võimalik lõputult riigi raha eest katsetada ja järgemööda õppida</w:t>
      </w:r>
      <w:r w:rsidR="009972E8" w:rsidRPr="00F55D54">
        <w:rPr>
          <w:color w:val="000000" w:themeColor="text1"/>
        </w:rPr>
        <w:t xml:space="preserve">. </w:t>
      </w:r>
      <w:r w:rsidR="00C44AEC" w:rsidRPr="00F55D54">
        <w:rPr>
          <w:color w:val="000000" w:themeColor="text1"/>
        </w:rPr>
        <w:t xml:space="preserve">Mõju sagedus </w:t>
      </w:r>
      <w:r w:rsidR="009972E8" w:rsidRPr="00F55D54">
        <w:rPr>
          <w:color w:val="000000" w:themeColor="text1"/>
        </w:rPr>
        <w:t xml:space="preserve">on plaanitavaid piiranguid arvestades </w:t>
      </w:r>
      <w:r w:rsidR="003B1DF4" w:rsidRPr="00F55D54">
        <w:rPr>
          <w:color w:val="000000" w:themeColor="text1"/>
        </w:rPr>
        <w:t>pigem väike,</w:t>
      </w:r>
      <w:r w:rsidR="00C44AEC" w:rsidRPr="00F55D54">
        <w:rPr>
          <w:color w:val="000000" w:themeColor="text1"/>
        </w:rPr>
        <w:t xml:space="preserve"> sest</w:t>
      </w:r>
      <w:r w:rsidR="003B1DF4" w:rsidRPr="00F55D54">
        <w:rPr>
          <w:color w:val="000000" w:themeColor="text1"/>
        </w:rPr>
        <w:t xml:space="preserve"> kutseõppe tasemeõpe</w:t>
      </w:r>
      <w:r w:rsidR="009972E8" w:rsidRPr="00F55D54">
        <w:rPr>
          <w:color w:val="000000" w:themeColor="text1"/>
        </w:rPr>
        <w:t xml:space="preserve"> valitakse enamasti vaid</w:t>
      </w:r>
      <w:r w:rsidR="003B1DF4" w:rsidRPr="00F55D54">
        <w:rPr>
          <w:color w:val="000000" w:themeColor="text1"/>
        </w:rPr>
        <w:t xml:space="preserve"> </w:t>
      </w:r>
      <w:r w:rsidR="009972E8" w:rsidRPr="00F55D54">
        <w:rPr>
          <w:color w:val="000000" w:themeColor="text1"/>
        </w:rPr>
        <w:t xml:space="preserve">üks–kaks korda </w:t>
      </w:r>
      <w:r w:rsidR="00C44AEC" w:rsidRPr="00F55D54">
        <w:rPr>
          <w:color w:val="000000" w:themeColor="text1"/>
        </w:rPr>
        <w:t xml:space="preserve">oma </w:t>
      </w:r>
      <w:r w:rsidR="003B1DF4" w:rsidRPr="00F55D54">
        <w:rPr>
          <w:color w:val="000000" w:themeColor="text1"/>
        </w:rPr>
        <w:t xml:space="preserve">elu jooksul. </w:t>
      </w:r>
    </w:p>
    <w:p w14:paraId="565E971F" w14:textId="77777777" w:rsidR="00D73A05" w:rsidRPr="00F55D54" w:rsidRDefault="00D73A05" w:rsidP="00F55D54">
      <w:pPr>
        <w:pStyle w:val="Normaallaadveeb"/>
        <w:spacing w:before="0" w:beforeAutospacing="0" w:after="0" w:afterAutospacing="0"/>
        <w:jc w:val="both"/>
        <w:rPr>
          <w:color w:val="000000" w:themeColor="text1"/>
        </w:rPr>
      </w:pPr>
    </w:p>
    <w:p w14:paraId="77EFCE77" w14:textId="16B5F4E1" w:rsidR="009972E8" w:rsidRPr="00F55D54" w:rsidRDefault="00C44AEC" w:rsidP="00F55D54">
      <w:pPr>
        <w:pStyle w:val="Normaallaadveeb"/>
        <w:spacing w:before="0" w:beforeAutospacing="0" w:after="0" w:afterAutospacing="0"/>
        <w:jc w:val="both"/>
        <w:rPr>
          <w:color w:val="000000" w:themeColor="text1"/>
        </w:rPr>
      </w:pPr>
      <w:r w:rsidRPr="00F55D54">
        <w:rPr>
          <w:color w:val="000000" w:themeColor="text1"/>
        </w:rPr>
        <w:t>Kokkuvõttes võib pidada mõju sihtrühmale võõrkeelse õppe tasuliseks muutmisel</w:t>
      </w:r>
      <w:r w:rsidRPr="00D73A05">
        <w:rPr>
          <w:bCs/>
          <w:color w:val="000000" w:themeColor="text1"/>
        </w:rPr>
        <w:t xml:space="preserve"> oluliseks</w:t>
      </w:r>
      <w:r w:rsidRPr="00F55D54">
        <w:rPr>
          <w:color w:val="000000" w:themeColor="text1"/>
        </w:rPr>
        <w:t xml:space="preserve"> ning teistel juhtudel </w:t>
      </w:r>
      <w:r w:rsidRPr="00D73A05">
        <w:rPr>
          <w:bCs/>
          <w:color w:val="000000" w:themeColor="text1"/>
        </w:rPr>
        <w:t>mõõdukalt oluliseks.</w:t>
      </w:r>
    </w:p>
    <w:p w14:paraId="14FECCC7" w14:textId="117B4EBE" w:rsidR="009972E8" w:rsidRPr="00F55D54" w:rsidRDefault="00C44AEC" w:rsidP="00F55D54">
      <w:pPr>
        <w:pStyle w:val="Normaallaadveeb"/>
        <w:spacing w:before="0" w:beforeAutospacing="0" w:after="0" w:afterAutospacing="0"/>
        <w:jc w:val="both"/>
        <w:rPr>
          <w:color w:val="000000" w:themeColor="text1"/>
        </w:rPr>
      </w:pPr>
      <w:r w:rsidRPr="00F55D54">
        <w:rPr>
          <w:color w:val="000000" w:themeColor="text1"/>
        </w:rPr>
        <w:t xml:space="preserve"> </w:t>
      </w:r>
    </w:p>
    <w:p w14:paraId="2E60D062" w14:textId="3983E161" w:rsidR="003B1DF4" w:rsidRDefault="003B1DF4" w:rsidP="00F55D54">
      <w:pPr>
        <w:pStyle w:val="Normaallaadveeb"/>
        <w:spacing w:before="0" w:beforeAutospacing="0" w:after="0" w:afterAutospacing="0"/>
        <w:jc w:val="both"/>
        <w:rPr>
          <w:b/>
          <w:i/>
          <w:color w:val="000000" w:themeColor="text1"/>
        </w:rPr>
      </w:pPr>
      <w:r w:rsidRPr="00F55D54">
        <w:rPr>
          <w:b/>
          <w:i/>
          <w:color w:val="000000" w:themeColor="text1"/>
        </w:rPr>
        <w:lastRenderedPageBreak/>
        <w:t>Mõju sihtrühm: töömaailm/tööandjad</w:t>
      </w:r>
    </w:p>
    <w:p w14:paraId="5B1EC56C" w14:textId="77777777" w:rsidR="00D73A05" w:rsidRPr="00F55D54" w:rsidRDefault="00D73A05" w:rsidP="00F55D54">
      <w:pPr>
        <w:pStyle w:val="Normaallaadveeb"/>
        <w:spacing w:before="0" w:beforeAutospacing="0" w:after="0" w:afterAutospacing="0"/>
        <w:jc w:val="both"/>
        <w:rPr>
          <w:b/>
          <w:i/>
          <w:color w:val="000000" w:themeColor="text1"/>
        </w:rPr>
      </w:pPr>
    </w:p>
    <w:p w14:paraId="53271DEF" w14:textId="77777777" w:rsidR="003B1DF4" w:rsidRDefault="003B1DF4" w:rsidP="00F55D54">
      <w:pPr>
        <w:pStyle w:val="Normaallaadveeb"/>
        <w:spacing w:before="0" w:beforeAutospacing="0" w:after="0" w:afterAutospacing="0"/>
        <w:jc w:val="both"/>
        <w:rPr>
          <w:color w:val="000000" w:themeColor="text1"/>
          <w:u w:val="single"/>
        </w:rPr>
      </w:pPr>
      <w:r w:rsidRPr="00F55D54">
        <w:rPr>
          <w:color w:val="000000" w:themeColor="text1"/>
          <w:u w:val="single"/>
        </w:rPr>
        <w:t>Mõju valdkond: majanduslik, sotsiaalsed mõjud</w:t>
      </w:r>
    </w:p>
    <w:p w14:paraId="037FC613" w14:textId="77777777" w:rsidR="00D73A05" w:rsidRPr="00F55D54" w:rsidRDefault="00D73A05" w:rsidP="00F55D54">
      <w:pPr>
        <w:pStyle w:val="Normaallaadveeb"/>
        <w:spacing w:before="0" w:beforeAutospacing="0" w:after="0" w:afterAutospacing="0"/>
        <w:jc w:val="both"/>
        <w:rPr>
          <w:color w:val="000000" w:themeColor="text1"/>
          <w:u w:val="single"/>
        </w:rPr>
      </w:pPr>
    </w:p>
    <w:p w14:paraId="1EB44DF7" w14:textId="77777777" w:rsidR="003B1DF4" w:rsidRDefault="003B1DF4" w:rsidP="00F55D54">
      <w:pPr>
        <w:pStyle w:val="Normaallaadveeb"/>
        <w:spacing w:before="0" w:beforeAutospacing="0" w:after="0" w:afterAutospacing="0"/>
        <w:jc w:val="both"/>
        <w:rPr>
          <w:i/>
          <w:color w:val="000000" w:themeColor="text1"/>
        </w:rPr>
      </w:pPr>
      <w:r w:rsidRPr="00F55D54">
        <w:rPr>
          <w:i/>
          <w:color w:val="000000" w:themeColor="text1"/>
        </w:rPr>
        <w:t>Mõju kirjeldus</w:t>
      </w:r>
    </w:p>
    <w:p w14:paraId="0EBE9942" w14:textId="77777777" w:rsidR="00D73A05" w:rsidRPr="00F55D54" w:rsidRDefault="00D73A05" w:rsidP="00F55D54">
      <w:pPr>
        <w:pStyle w:val="Normaallaadveeb"/>
        <w:spacing w:before="0" w:beforeAutospacing="0" w:after="0" w:afterAutospacing="0"/>
        <w:jc w:val="both"/>
        <w:rPr>
          <w:i/>
          <w:color w:val="000000" w:themeColor="text1"/>
        </w:rPr>
      </w:pPr>
    </w:p>
    <w:p w14:paraId="65DF5178" w14:textId="5B77645C" w:rsidR="00E773E7" w:rsidRDefault="009972E8" w:rsidP="00F55D54">
      <w:pPr>
        <w:pStyle w:val="Normaallaadveeb"/>
        <w:spacing w:before="0" w:beforeAutospacing="0" w:after="0" w:afterAutospacing="0"/>
        <w:jc w:val="both"/>
        <w:rPr>
          <w:color w:val="000000"/>
        </w:rPr>
      </w:pPr>
      <w:r w:rsidRPr="00F55D54">
        <w:rPr>
          <w:color w:val="000000"/>
        </w:rPr>
        <w:t>R</w:t>
      </w:r>
      <w:r w:rsidR="00E773E7" w:rsidRPr="00F55D54">
        <w:rPr>
          <w:color w:val="000000"/>
        </w:rPr>
        <w:t>ii</w:t>
      </w:r>
      <w:r w:rsidRPr="00F55D54">
        <w:rPr>
          <w:color w:val="000000"/>
        </w:rPr>
        <w:t>gieelarvest tagatakse täna</w:t>
      </w:r>
      <w:r w:rsidR="00E773E7" w:rsidRPr="00F55D54">
        <w:rPr>
          <w:color w:val="000000"/>
        </w:rPr>
        <w:t xml:space="preserve"> ja </w:t>
      </w:r>
      <w:r w:rsidR="00714861" w:rsidRPr="00F55D54">
        <w:rPr>
          <w:color w:val="000000"/>
        </w:rPr>
        <w:t>kavandatava regulatsiooniga ka</w:t>
      </w:r>
      <w:r w:rsidR="00E773E7" w:rsidRPr="00F55D54">
        <w:rPr>
          <w:color w:val="000000"/>
        </w:rPr>
        <w:t xml:space="preserve"> edaspidi kutseõppe </w:t>
      </w:r>
      <w:r w:rsidR="00714861" w:rsidRPr="00F55D54">
        <w:rPr>
          <w:color w:val="000000"/>
        </w:rPr>
        <w:t>pakkumi</w:t>
      </w:r>
      <w:r w:rsidRPr="00F55D54">
        <w:rPr>
          <w:color w:val="000000"/>
        </w:rPr>
        <w:t>n</w:t>
      </w:r>
      <w:r w:rsidR="00714861" w:rsidRPr="00F55D54">
        <w:rPr>
          <w:color w:val="000000"/>
        </w:rPr>
        <w:t xml:space="preserve">e ja </w:t>
      </w:r>
      <w:r w:rsidR="00E773E7" w:rsidRPr="00F55D54">
        <w:rPr>
          <w:color w:val="000000"/>
        </w:rPr>
        <w:t xml:space="preserve">rahastus </w:t>
      </w:r>
      <w:r w:rsidRPr="00F55D54">
        <w:rPr>
          <w:color w:val="000000"/>
        </w:rPr>
        <w:t xml:space="preserve">vastavalt </w:t>
      </w:r>
      <w:r w:rsidR="00E773E7" w:rsidRPr="00F55D54">
        <w:rPr>
          <w:color w:val="000000"/>
        </w:rPr>
        <w:t xml:space="preserve">kõigi </w:t>
      </w:r>
      <w:r w:rsidR="00714861" w:rsidRPr="00F55D54">
        <w:rPr>
          <w:color w:val="000000"/>
        </w:rPr>
        <w:t>majandus</w:t>
      </w:r>
      <w:r w:rsidR="00E773E7" w:rsidRPr="00F55D54">
        <w:rPr>
          <w:color w:val="000000"/>
        </w:rPr>
        <w:t>sektorite vajadustele</w:t>
      </w:r>
      <w:r w:rsidRPr="00F55D54">
        <w:rPr>
          <w:color w:val="000000"/>
        </w:rPr>
        <w:t>. E</w:t>
      </w:r>
      <w:r w:rsidR="00972881" w:rsidRPr="00F55D54">
        <w:rPr>
          <w:color w:val="000000"/>
        </w:rPr>
        <w:t>ri</w:t>
      </w:r>
      <w:r w:rsidRPr="00F55D54">
        <w:rPr>
          <w:color w:val="000000"/>
        </w:rPr>
        <w:t xml:space="preserve">lise tähelepanu all on </w:t>
      </w:r>
      <w:r w:rsidR="00E773E7" w:rsidRPr="00F55D54">
        <w:rPr>
          <w:color w:val="000000"/>
        </w:rPr>
        <w:t>täiendava tööjõuvajadusega valdkon</w:t>
      </w:r>
      <w:r w:rsidRPr="00F55D54">
        <w:rPr>
          <w:color w:val="000000"/>
        </w:rPr>
        <w:t>nad</w:t>
      </w:r>
      <w:r w:rsidR="00E773E7" w:rsidRPr="00F55D54">
        <w:rPr>
          <w:color w:val="000000"/>
        </w:rPr>
        <w:t xml:space="preserve">. </w:t>
      </w:r>
      <w:r w:rsidRPr="00F55D54">
        <w:rPr>
          <w:color w:val="000000"/>
        </w:rPr>
        <w:t>R</w:t>
      </w:r>
      <w:r w:rsidR="00E773E7" w:rsidRPr="00F55D54">
        <w:rPr>
          <w:color w:val="000000"/>
        </w:rPr>
        <w:t xml:space="preserve">iigi </w:t>
      </w:r>
      <w:r w:rsidR="00972881" w:rsidRPr="00F55D54">
        <w:rPr>
          <w:color w:val="000000"/>
        </w:rPr>
        <w:t>ülesanne</w:t>
      </w:r>
      <w:r w:rsidRPr="00F55D54">
        <w:rPr>
          <w:color w:val="000000"/>
        </w:rPr>
        <w:t xml:space="preserve"> on</w:t>
      </w:r>
      <w:r w:rsidR="00972881" w:rsidRPr="00F55D54">
        <w:rPr>
          <w:color w:val="000000"/>
        </w:rPr>
        <w:t xml:space="preserve"> toetada </w:t>
      </w:r>
      <w:r w:rsidRPr="00F55D54">
        <w:rPr>
          <w:color w:val="000000"/>
        </w:rPr>
        <w:t>kutse</w:t>
      </w:r>
      <w:r w:rsidR="00972881" w:rsidRPr="00F55D54">
        <w:rPr>
          <w:color w:val="000000"/>
        </w:rPr>
        <w:t>õppe</w:t>
      </w:r>
      <w:r w:rsidR="00E773E7" w:rsidRPr="00F55D54">
        <w:rPr>
          <w:color w:val="000000"/>
        </w:rPr>
        <w:t xml:space="preserve"> rahast</w:t>
      </w:r>
      <w:r w:rsidR="00972881" w:rsidRPr="00F55D54">
        <w:rPr>
          <w:color w:val="000000"/>
        </w:rPr>
        <w:t xml:space="preserve">amise </w:t>
      </w:r>
      <w:r w:rsidR="00E773E7" w:rsidRPr="00F55D54">
        <w:rPr>
          <w:color w:val="000000"/>
        </w:rPr>
        <w:t xml:space="preserve"> kaudu </w:t>
      </w:r>
      <w:r w:rsidR="00972881" w:rsidRPr="00F55D54">
        <w:rPr>
          <w:color w:val="000000"/>
        </w:rPr>
        <w:t>just</w:t>
      </w:r>
      <w:r w:rsidR="00E773E7" w:rsidRPr="00F55D54">
        <w:rPr>
          <w:color w:val="000000"/>
        </w:rPr>
        <w:t xml:space="preserve"> neid erialasid, mi</w:t>
      </w:r>
      <w:r w:rsidRPr="00F55D54">
        <w:rPr>
          <w:color w:val="000000"/>
        </w:rPr>
        <w:t xml:space="preserve">s on </w:t>
      </w:r>
      <w:r w:rsidR="00E773E7" w:rsidRPr="00F55D54">
        <w:rPr>
          <w:color w:val="000000"/>
        </w:rPr>
        <w:t xml:space="preserve">majanduse arenguks </w:t>
      </w:r>
      <w:r w:rsidRPr="00F55D54">
        <w:rPr>
          <w:color w:val="000000"/>
        </w:rPr>
        <w:t>kõige</w:t>
      </w:r>
      <w:r w:rsidR="00E773E7" w:rsidRPr="00F55D54">
        <w:rPr>
          <w:color w:val="000000"/>
        </w:rPr>
        <w:t xml:space="preserve"> </w:t>
      </w:r>
      <w:r w:rsidRPr="00F55D54">
        <w:rPr>
          <w:color w:val="000000"/>
        </w:rPr>
        <w:t>vajalikumad</w:t>
      </w:r>
      <w:r w:rsidR="00E773E7" w:rsidRPr="00F55D54">
        <w:rPr>
          <w:color w:val="000000"/>
        </w:rPr>
        <w:t xml:space="preserve">. </w:t>
      </w:r>
      <w:r w:rsidR="007D26FB" w:rsidRPr="00F55D54">
        <w:rPr>
          <w:color w:val="000000"/>
        </w:rPr>
        <w:t xml:space="preserve">Tasulises õppes on võimalik omandada ja arendada pädevusi, mis on inimesele olulised eelkõige </w:t>
      </w:r>
      <w:r w:rsidR="00E773E7" w:rsidRPr="00F55D54">
        <w:rPr>
          <w:color w:val="000000"/>
        </w:rPr>
        <w:t>enesearengu</w:t>
      </w:r>
      <w:r w:rsidR="007D26FB" w:rsidRPr="00F55D54">
        <w:rPr>
          <w:color w:val="000000"/>
        </w:rPr>
        <w:t xml:space="preserve">ks. </w:t>
      </w:r>
      <w:r w:rsidR="00E773E7" w:rsidRPr="00F55D54">
        <w:rPr>
          <w:color w:val="000000"/>
        </w:rPr>
        <w:t>Tasu võtmine nö hobihariduse eest on kooskõlas tööandjate sooviga.</w:t>
      </w:r>
      <w:r w:rsidR="007D26FB" w:rsidRPr="00F55D54">
        <w:rPr>
          <w:rStyle w:val="Allmrkuseviide"/>
          <w:color w:val="000000"/>
        </w:rPr>
        <w:footnoteReference w:id="36"/>
      </w:r>
      <w:r w:rsidR="00E773E7" w:rsidRPr="00F55D54">
        <w:rPr>
          <w:color w:val="000000"/>
        </w:rPr>
        <w:t xml:space="preserve"> </w:t>
      </w:r>
      <w:r w:rsidR="00736E30" w:rsidRPr="00F55D54">
        <w:rPr>
          <w:color w:val="000000"/>
        </w:rPr>
        <w:t>Kavandatud muudatused m</w:t>
      </w:r>
      <w:r w:rsidR="00972881" w:rsidRPr="00F55D54">
        <w:rPr>
          <w:color w:val="000000"/>
        </w:rPr>
        <w:t>õjuta</w:t>
      </w:r>
      <w:r w:rsidR="00736E30" w:rsidRPr="00F55D54">
        <w:rPr>
          <w:color w:val="000000"/>
        </w:rPr>
        <w:t xml:space="preserve">vad </w:t>
      </w:r>
      <w:r w:rsidR="00972881" w:rsidRPr="00F55D54">
        <w:rPr>
          <w:color w:val="000000"/>
        </w:rPr>
        <w:t>tööandjaid</w:t>
      </w:r>
      <w:r w:rsidR="00736E30" w:rsidRPr="00F55D54">
        <w:rPr>
          <w:color w:val="000000"/>
        </w:rPr>
        <w:t xml:space="preserve"> positiivselt</w:t>
      </w:r>
      <w:r w:rsidR="00972881" w:rsidRPr="00F55D54">
        <w:rPr>
          <w:color w:val="000000"/>
        </w:rPr>
        <w:t xml:space="preserve">, kuivõrd olemasolev riigi ressurss suunatakse enam töömaailma vajadustele mõeldes. </w:t>
      </w:r>
      <w:r w:rsidR="00736E30" w:rsidRPr="00F55D54">
        <w:rPr>
          <w:color w:val="000000"/>
        </w:rPr>
        <w:t>Regulatsioon toob kaasa koostöö edendamise ettevõtjate ja riigi vahel, sest riigil tuleb koolituskohtade rahastus põhjalikult läbi mõelda ja ressurss suunatakse eelkõige tööturu vajadustele vastava tööjõu koolitamiseks.</w:t>
      </w:r>
    </w:p>
    <w:p w14:paraId="3C640651" w14:textId="77777777" w:rsidR="00D73A05" w:rsidRPr="00F55D54" w:rsidRDefault="00D73A05" w:rsidP="00F55D54">
      <w:pPr>
        <w:pStyle w:val="Normaallaadveeb"/>
        <w:spacing w:before="0" w:beforeAutospacing="0" w:after="0" w:afterAutospacing="0"/>
        <w:jc w:val="both"/>
        <w:rPr>
          <w:color w:val="000000" w:themeColor="text1"/>
        </w:rPr>
      </w:pPr>
    </w:p>
    <w:p w14:paraId="0BD6CEFA" w14:textId="4FB3D5F4" w:rsidR="003B1DF4" w:rsidRDefault="003B1DF4" w:rsidP="00F55D54">
      <w:pPr>
        <w:pStyle w:val="Normaallaadveeb"/>
        <w:spacing w:before="0" w:beforeAutospacing="0" w:after="0" w:afterAutospacing="0"/>
        <w:jc w:val="both"/>
        <w:rPr>
          <w:color w:val="000000" w:themeColor="text1"/>
        </w:rPr>
      </w:pPr>
      <w:r w:rsidRPr="00F55D54">
        <w:rPr>
          <w:color w:val="000000" w:themeColor="text1"/>
        </w:rPr>
        <w:t xml:space="preserve">Venekeelse õppe tasuliseks muutmine võib </w:t>
      </w:r>
      <w:r w:rsidR="00736E30" w:rsidRPr="00F55D54">
        <w:rPr>
          <w:color w:val="000000" w:themeColor="text1"/>
        </w:rPr>
        <w:t xml:space="preserve">seada </w:t>
      </w:r>
      <w:r w:rsidR="007873F2" w:rsidRPr="00F55D54">
        <w:rPr>
          <w:color w:val="000000" w:themeColor="text1"/>
        </w:rPr>
        <w:t xml:space="preserve">aga </w:t>
      </w:r>
      <w:r w:rsidR="00736E30" w:rsidRPr="00F55D54">
        <w:rPr>
          <w:color w:val="000000" w:themeColor="text1"/>
        </w:rPr>
        <w:t xml:space="preserve">ohtu </w:t>
      </w:r>
      <w:r w:rsidRPr="00F55D54">
        <w:rPr>
          <w:color w:val="000000" w:themeColor="text1"/>
        </w:rPr>
        <w:t>mõnes piirkonnas</w:t>
      </w:r>
      <w:r w:rsidR="00736E30" w:rsidRPr="00F55D54">
        <w:rPr>
          <w:color w:val="000000" w:themeColor="text1"/>
        </w:rPr>
        <w:t xml:space="preserve"> (eelkõige Ida-Virumaal)</w:t>
      </w:r>
      <w:r w:rsidRPr="00F55D54">
        <w:rPr>
          <w:color w:val="000000" w:themeColor="text1"/>
        </w:rPr>
        <w:t xml:space="preserve"> kvalifitseeritud tööjõu kättesaadavuse, sest </w:t>
      </w:r>
      <w:r w:rsidR="00972881" w:rsidRPr="00F55D54">
        <w:rPr>
          <w:color w:val="000000" w:themeColor="text1"/>
        </w:rPr>
        <w:t xml:space="preserve">täiskasvanud </w:t>
      </w:r>
      <w:r w:rsidRPr="00F55D54">
        <w:rPr>
          <w:color w:val="000000" w:themeColor="text1"/>
        </w:rPr>
        <w:t xml:space="preserve">ei </w:t>
      </w:r>
      <w:r w:rsidR="00972881" w:rsidRPr="00F55D54">
        <w:rPr>
          <w:color w:val="000000" w:themeColor="text1"/>
        </w:rPr>
        <w:t xml:space="preserve">pruugi enam </w:t>
      </w:r>
      <w:r w:rsidR="00736E30" w:rsidRPr="00F55D54">
        <w:rPr>
          <w:color w:val="000000" w:themeColor="text1"/>
        </w:rPr>
        <w:t>senisel määral</w:t>
      </w:r>
      <w:r w:rsidRPr="00F55D54">
        <w:rPr>
          <w:color w:val="000000" w:themeColor="text1"/>
        </w:rPr>
        <w:t xml:space="preserve"> </w:t>
      </w:r>
      <w:r w:rsidR="00972881" w:rsidRPr="00F55D54">
        <w:rPr>
          <w:color w:val="000000" w:themeColor="text1"/>
        </w:rPr>
        <w:t>õ</w:t>
      </w:r>
      <w:r w:rsidRPr="00F55D54">
        <w:rPr>
          <w:color w:val="000000" w:themeColor="text1"/>
        </w:rPr>
        <w:t>ppesse</w:t>
      </w:r>
      <w:r w:rsidR="00972881" w:rsidRPr="00F55D54">
        <w:rPr>
          <w:color w:val="000000" w:themeColor="text1"/>
        </w:rPr>
        <w:t xml:space="preserve"> jõuda, mistõttu võib </w:t>
      </w:r>
      <w:r w:rsidR="00736E30" w:rsidRPr="00F55D54">
        <w:rPr>
          <w:color w:val="000000" w:themeColor="text1"/>
        </w:rPr>
        <w:t xml:space="preserve">tekkida </w:t>
      </w:r>
      <w:r w:rsidR="00972881" w:rsidRPr="00F55D54">
        <w:rPr>
          <w:color w:val="000000" w:themeColor="text1"/>
        </w:rPr>
        <w:t xml:space="preserve">täiendava </w:t>
      </w:r>
      <w:r w:rsidR="00736E30" w:rsidRPr="00F55D54">
        <w:rPr>
          <w:color w:val="000000" w:themeColor="text1"/>
        </w:rPr>
        <w:t>tööjõu</w:t>
      </w:r>
      <w:r w:rsidR="00972881" w:rsidRPr="00F55D54">
        <w:rPr>
          <w:color w:val="000000" w:themeColor="text1"/>
        </w:rPr>
        <w:t xml:space="preserve">puudus nendel erialadel, mida seni </w:t>
      </w:r>
      <w:r w:rsidR="00736E30" w:rsidRPr="00F55D54">
        <w:rPr>
          <w:color w:val="000000" w:themeColor="text1"/>
        </w:rPr>
        <w:t xml:space="preserve">pakuti </w:t>
      </w:r>
      <w:r w:rsidR="00972881" w:rsidRPr="00F55D54">
        <w:rPr>
          <w:color w:val="000000" w:themeColor="text1"/>
        </w:rPr>
        <w:t xml:space="preserve">eelkõige vene keeles ja </w:t>
      </w:r>
      <w:r w:rsidR="007873F2" w:rsidRPr="00F55D54">
        <w:rPr>
          <w:color w:val="000000" w:themeColor="text1"/>
        </w:rPr>
        <w:t xml:space="preserve">pigem </w:t>
      </w:r>
      <w:r w:rsidR="00972881" w:rsidRPr="00F55D54">
        <w:rPr>
          <w:color w:val="000000" w:themeColor="text1"/>
        </w:rPr>
        <w:t>venekeelsesse töökeskkonda siirdumiseks pakuti, nt ehitus</w:t>
      </w:r>
      <w:r w:rsidR="007873F2" w:rsidRPr="00F55D54">
        <w:rPr>
          <w:color w:val="000000" w:themeColor="text1"/>
        </w:rPr>
        <w:t xml:space="preserve"> ja</w:t>
      </w:r>
      <w:r w:rsidR="00972881" w:rsidRPr="00F55D54">
        <w:rPr>
          <w:color w:val="000000" w:themeColor="text1"/>
        </w:rPr>
        <w:t xml:space="preserve"> töötlev tööstus. </w:t>
      </w:r>
      <w:r w:rsidRPr="00F55D54">
        <w:rPr>
          <w:color w:val="000000" w:themeColor="text1"/>
        </w:rPr>
        <w:t xml:space="preserve">Samas on võimalik tööandjatel </w:t>
      </w:r>
      <w:r w:rsidR="007873F2" w:rsidRPr="00F55D54">
        <w:rPr>
          <w:color w:val="000000" w:themeColor="text1"/>
        </w:rPr>
        <w:t>ka</w:t>
      </w:r>
      <w:r w:rsidRPr="00F55D54">
        <w:rPr>
          <w:color w:val="000000" w:themeColor="text1"/>
        </w:rPr>
        <w:t xml:space="preserve"> </w:t>
      </w:r>
      <w:r w:rsidR="00972881" w:rsidRPr="00F55D54">
        <w:rPr>
          <w:color w:val="000000" w:themeColor="text1"/>
        </w:rPr>
        <w:t xml:space="preserve">ise </w:t>
      </w:r>
      <w:r w:rsidRPr="00F55D54">
        <w:rPr>
          <w:color w:val="000000" w:themeColor="text1"/>
        </w:rPr>
        <w:t xml:space="preserve">panustada kvaliteetse tööjõu koolitusse, </w:t>
      </w:r>
      <w:r w:rsidR="007873F2" w:rsidRPr="00F55D54">
        <w:rPr>
          <w:color w:val="000000" w:themeColor="text1"/>
        </w:rPr>
        <w:t>kui nende jaoks riigikeele valdamine töötajalt ei ole vajalik</w:t>
      </w:r>
      <w:r w:rsidRPr="00F55D54">
        <w:rPr>
          <w:color w:val="000000" w:themeColor="text1"/>
        </w:rPr>
        <w:t xml:space="preserve">, hüvitades </w:t>
      </w:r>
      <w:r w:rsidR="007873F2" w:rsidRPr="00F55D54">
        <w:rPr>
          <w:color w:val="000000" w:themeColor="text1"/>
        </w:rPr>
        <w:t xml:space="preserve">töötajate </w:t>
      </w:r>
      <w:r w:rsidRPr="00F55D54">
        <w:rPr>
          <w:color w:val="000000" w:themeColor="text1"/>
        </w:rPr>
        <w:t>uute oskuste omandamise võõrkeelses tasemeõppes.</w:t>
      </w:r>
      <w:r w:rsidR="00972881" w:rsidRPr="00F55D54">
        <w:rPr>
          <w:color w:val="000000" w:themeColor="text1"/>
        </w:rPr>
        <w:t xml:space="preserve"> </w:t>
      </w:r>
    </w:p>
    <w:p w14:paraId="63D83695" w14:textId="77777777" w:rsidR="00D73A05" w:rsidRPr="00F55D54" w:rsidRDefault="00D73A05" w:rsidP="00F55D54">
      <w:pPr>
        <w:pStyle w:val="Normaallaadveeb"/>
        <w:spacing w:before="0" w:beforeAutospacing="0" w:after="0" w:afterAutospacing="0"/>
        <w:jc w:val="both"/>
        <w:rPr>
          <w:color w:val="000000" w:themeColor="text1"/>
        </w:rPr>
      </w:pPr>
    </w:p>
    <w:p w14:paraId="4ACF0517" w14:textId="79F5AFE2" w:rsidR="003B1DF4" w:rsidRPr="00F55D54" w:rsidRDefault="003B1DF4" w:rsidP="00F55D54">
      <w:pPr>
        <w:pStyle w:val="Normaallaadveeb"/>
        <w:spacing w:before="0" w:beforeAutospacing="0" w:after="0" w:afterAutospacing="0"/>
        <w:jc w:val="both"/>
        <w:rPr>
          <w:color w:val="000000" w:themeColor="text1"/>
        </w:rPr>
      </w:pPr>
      <w:r w:rsidRPr="00F55D54">
        <w:rPr>
          <w:color w:val="000000" w:themeColor="text1"/>
        </w:rPr>
        <w:t>Positiiv</w:t>
      </w:r>
      <w:r w:rsidR="00776781" w:rsidRPr="00F55D54">
        <w:rPr>
          <w:color w:val="000000" w:themeColor="text1"/>
        </w:rPr>
        <w:t>se mõjuna töömaailmal</w:t>
      </w:r>
      <w:r w:rsidRPr="00F55D54">
        <w:rPr>
          <w:color w:val="000000" w:themeColor="text1"/>
        </w:rPr>
        <w:t>e</w:t>
      </w:r>
      <w:r w:rsidR="00776781" w:rsidRPr="00F55D54">
        <w:rPr>
          <w:color w:val="000000" w:themeColor="text1"/>
        </w:rPr>
        <w:t xml:space="preserve">/töökeskkonnale võib </w:t>
      </w:r>
      <w:r w:rsidR="00493DF8" w:rsidRPr="00F55D54">
        <w:rPr>
          <w:color w:val="000000" w:themeColor="text1"/>
        </w:rPr>
        <w:t>veel välja tuua</w:t>
      </w:r>
      <w:r w:rsidR="00776781" w:rsidRPr="00F55D54">
        <w:rPr>
          <w:color w:val="000000" w:themeColor="text1"/>
        </w:rPr>
        <w:t xml:space="preserve">, et piirangud tasuta haridusele suunavad õpilasi tegema </w:t>
      </w:r>
      <w:r w:rsidRPr="00F55D54">
        <w:rPr>
          <w:color w:val="000000" w:themeColor="text1"/>
        </w:rPr>
        <w:t>läbimõelduma</w:t>
      </w:r>
      <w:r w:rsidR="00776781" w:rsidRPr="00F55D54">
        <w:rPr>
          <w:color w:val="000000" w:themeColor="text1"/>
        </w:rPr>
        <w:t>i</w:t>
      </w:r>
      <w:r w:rsidRPr="00F55D54">
        <w:rPr>
          <w:color w:val="000000" w:themeColor="text1"/>
        </w:rPr>
        <w:t xml:space="preserve">d valikud </w:t>
      </w:r>
      <w:r w:rsidR="00776781" w:rsidRPr="00F55D54">
        <w:rPr>
          <w:color w:val="000000" w:themeColor="text1"/>
        </w:rPr>
        <w:t xml:space="preserve">õpiteel ja karjääriplaneerimisel, mis kaudselt toob kaasa </w:t>
      </w:r>
      <w:r w:rsidRPr="00F55D54">
        <w:rPr>
          <w:color w:val="000000" w:themeColor="text1"/>
        </w:rPr>
        <w:t xml:space="preserve">motiveerituma tööjõu. </w:t>
      </w:r>
      <w:r w:rsidR="00776781" w:rsidRPr="00F55D54">
        <w:rPr>
          <w:color w:val="000000" w:themeColor="text1"/>
        </w:rPr>
        <w:t>Võib eeldada, et kui i</w:t>
      </w:r>
      <w:r w:rsidRPr="00F55D54">
        <w:rPr>
          <w:color w:val="000000" w:themeColor="text1"/>
        </w:rPr>
        <w:t xml:space="preserve">nimesed teevad oma valikud </w:t>
      </w:r>
      <w:r w:rsidR="00776781" w:rsidRPr="00F55D54">
        <w:rPr>
          <w:color w:val="000000" w:themeColor="text1"/>
        </w:rPr>
        <w:t>mitmeks aastaks ette mõeldes</w:t>
      </w:r>
      <w:r w:rsidR="00493DF8" w:rsidRPr="00F55D54">
        <w:rPr>
          <w:color w:val="000000" w:themeColor="text1"/>
        </w:rPr>
        <w:t>,</w:t>
      </w:r>
      <w:r w:rsidR="00776781" w:rsidRPr="00F55D54">
        <w:rPr>
          <w:color w:val="000000" w:themeColor="text1"/>
        </w:rPr>
        <w:t xml:space="preserve"> </w:t>
      </w:r>
      <w:r w:rsidRPr="00F55D54">
        <w:rPr>
          <w:color w:val="000000" w:themeColor="text1"/>
        </w:rPr>
        <w:t xml:space="preserve">ei loobu </w:t>
      </w:r>
      <w:r w:rsidR="00776781" w:rsidRPr="00F55D54">
        <w:rPr>
          <w:color w:val="000000" w:themeColor="text1"/>
        </w:rPr>
        <w:t>nad ka</w:t>
      </w:r>
      <w:r w:rsidRPr="00F55D54">
        <w:rPr>
          <w:color w:val="000000" w:themeColor="text1"/>
        </w:rPr>
        <w:t xml:space="preserve"> kergekäeliselt valitud erialal töötamisest</w:t>
      </w:r>
      <w:r w:rsidR="00776781" w:rsidRPr="00F55D54">
        <w:rPr>
          <w:color w:val="000000" w:themeColor="text1"/>
        </w:rPr>
        <w:t xml:space="preserve"> ja arenemisest</w:t>
      </w:r>
      <w:r w:rsidRPr="00F55D54">
        <w:rPr>
          <w:color w:val="000000" w:themeColor="text1"/>
        </w:rPr>
        <w:t>. M</w:t>
      </w:r>
      <w:r w:rsidR="00776781" w:rsidRPr="00F55D54">
        <w:rPr>
          <w:color w:val="000000" w:themeColor="text1"/>
        </w:rPr>
        <w:t>uudatustega</w:t>
      </w:r>
      <w:r w:rsidRPr="00F55D54">
        <w:rPr>
          <w:color w:val="000000" w:themeColor="text1"/>
        </w:rPr>
        <w:t xml:space="preserve"> anname selge indikatsiooni</w:t>
      </w:r>
      <w:r w:rsidR="00776781" w:rsidRPr="00F55D54">
        <w:rPr>
          <w:color w:val="000000" w:themeColor="text1"/>
        </w:rPr>
        <w:t>,</w:t>
      </w:r>
      <w:r w:rsidRPr="00F55D54">
        <w:rPr>
          <w:color w:val="000000" w:themeColor="text1"/>
        </w:rPr>
        <w:t xml:space="preserve"> et 5 aastat on see aeg,</w:t>
      </w:r>
      <w:r w:rsidR="00776781" w:rsidRPr="00F55D54">
        <w:rPr>
          <w:color w:val="000000" w:themeColor="text1"/>
        </w:rPr>
        <w:t xml:space="preserve"> mil inimene võiks </w:t>
      </w:r>
      <w:r w:rsidR="00493DF8" w:rsidRPr="00F55D54">
        <w:rPr>
          <w:color w:val="000000" w:themeColor="text1"/>
        </w:rPr>
        <w:t xml:space="preserve">proovida </w:t>
      </w:r>
      <w:r w:rsidR="00776781" w:rsidRPr="00F55D54">
        <w:rPr>
          <w:color w:val="000000" w:themeColor="text1"/>
        </w:rPr>
        <w:t xml:space="preserve">õpitut ellu rakendada ja kui tõesti valitud </w:t>
      </w:r>
      <w:r w:rsidR="00493DF8" w:rsidRPr="00F55D54">
        <w:rPr>
          <w:color w:val="000000" w:themeColor="text1"/>
        </w:rPr>
        <w:t>karjääri</w:t>
      </w:r>
      <w:r w:rsidR="00776781" w:rsidRPr="00F55D54">
        <w:rPr>
          <w:color w:val="000000" w:themeColor="text1"/>
        </w:rPr>
        <w:t xml:space="preserve">tee ei ole sobilik, siis </w:t>
      </w:r>
      <w:r w:rsidR="00493DF8" w:rsidRPr="00F55D54">
        <w:rPr>
          <w:color w:val="000000" w:themeColor="text1"/>
        </w:rPr>
        <w:t xml:space="preserve">on võimalik tasemeõppes omandada uus eriala. </w:t>
      </w:r>
    </w:p>
    <w:p w14:paraId="47EC5EEF" w14:textId="03820F44" w:rsidR="05FA3117" w:rsidRPr="00F55D54" w:rsidRDefault="05FA3117" w:rsidP="00F55D54">
      <w:pPr>
        <w:pStyle w:val="Normaallaadveeb"/>
        <w:spacing w:before="0" w:beforeAutospacing="0" w:after="0" w:afterAutospacing="0"/>
        <w:jc w:val="both"/>
        <w:rPr>
          <w:color w:val="000000" w:themeColor="text1"/>
        </w:rPr>
      </w:pPr>
    </w:p>
    <w:p w14:paraId="03032D02" w14:textId="31B0D591" w:rsidR="003B1DF4" w:rsidRDefault="003B1DF4" w:rsidP="00F55D54">
      <w:pPr>
        <w:pStyle w:val="Normaallaadveeb"/>
        <w:spacing w:before="0" w:beforeAutospacing="0" w:after="0" w:afterAutospacing="0"/>
        <w:jc w:val="both"/>
        <w:rPr>
          <w:i/>
          <w:color w:val="000000" w:themeColor="text1"/>
        </w:rPr>
      </w:pPr>
      <w:r w:rsidRPr="00F55D54">
        <w:rPr>
          <w:i/>
          <w:color w:val="000000" w:themeColor="text1"/>
        </w:rPr>
        <w:t>Mõju ulatus, avaldumise sagedus ja ebasoovitava mõju risk</w:t>
      </w:r>
    </w:p>
    <w:p w14:paraId="01C2D2AE" w14:textId="77777777" w:rsidR="00D73A05" w:rsidRPr="00F55D54" w:rsidRDefault="00D73A05" w:rsidP="00F55D54">
      <w:pPr>
        <w:pStyle w:val="Normaallaadveeb"/>
        <w:spacing w:before="0" w:beforeAutospacing="0" w:after="0" w:afterAutospacing="0"/>
        <w:jc w:val="both"/>
        <w:rPr>
          <w:i/>
          <w:color w:val="000000" w:themeColor="text1"/>
        </w:rPr>
      </w:pPr>
    </w:p>
    <w:p w14:paraId="7AC41846" w14:textId="5C7BD741" w:rsidR="00917DC5" w:rsidRPr="00F55D54" w:rsidRDefault="00917DC5" w:rsidP="00F55D54">
      <w:pPr>
        <w:pStyle w:val="Normaallaadveeb"/>
        <w:spacing w:before="0" w:beforeAutospacing="0" w:after="0" w:afterAutospacing="0"/>
        <w:jc w:val="both"/>
        <w:rPr>
          <w:i/>
          <w:color w:val="000000" w:themeColor="text1"/>
        </w:rPr>
      </w:pPr>
      <w:r w:rsidRPr="00F55D54">
        <w:rPr>
          <w:color w:val="000000" w:themeColor="text1"/>
        </w:rPr>
        <w:t>Tasuta õppe piiramine ja teatud juhtudel isikutelt tasu võtmine kutseõppe tasemeõppes õppimise eest ei too tööandjate käitumise</w:t>
      </w:r>
      <w:r w:rsidR="007B6C8B" w:rsidRPr="00F55D54">
        <w:rPr>
          <w:color w:val="000000" w:themeColor="text1"/>
        </w:rPr>
        <w:t>le</w:t>
      </w:r>
      <w:r w:rsidRPr="00F55D54">
        <w:rPr>
          <w:color w:val="000000" w:themeColor="text1"/>
        </w:rPr>
        <w:t>/tegutsemise</w:t>
      </w:r>
      <w:r w:rsidR="007B6C8B" w:rsidRPr="00F55D54">
        <w:rPr>
          <w:color w:val="000000" w:themeColor="text1"/>
        </w:rPr>
        <w:t>le</w:t>
      </w:r>
      <w:r w:rsidRPr="00F55D54">
        <w:rPr>
          <w:color w:val="000000" w:themeColor="text1"/>
        </w:rPr>
        <w:t xml:space="preserve"> kaasa suuri muutusi</w:t>
      </w:r>
      <w:r w:rsidR="007B6C8B" w:rsidRPr="00F55D54">
        <w:rPr>
          <w:color w:val="000000" w:themeColor="text1"/>
        </w:rPr>
        <w:t xml:space="preserve"> ning seega on m</w:t>
      </w:r>
      <w:r w:rsidRPr="00F55D54">
        <w:rPr>
          <w:color w:val="000000" w:themeColor="text1"/>
        </w:rPr>
        <w:t>õju ulatus väike. Mõju</w:t>
      </w:r>
      <w:r w:rsidR="007B6C8B" w:rsidRPr="00F55D54">
        <w:rPr>
          <w:color w:val="000000" w:themeColor="text1"/>
        </w:rPr>
        <w:t xml:space="preserve"> on</w:t>
      </w:r>
      <w:r w:rsidRPr="00F55D54">
        <w:rPr>
          <w:color w:val="000000" w:themeColor="text1"/>
        </w:rPr>
        <w:t xml:space="preserve"> samas sage, sest </w:t>
      </w:r>
      <w:r w:rsidR="007B6C8B" w:rsidRPr="00F55D54">
        <w:rPr>
          <w:color w:val="000000" w:themeColor="text1"/>
        </w:rPr>
        <w:t xml:space="preserve">Eesti haridussüsteem sh kutseõppeasutused valmistavad kvaliteetset õpet pakkudes </w:t>
      </w:r>
      <w:r w:rsidRPr="00F55D54">
        <w:rPr>
          <w:color w:val="000000" w:themeColor="text1"/>
        </w:rPr>
        <w:t xml:space="preserve">järjepidevalt ette </w:t>
      </w:r>
      <w:r w:rsidR="007B6C8B" w:rsidRPr="00F55D54">
        <w:rPr>
          <w:color w:val="000000" w:themeColor="text1"/>
        </w:rPr>
        <w:t>tööjõudu</w:t>
      </w:r>
      <w:r w:rsidRPr="00F55D54">
        <w:rPr>
          <w:color w:val="000000" w:themeColor="text1"/>
        </w:rPr>
        <w:t xml:space="preserve">. </w:t>
      </w:r>
      <w:r w:rsidR="0049408D" w:rsidRPr="00F55D54">
        <w:rPr>
          <w:color w:val="000000" w:themeColor="text1"/>
        </w:rPr>
        <w:t xml:space="preserve">Kuna õppe tasuliseks muutmine puudutab üksnes täiskasvanud õppijaid, siis kokkuvõttes mõjutab see suhteliselt väikest osa kõigist kutseõppe õpilastest, mistõttu saab </w:t>
      </w:r>
      <w:r w:rsidR="00723798" w:rsidRPr="00F55D54">
        <w:rPr>
          <w:color w:val="000000" w:themeColor="text1"/>
        </w:rPr>
        <w:t xml:space="preserve">mõju ettevõtjatele ja töökeskkonnale pidada väheoluliseks. </w:t>
      </w:r>
    </w:p>
    <w:p w14:paraId="7A55E5B4" w14:textId="64B38563" w:rsidR="5B3FD56E" w:rsidRPr="00F55D54" w:rsidRDefault="5B3FD56E" w:rsidP="00F55D54">
      <w:pPr>
        <w:pStyle w:val="Normaallaadveeb"/>
        <w:spacing w:before="0" w:beforeAutospacing="0" w:after="0" w:afterAutospacing="0"/>
        <w:jc w:val="both"/>
        <w:rPr>
          <w:b/>
          <w:bCs/>
          <w:color w:val="000000" w:themeColor="text1"/>
        </w:rPr>
      </w:pPr>
    </w:p>
    <w:p w14:paraId="2BE25D8D" w14:textId="1F7DF0D1" w:rsidR="003B1DF4" w:rsidRDefault="003B1DF4" w:rsidP="00F55D54">
      <w:pPr>
        <w:pStyle w:val="Normaallaadveeb"/>
        <w:spacing w:before="0" w:beforeAutospacing="0" w:after="0" w:afterAutospacing="0"/>
        <w:jc w:val="both"/>
        <w:rPr>
          <w:b/>
          <w:color w:val="000000" w:themeColor="text1"/>
        </w:rPr>
      </w:pPr>
      <w:r w:rsidRPr="00F55D54">
        <w:rPr>
          <w:b/>
          <w:color w:val="000000" w:themeColor="text1"/>
        </w:rPr>
        <w:t>Mõju sihtrühm: õppeasutused</w:t>
      </w:r>
    </w:p>
    <w:p w14:paraId="1CD6164E" w14:textId="77777777" w:rsidR="00D73A05" w:rsidRPr="00F55D54" w:rsidRDefault="00D73A05" w:rsidP="00F55D54">
      <w:pPr>
        <w:pStyle w:val="Normaallaadveeb"/>
        <w:spacing w:before="0" w:beforeAutospacing="0" w:after="0" w:afterAutospacing="0"/>
        <w:jc w:val="both"/>
        <w:rPr>
          <w:b/>
          <w:color w:val="000000" w:themeColor="text1"/>
        </w:rPr>
      </w:pPr>
    </w:p>
    <w:p w14:paraId="262BAA11" w14:textId="09A41CA6" w:rsidR="003B1DF4" w:rsidRPr="00F55D54" w:rsidRDefault="003B1DF4" w:rsidP="00F55D54">
      <w:pPr>
        <w:pStyle w:val="Normaallaadveeb"/>
        <w:spacing w:before="0" w:beforeAutospacing="0" w:after="0" w:afterAutospacing="0"/>
        <w:jc w:val="both"/>
        <w:rPr>
          <w:color w:val="000000" w:themeColor="text1"/>
        </w:rPr>
      </w:pPr>
      <w:r w:rsidRPr="00F55D54">
        <w:rPr>
          <w:color w:val="000000" w:themeColor="text1"/>
        </w:rPr>
        <w:t xml:space="preserve">Eestis tegutseb 2023/24. õppeaastal kokku 31 kutseõppeasutust, neist 25 peab riik, </w:t>
      </w:r>
      <w:r w:rsidR="00A77ACE" w:rsidRPr="00F55D54">
        <w:rPr>
          <w:color w:val="000000" w:themeColor="text1"/>
        </w:rPr>
        <w:t>neli</w:t>
      </w:r>
      <w:r w:rsidRPr="00F55D54">
        <w:rPr>
          <w:color w:val="000000" w:themeColor="text1"/>
        </w:rPr>
        <w:t xml:space="preserve"> </w:t>
      </w:r>
      <w:r w:rsidR="00AE4057" w:rsidRPr="00F55D54">
        <w:rPr>
          <w:color w:val="000000" w:themeColor="text1"/>
        </w:rPr>
        <w:t xml:space="preserve">on eraomandis ja </w:t>
      </w:r>
      <w:r w:rsidR="00A77ACE" w:rsidRPr="00F55D54">
        <w:rPr>
          <w:color w:val="000000" w:themeColor="text1"/>
        </w:rPr>
        <w:t>kahe</w:t>
      </w:r>
      <w:r w:rsidR="00AE4057" w:rsidRPr="00F55D54">
        <w:rPr>
          <w:color w:val="000000" w:themeColor="text1"/>
        </w:rPr>
        <w:t xml:space="preserve"> pidajaks on</w:t>
      </w:r>
      <w:r w:rsidRPr="00F55D54">
        <w:rPr>
          <w:color w:val="000000" w:themeColor="text1"/>
        </w:rPr>
        <w:t xml:space="preserve"> kohalik omavalitsus (Tallinna linn ja Tartu linn).</w:t>
      </w:r>
      <w:r w:rsidR="004F63E0" w:rsidRPr="00F55D54">
        <w:rPr>
          <w:color w:val="000000" w:themeColor="text1"/>
        </w:rPr>
        <w:t xml:space="preserve"> </w:t>
      </w:r>
      <w:r w:rsidR="00010FC9" w:rsidRPr="00F55D54">
        <w:rPr>
          <w:color w:val="000000" w:themeColor="text1"/>
        </w:rPr>
        <w:t xml:space="preserve">Lisaks saab kutseõppes õppida ka </w:t>
      </w:r>
      <w:r w:rsidR="007873F2" w:rsidRPr="00F55D54">
        <w:rPr>
          <w:color w:val="000000" w:themeColor="text1"/>
        </w:rPr>
        <w:t>viies</w:t>
      </w:r>
      <w:r w:rsidR="00010FC9" w:rsidRPr="00F55D54">
        <w:rPr>
          <w:color w:val="000000" w:themeColor="text1"/>
        </w:rPr>
        <w:t xml:space="preserve"> rakenduskõrgkoolis.</w:t>
      </w:r>
      <w:r w:rsidR="007873F2" w:rsidRPr="00F55D54">
        <w:rPr>
          <w:color w:val="000000" w:themeColor="text1"/>
        </w:rPr>
        <w:t xml:space="preserve"> Oluline on märkida, et Kaitseväe Akadeemia </w:t>
      </w:r>
      <w:r w:rsidR="007873F2" w:rsidRPr="00F55D54">
        <w:rPr>
          <w:color w:val="000000" w:themeColor="text1"/>
        </w:rPr>
        <w:lastRenderedPageBreak/>
        <w:t>ja Sisekaitseakadeemia kutseõppe finantseerimise</w:t>
      </w:r>
      <w:r w:rsidR="004F63E0" w:rsidRPr="00F55D54">
        <w:rPr>
          <w:color w:val="000000" w:themeColor="text1"/>
        </w:rPr>
        <w:t xml:space="preserve"> alused</w:t>
      </w:r>
      <w:r w:rsidR="007873F2" w:rsidRPr="00F55D54">
        <w:rPr>
          <w:color w:val="000000" w:themeColor="text1"/>
        </w:rPr>
        <w:t xml:space="preserve">, tingimused ja korra kehtestab </w:t>
      </w:r>
      <w:proofErr w:type="spellStart"/>
      <w:r w:rsidR="007873F2" w:rsidRPr="00F55D54">
        <w:rPr>
          <w:color w:val="000000" w:themeColor="text1"/>
        </w:rPr>
        <w:t>sisekaitse</w:t>
      </w:r>
      <w:proofErr w:type="spellEnd"/>
      <w:r w:rsidR="007873F2" w:rsidRPr="00F55D54">
        <w:rPr>
          <w:color w:val="000000" w:themeColor="text1"/>
        </w:rPr>
        <w:t xml:space="preserve"> valdkonna ees vastutav minister ja kavandatavat regulatsioon neile ei kohaldu. </w:t>
      </w:r>
      <w:r w:rsidR="004F63E0" w:rsidRPr="00F55D54">
        <w:rPr>
          <w:color w:val="000000" w:themeColor="text1"/>
        </w:rPr>
        <w:t>T</w:t>
      </w:r>
      <w:r w:rsidR="00602D8B" w:rsidRPr="00F55D54">
        <w:rPr>
          <w:color w:val="000000" w:themeColor="text1"/>
        </w:rPr>
        <w:t xml:space="preserve">eistel juhtudel kehtivad </w:t>
      </w:r>
      <w:r w:rsidR="004F63E0" w:rsidRPr="00F55D54">
        <w:rPr>
          <w:color w:val="000000" w:themeColor="text1"/>
        </w:rPr>
        <w:t xml:space="preserve">alused </w:t>
      </w:r>
      <w:r w:rsidR="00AE4057" w:rsidRPr="00F55D54">
        <w:rPr>
          <w:color w:val="000000" w:themeColor="text1"/>
        </w:rPr>
        <w:t>riigieelarvest rahastatavatele õppeasutustele</w:t>
      </w:r>
      <w:r w:rsidR="004F63E0" w:rsidRPr="00F55D54">
        <w:rPr>
          <w:color w:val="000000" w:themeColor="text1"/>
        </w:rPr>
        <w:t xml:space="preserve"> </w:t>
      </w:r>
      <w:r w:rsidR="000A7317" w:rsidRPr="00F55D54">
        <w:rPr>
          <w:color w:val="000000" w:themeColor="text1"/>
        </w:rPr>
        <w:t xml:space="preserve">sõltumata sellest, kas kooli pidajaks on riik või kohalik omavalitsus. </w:t>
      </w:r>
    </w:p>
    <w:p w14:paraId="33A6DB02" w14:textId="04A01EB4" w:rsidR="5B3FD56E" w:rsidRPr="00F55D54" w:rsidRDefault="5B3FD56E" w:rsidP="00F55D54">
      <w:pPr>
        <w:pStyle w:val="Normaallaadveeb"/>
        <w:spacing w:before="0" w:beforeAutospacing="0" w:after="0" w:afterAutospacing="0"/>
        <w:jc w:val="both"/>
        <w:rPr>
          <w:color w:val="000000" w:themeColor="text1"/>
          <w:u w:val="single"/>
        </w:rPr>
      </w:pPr>
    </w:p>
    <w:p w14:paraId="74280F5C" w14:textId="77777777" w:rsidR="003B1DF4" w:rsidRDefault="003B1DF4" w:rsidP="00F55D54">
      <w:pPr>
        <w:pStyle w:val="Normaallaadveeb"/>
        <w:spacing w:before="0" w:beforeAutospacing="0" w:after="0" w:afterAutospacing="0"/>
        <w:jc w:val="both"/>
        <w:rPr>
          <w:color w:val="000000" w:themeColor="text1"/>
          <w:u w:val="single"/>
        </w:rPr>
      </w:pPr>
      <w:r w:rsidRPr="00F55D54">
        <w:rPr>
          <w:color w:val="000000" w:themeColor="text1"/>
          <w:u w:val="single"/>
        </w:rPr>
        <w:t>Mõju valdkond: haridus, majandus</w:t>
      </w:r>
    </w:p>
    <w:p w14:paraId="328466E5" w14:textId="77777777" w:rsidR="00D73A05" w:rsidRPr="00F55D54" w:rsidRDefault="00D73A05" w:rsidP="00F55D54">
      <w:pPr>
        <w:pStyle w:val="Normaallaadveeb"/>
        <w:spacing w:before="0" w:beforeAutospacing="0" w:after="0" w:afterAutospacing="0"/>
        <w:jc w:val="both"/>
        <w:rPr>
          <w:color w:val="000000" w:themeColor="text1"/>
        </w:rPr>
      </w:pPr>
    </w:p>
    <w:p w14:paraId="3FE23DAC" w14:textId="77777777" w:rsidR="003B1DF4" w:rsidRDefault="003B1DF4" w:rsidP="00F55D54">
      <w:pPr>
        <w:pStyle w:val="Normaallaadveeb"/>
        <w:spacing w:before="0" w:beforeAutospacing="0" w:after="0" w:afterAutospacing="0"/>
        <w:jc w:val="both"/>
        <w:rPr>
          <w:i/>
          <w:color w:val="000000" w:themeColor="text1"/>
        </w:rPr>
      </w:pPr>
      <w:r w:rsidRPr="00F55D54">
        <w:rPr>
          <w:i/>
          <w:color w:val="000000" w:themeColor="text1"/>
        </w:rPr>
        <w:t>Mõju kirjeldus</w:t>
      </w:r>
    </w:p>
    <w:p w14:paraId="7B0C0528" w14:textId="77777777" w:rsidR="00D73A05" w:rsidRPr="00F55D54" w:rsidRDefault="00D73A05" w:rsidP="00F55D54">
      <w:pPr>
        <w:pStyle w:val="Normaallaadveeb"/>
        <w:spacing w:before="0" w:beforeAutospacing="0" w:after="0" w:afterAutospacing="0"/>
        <w:jc w:val="both"/>
        <w:rPr>
          <w:i/>
          <w:color w:val="000000" w:themeColor="text1"/>
        </w:rPr>
      </w:pPr>
    </w:p>
    <w:p w14:paraId="01C0631D" w14:textId="0903EDC3" w:rsidR="0069238F" w:rsidRDefault="0069238F" w:rsidP="00F55D54">
      <w:pPr>
        <w:pStyle w:val="Normaallaadveeb"/>
        <w:spacing w:before="0" w:beforeAutospacing="0" w:after="0" w:afterAutospacing="0"/>
        <w:jc w:val="both"/>
        <w:rPr>
          <w:color w:val="000000" w:themeColor="text1"/>
        </w:rPr>
      </w:pPr>
      <w:r w:rsidRPr="00F55D54">
        <w:rPr>
          <w:color w:val="000000" w:themeColor="text1"/>
        </w:rPr>
        <w:t xml:space="preserve">Õpilaste vanuseline struktuur on kutseõppeasutustes erinev. Neis koolides, kus kutsekeskharidusõpet ei ole (nt rakenduskõrgkoolid, aga ka Tallinna Majanduskool, Hiiumaa Ametikool), on õppijateks üksnes täisealised. </w:t>
      </w:r>
      <w:r w:rsidR="00C142E0" w:rsidRPr="00F55D54">
        <w:rPr>
          <w:color w:val="000000" w:themeColor="text1"/>
        </w:rPr>
        <w:t xml:space="preserve">Paljudes kutseõppeasutustes (nt Kehtna Kutsehariduskeskus, Luua Metsanduskool, Olustvere Teenindus- ja Maamajanduskool, Valgamaa Kutseõppekeskus, Räpina Aianduskool jt) moodustavad täisealised õppijad enam kui poole õpilaskonnast. </w:t>
      </w:r>
      <w:r w:rsidR="003B1DF4" w:rsidRPr="00F55D54">
        <w:rPr>
          <w:color w:val="000000" w:themeColor="text1"/>
        </w:rPr>
        <w:t>Peamiselt või täielikult täiskasvanud õppijatele suunatud koolide jätkusuutlikkus võib väheneda, sest tasulise õppe osakaalu suurenemisel või</w:t>
      </w:r>
      <w:r w:rsidRPr="00F55D54">
        <w:rPr>
          <w:color w:val="000000" w:themeColor="text1"/>
        </w:rPr>
        <w:t>b</w:t>
      </w:r>
      <w:r w:rsidR="003B1DF4" w:rsidRPr="00F55D54">
        <w:rPr>
          <w:color w:val="000000" w:themeColor="text1"/>
        </w:rPr>
        <w:t xml:space="preserve"> õppijate arv väheneda</w:t>
      </w:r>
      <w:r w:rsidRPr="00F55D54">
        <w:rPr>
          <w:color w:val="000000" w:themeColor="text1"/>
        </w:rPr>
        <w:t>, mistõttu</w:t>
      </w:r>
      <w:r w:rsidR="003B1DF4" w:rsidRPr="00F55D54">
        <w:rPr>
          <w:color w:val="000000" w:themeColor="text1"/>
        </w:rPr>
        <w:t xml:space="preserve"> kool ei suuda ennast senises mahus majandada. </w:t>
      </w:r>
      <w:r w:rsidR="00C142E0" w:rsidRPr="00F55D54">
        <w:rPr>
          <w:color w:val="000000" w:themeColor="text1"/>
        </w:rPr>
        <w:t>Tegemist on maapiirkondades asuvate kutseõppeasutustega, mistõttu on nende koolide käekäigul ka oluline regionaalpoliitiline mõju.</w:t>
      </w:r>
    </w:p>
    <w:p w14:paraId="7AFB046C" w14:textId="77777777" w:rsidR="00D73A05" w:rsidRPr="00F55D54" w:rsidRDefault="00D73A05" w:rsidP="00F55D54">
      <w:pPr>
        <w:pStyle w:val="Normaallaadveeb"/>
        <w:spacing w:before="0" w:beforeAutospacing="0" w:after="0" w:afterAutospacing="0"/>
        <w:jc w:val="both"/>
        <w:rPr>
          <w:color w:val="000000" w:themeColor="text1"/>
        </w:rPr>
      </w:pPr>
    </w:p>
    <w:p w14:paraId="6564D60F" w14:textId="130F8E23" w:rsidR="003B1DF4" w:rsidRDefault="00C142E0" w:rsidP="00F55D54">
      <w:pPr>
        <w:pStyle w:val="Normaallaadveeb"/>
        <w:spacing w:before="0" w:beforeAutospacing="0" w:after="0" w:afterAutospacing="0"/>
        <w:jc w:val="both"/>
        <w:rPr>
          <w:color w:val="000000" w:themeColor="text1"/>
        </w:rPr>
      </w:pPr>
      <w:r w:rsidRPr="00F55D54">
        <w:rPr>
          <w:color w:val="000000" w:themeColor="text1"/>
        </w:rPr>
        <w:t xml:space="preserve"> </w:t>
      </w:r>
      <w:r w:rsidR="00165C1C" w:rsidRPr="00F55D54">
        <w:rPr>
          <w:color w:val="000000" w:themeColor="text1"/>
        </w:rPr>
        <w:t>Kui kool ei suuda edaspidi õppe pakkumist senises mahus jätkata, võib</w:t>
      </w:r>
      <w:r w:rsidR="003B1DF4" w:rsidRPr="00F55D54">
        <w:rPr>
          <w:color w:val="000000" w:themeColor="text1"/>
        </w:rPr>
        <w:t xml:space="preserve"> õppe järjepidevus</w:t>
      </w:r>
      <w:r w:rsidR="008B5F70" w:rsidRPr="00F55D54">
        <w:rPr>
          <w:color w:val="000000" w:themeColor="text1"/>
        </w:rPr>
        <w:t xml:space="preserve"> m</w:t>
      </w:r>
      <w:r w:rsidR="003B1DF4" w:rsidRPr="00F55D54">
        <w:rPr>
          <w:color w:val="000000" w:themeColor="text1"/>
        </w:rPr>
        <w:t xml:space="preserve">itmetes valdkondades </w:t>
      </w:r>
      <w:r w:rsidR="008B5F70" w:rsidRPr="00F55D54">
        <w:rPr>
          <w:color w:val="000000" w:themeColor="text1"/>
        </w:rPr>
        <w:t>väheneda või katkeda</w:t>
      </w:r>
      <w:r w:rsidR="003B1DF4" w:rsidRPr="00F55D54">
        <w:rPr>
          <w:color w:val="000000" w:themeColor="text1"/>
        </w:rPr>
        <w:t xml:space="preserve">, mis pikemas perspektiivis toob kaasa oskustega töötajate defitsiidi või näiteks käsitöö valdkonnas ka rahvuskultuuri seisukohast oluliste oskuste hääbumise. </w:t>
      </w:r>
      <w:r w:rsidR="008B5F70" w:rsidRPr="00F55D54">
        <w:rPr>
          <w:color w:val="000000" w:themeColor="text1"/>
        </w:rPr>
        <w:t xml:space="preserve">Seetõttu on oluline </w:t>
      </w:r>
      <w:r w:rsidR="003B1DF4" w:rsidRPr="00F55D54">
        <w:rPr>
          <w:color w:val="000000" w:themeColor="text1"/>
        </w:rPr>
        <w:t>leida tasakaal</w:t>
      </w:r>
      <w:r w:rsidR="00A2676E" w:rsidRPr="00F55D54">
        <w:rPr>
          <w:color w:val="000000" w:themeColor="text1"/>
        </w:rPr>
        <w:t xml:space="preserve"> riikliku tasuta tellimuse ja tasuliselt pakutava kutseõppe tasemeõppe pakkumisel. </w:t>
      </w:r>
    </w:p>
    <w:p w14:paraId="24408E18" w14:textId="77777777" w:rsidR="00D73A05" w:rsidRPr="00F55D54" w:rsidRDefault="00D73A05" w:rsidP="00F55D54">
      <w:pPr>
        <w:pStyle w:val="Normaallaadveeb"/>
        <w:spacing w:before="0" w:beforeAutospacing="0" w:after="0" w:afterAutospacing="0"/>
        <w:jc w:val="both"/>
        <w:rPr>
          <w:color w:val="000000" w:themeColor="text1"/>
        </w:rPr>
      </w:pPr>
    </w:p>
    <w:p w14:paraId="07955D98" w14:textId="00473AC9" w:rsidR="00165C1C" w:rsidRDefault="00C142E0" w:rsidP="00F55D54">
      <w:pPr>
        <w:pStyle w:val="Normaallaadveeb"/>
        <w:spacing w:before="0" w:beforeAutospacing="0" w:after="0" w:afterAutospacing="0"/>
        <w:jc w:val="both"/>
        <w:rPr>
          <w:color w:val="000000" w:themeColor="text1"/>
        </w:rPr>
      </w:pPr>
      <w:r w:rsidRPr="00F55D54">
        <w:rPr>
          <w:color w:val="000000" w:themeColor="text1"/>
        </w:rPr>
        <w:t xml:space="preserve">Venekeelse õppe tasuliseks muutmine puudutab eelkõige Ida-Virumaa Kutsehariduskeskust ja Tallinnas asuvaid kutseõppeasutusi, kus õppijate arv võib seetõttu väheneda, sest potentsiaalsed õpilased ei suuda või ei soovi eesti keeles õppida. </w:t>
      </w:r>
      <w:r w:rsidR="00165C1C" w:rsidRPr="00F55D54">
        <w:rPr>
          <w:color w:val="000000" w:themeColor="text1"/>
        </w:rPr>
        <w:t xml:space="preserve">Eestikeelses tasemeõppes õppimiseks vajavad muu emakeelega inimesed täiendavat keeleõpet ja tuge. </w:t>
      </w:r>
    </w:p>
    <w:p w14:paraId="6D5483C1" w14:textId="77777777" w:rsidR="00D73A05" w:rsidRPr="00F55D54" w:rsidRDefault="00D73A05" w:rsidP="00F55D54">
      <w:pPr>
        <w:pStyle w:val="Normaallaadveeb"/>
        <w:spacing w:before="0" w:beforeAutospacing="0" w:after="0" w:afterAutospacing="0"/>
        <w:jc w:val="both"/>
        <w:rPr>
          <w:color w:val="000000" w:themeColor="text1"/>
        </w:rPr>
      </w:pPr>
    </w:p>
    <w:p w14:paraId="69483774" w14:textId="6DA27B3C" w:rsidR="003B1DF4" w:rsidRDefault="003B1DF4" w:rsidP="00F55D54">
      <w:pPr>
        <w:pStyle w:val="Normaallaadveeb"/>
        <w:spacing w:before="0" w:beforeAutospacing="0" w:after="0" w:afterAutospacing="0"/>
        <w:jc w:val="both"/>
        <w:rPr>
          <w:color w:val="000000" w:themeColor="text1"/>
        </w:rPr>
      </w:pPr>
      <w:r w:rsidRPr="00F55D54">
        <w:rPr>
          <w:color w:val="000000" w:themeColor="text1"/>
        </w:rPr>
        <w:t xml:space="preserve">Senine </w:t>
      </w:r>
      <w:r w:rsidR="00A2676E" w:rsidRPr="00F55D54">
        <w:rPr>
          <w:color w:val="000000" w:themeColor="text1"/>
        </w:rPr>
        <w:t xml:space="preserve">koolide </w:t>
      </w:r>
      <w:r w:rsidRPr="00F55D54">
        <w:rPr>
          <w:color w:val="000000" w:themeColor="text1"/>
        </w:rPr>
        <w:t>rahastusmudel tuleb üle vaadata</w:t>
      </w:r>
      <w:r w:rsidR="00A2676E" w:rsidRPr="00F55D54">
        <w:rPr>
          <w:color w:val="000000" w:themeColor="text1"/>
        </w:rPr>
        <w:t xml:space="preserve"> ning k</w:t>
      </w:r>
      <w:r w:rsidRPr="00F55D54">
        <w:rPr>
          <w:color w:val="000000" w:themeColor="text1"/>
        </w:rPr>
        <w:t xml:space="preserve">oolid peavad õppekavasid koostades </w:t>
      </w:r>
      <w:r w:rsidR="00BF01AB" w:rsidRPr="00F55D54">
        <w:rPr>
          <w:color w:val="000000" w:themeColor="text1"/>
        </w:rPr>
        <w:t>hakkama</w:t>
      </w:r>
      <w:r w:rsidRPr="00F55D54">
        <w:rPr>
          <w:color w:val="000000" w:themeColor="text1"/>
        </w:rPr>
        <w:t xml:space="preserve"> läbi mõtlema, mida pakkuda tasemeõppena </w:t>
      </w:r>
      <w:r w:rsidR="00BF01AB" w:rsidRPr="00F55D54">
        <w:rPr>
          <w:color w:val="000000" w:themeColor="text1"/>
        </w:rPr>
        <w:t>ja</w:t>
      </w:r>
      <w:r w:rsidRPr="00F55D54">
        <w:rPr>
          <w:color w:val="000000" w:themeColor="text1"/>
        </w:rPr>
        <w:t xml:space="preserve"> mida täienduskoolitusena.</w:t>
      </w:r>
      <w:r w:rsidR="00BF01AB" w:rsidRPr="00F55D54">
        <w:rPr>
          <w:color w:val="000000" w:themeColor="text1"/>
        </w:rPr>
        <w:t xml:space="preserve"> </w:t>
      </w:r>
    </w:p>
    <w:p w14:paraId="2B14701C" w14:textId="77777777" w:rsidR="00D73A05" w:rsidRPr="00F55D54" w:rsidRDefault="00D73A05" w:rsidP="00F55D54">
      <w:pPr>
        <w:pStyle w:val="Normaallaadveeb"/>
        <w:spacing w:before="0" w:beforeAutospacing="0" w:after="0" w:afterAutospacing="0"/>
        <w:jc w:val="both"/>
        <w:rPr>
          <w:color w:val="000000" w:themeColor="text1"/>
        </w:rPr>
      </w:pPr>
    </w:p>
    <w:p w14:paraId="4A8317EF" w14:textId="47DC47A3" w:rsidR="00A2676E" w:rsidRPr="00F55D54" w:rsidRDefault="00A2676E" w:rsidP="00F55D54">
      <w:pPr>
        <w:pStyle w:val="Normaallaadveeb"/>
        <w:spacing w:before="0" w:beforeAutospacing="0" w:after="0" w:afterAutospacing="0"/>
        <w:jc w:val="both"/>
        <w:rPr>
          <w:color w:val="000000"/>
        </w:rPr>
      </w:pPr>
      <w:r w:rsidRPr="00F55D54">
        <w:rPr>
          <w:color w:val="000000" w:themeColor="text1"/>
        </w:rPr>
        <w:t xml:space="preserve">Kaudne mõju on muudatustel ka riigivalitsemisele. </w:t>
      </w:r>
      <w:r w:rsidR="00BF01AB" w:rsidRPr="00F55D54">
        <w:rPr>
          <w:color w:val="000000" w:themeColor="text1"/>
        </w:rPr>
        <w:t>Ü</w:t>
      </w:r>
      <w:r w:rsidRPr="00F55D54">
        <w:rPr>
          <w:color w:val="000000" w:themeColor="text1"/>
        </w:rPr>
        <w:t>htsed alused avalikele (munitsipaal ja riigi raha eest peetavate koolide) haridusasutustele tõstavad usaldust ja läbipaistvust haridussüsteemi, sh koolide rahastamise ja tegutsemise osas.</w:t>
      </w:r>
    </w:p>
    <w:p w14:paraId="6F378A98" w14:textId="6B4D914D" w:rsidR="5B3FD56E" w:rsidRPr="00F55D54" w:rsidRDefault="5B3FD56E" w:rsidP="00F55D54">
      <w:pPr>
        <w:pStyle w:val="Normaallaadveeb"/>
        <w:spacing w:before="0" w:beforeAutospacing="0" w:after="0" w:afterAutospacing="0"/>
        <w:jc w:val="both"/>
        <w:rPr>
          <w:i/>
          <w:iCs/>
          <w:color w:val="000000" w:themeColor="text1"/>
        </w:rPr>
      </w:pPr>
    </w:p>
    <w:p w14:paraId="128444B2" w14:textId="77777777" w:rsidR="003B1DF4" w:rsidRPr="00F55D54" w:rsidRDefault="003B1DF4" w:rsidP="00F55D54">
      <w:pPr>
        <w:pStyle w:val="Normaallaadveeb"/>
        <w:spacing w:before="0" w:beforeAutospacing="0" w:after="0" w:afterAutospacing="0"/>
        <w:jc w:val="both"/>
        <w:rPr>
          <w:i/>
          <w:color w:val="000000" w:themeColor="text1"/>
        </w:rPr>
      </w:pPr>
      <w:r w:rsidRPr="00F55D54">
        <w:rPr>
          <w:i/>
          <w:color w:val="000000" w:themeColor="text1"/>
        </w:rPr>
        <w:t>Mõju ulatus, avaldumise sagedus ja ebasoovitava mõju risk</w:t>
      </w:r>
    </w:p>
    <w:p w14:paraId="774C1530" w14:textId="100D166E" w:rsidR="003B1DF4" w:rsidRPr="00F55D54" w:rsidRDefault="396CA5E6" w:rsidP="00F55D54">
      <w:pPr>
        <w:pStyle w:val="Normaallaadveeb"/>
        <w:spacing w:before="0" w:beforeAutospacing="0" w:after="0" w:afterAutospacing="0"/>
        <w:jc w:val="both"/>
        <w:rPr>
          <w:color w:val="000000" w:themeColor="text1"/>
        </w:rPr>
      </w:pPr>
      <w:r w:rsidRPr="00F55D54">
        <w:rPr>
          <w:color w:val="000000" w:themeColor="text1"/>
        </w:rPr>
        <w:t>Mõjutab kõiki avalikku kutseõppeasutus</w:t>
      </w:r>
      <w:r w:rsidR="002D4B41" w:rsidRPr="00F55D54">
        <w:rPr>
          <w:color w:val="000000" w:themeColor="text1"/>
        </w:rPr>
        <w:t>i ning ka rakenduskõrgkoole, kes kutseõpet pakuvad</w:t>
      </w:r>
      <w:r w:rsidR="49198F91" w:rsidRPr="00F55D54">
        <w:rPr>
          <w:color w:val="000000" w:themeColor="text1"/>
        </w:rPr>
        <w:t xml:space="preserve"> ning seega</w:t>
      </w:r>
      <w:r w:rsidRPr="00F55D54">
        <w:rPr>
          <w:color w:val="000000" w:themeColor="text1"/>
        </w:rPr>
        <w:t xml:space="preserve"> on </w:t>
      </w:r>
      <w:r w:rsidR="49198F91" w:rsidRPr="00F55D54">
        <w:rPr>
          <w:color w:val="000000" w:themeColor="text1"/>
        </w:rPr>
        <w:t xml:space="preserve">mõju </w:t>
      </w:r>
      <w:r w:rsidRPr="00F55D54">
        <w:rPr>
          <w:color w:val="000000" w:themeColor="text1"/>
        </w:rPr>
        <w:t>ulatus</w:t>
      </w:r>
      <w:r w:rsidR="002D4B41" w:rsidRPr="00F55D54">
        <w:rPr>
          <w:color w:val="000000" w:themeColor="text1"/>
        </w:rPr>
        <w:t xml:space="preserve"> kutseõppeasutuste koolivõrku silmas pidades</w:t>
      </w:r>
      <w:r w:rsidRPr="00F55D54">
        <w:rPr>
          <w:color w:val="000000" w:themeColor="text1"/>
        </w:rPr>
        <w:t xml:space="preserve"> </w:t>
      </w:r>
      <w:r w:rsidR="49198F91" w:rsidRPr="00F55D54">
        <w:rPr>
          <w:color w:val="000000" w:themeColor="text1"/>
        </w:rPr>
        <w:t>suur. Muudatused eeldavad</w:t>
      </w:r>
      <w:r w:rsidRPr="00F55D54">
        <w:rPr>
          <w:color w:val="000000" w:themeColor="text1"/>
        </w:rPr>
        <w:t xml:space="preserve"> koolidel</w:t>
      </w:r>
      <w:r w:rsidR="002D4B41" w:rsidRPr="00F55D54">
        <w:rPr>
          <w:color w:val="000000" w:themeColor="text1"/>
        </w:rPr>
        <w:t>t</w:t>
      </w:r>
      <w:r w:rsidRPr="00F55D54">
        <w:rPr>
          <w:color w:val="000000" w:themeColor="text1"/>
        </w:rPr>
        <w:t xml:space="preserve"> vastuvõtuprotsesside ja </w:t>
      </w:r>
      <w:r w:rsidR="002D4B41" w:rsidRPr="00F55D54">
        <w:rPr>
          <w:color w:val="000000" w:themeColor="text1"/>
        </w:rPr>
        <w:t>teiste</w:t>
      </w:r>
      <w:r w:rsidRPr="00F55D54">
        <w:rPr>
          <w:color w:val="000000" w:themeColor="text1"/>
        </w:rPr>
        <w:t xml:space="preserve"> </w:t>
      </w:r>
      <w:r w:rsidR="002D4B41" w:rsidRPr="00F55D54">
        <w:rPr>
          <w:color w:val="000000" w:themeColor="text1"/>
        </w:rPr>
        <w:t>vajalike</w:t>
      </w:r>
      <w:r w:rsidRPr="00F55D54">
        <w:rPr>
          <w:color w:val="000000" w:themeColor="text1"/>
        </w:rPr>
        <w:t xml:space="preserve"> administratiivsete tegevuste ümberkorraldamist. Seni on koolid </w:t>
      </w:r>
      <w:r w:rsidR="49198F91" w:rsidRPr="00F55D54">
        <w:rPr>
          <w:color w:val="000000" w:themeColor="text1"/>
        </w:rPr>
        <w:t xml:space="preserve">tasulist </w:t>
      </w:r>
      <w:r w:rsidRPr="00F55D54">
        <w:rPr>
          <w:color w:val="000000" w:themeColor="text1"/>
        </w:rPr>
        <w:t xml:space="preserve">tasemeõpet pakkunud väga vähesel määral. </w:t>
      </w:r>
      <w:r w:rsidR="49198F91" w:rsidRPr="00F55D54">
        <w:rPr>
          <w:color w:val="000000" w:themeColor="text1"/>
        </w:rPr>
        <w:t xml:space="preserve">Läbi tuleb mõelda nii õppe sisu kui korraldus (nt hakata tasemeõppe asemel pakkuma täiendkoolitust).  Kooli jaoks on muudatuse </w:t>
      </w:r>
      <w:r w:rsidR="002D4B41" w:rsidRPr="00F55D54">
        <w:rPr>
          <w:color w:val="000000" w:themeColor="text1"/>
        </w:rPr>
        <w:t xml:space="preserve">avaldumise </w:t>
      </w:r>
      <w:r w:rsidR="49198F91" w:rsidRPr="00F55D54">
        <w:rPr>
          <w:color w:val="000000" w:themeColor="text1"/>
        </w:rPr>
        <w:t>sagedus</w:t>
      </w:r>
      <w:r w:rsidRPr="00F55D54">
        <w:rPr>
          <w:color w:val="000000" w:themeColor="text1"/>
        </w:rPr>
        <w:t xml:space="preserve"> suur, sest tasu võtmine  õppesse tulijatelt saab olema </w:t>
      </w:r>
      <w:r w:rsidR="49198F91" w:rsidRPr="00F55D54">
        <w:rPr>
          <w:color w:val="000000" w:themeColor="text1"/>
        </w:rPr>
        <w:t>pidev</w:t>
      </w:r>
      <w:r w:rsidR="002D4B41" w:rsidRPr="00F55D54">
        <w:rPr>
          <w:color w:val="000000" w:themeColor="text1"/>
        </w:rPr>
        <w:t>-</w:t>
      </w:r>
      <w:r w:rsidRPr="00F55D54">
        <w:rPr>
          <w:color w:val="000000" w:themeColor="text1"/>
        </w:rPr>
        <w:t xml:space="preserve"> iga</w:t>
      </w:r>
      <w:r w:rsidR="002D4B41" w:rsidRPr="00F55D54">
        <w:rPr>
          <w:color w:val="000000" w:themeColor="text1"/>
        </w:rPr>
        <w:t>-aastane</w:t>
      </w:r>
      <w:r w:rsidRPr="00F55D54">
        <w:rPr>
          <w:color w:val="000000" w:themeColor="text1"/>
        </w:rPr>
        <w:t xml:space="preserve"> õpilaste vastuvõtmise protsessiga</w:t>
      </w:r>
      <w:r w:rsidR="002D4B41" w:rsidRPr="00F55D54">
        <w:rPr>
          <w:color w:val="000000" w:themeColor="text1"/>
        </w:rPr>
        <w:t xml:space="preserve"> kaasnev tegevus</w:t>
      </w:r>
      <w:r w:rsidRPr="00F55D54">
        <w:rPr>
          <w:color w:val="000000" w:themeColor="text1"/>
        </w:rPr>
        <w:t xml:space="preserve">. </w:t>
      </w:r>
      <w:r w:rsidR="49198F91" w:rsidRPr="00F55D54">
        <w:rPr>
          <w:color w:val="000000" w:themeColor="text1"/>
        </w:rPr>
        <w:t>Kokkuvõttes on koolide</w:t>
      </w:r>
      <w:r w:rsidRPr="00F55D54">
        <w:rPr>
          <w:color w:val="000000" w:themeColor="text1"/>
        </w:rPr>
        <w:t xml:space="preserve"> jaoks muudatustega kaasnev mõju </w:t>
      </w:r>
      <w:r w:rsidR="49198F91" w:rsidRPr="00F55D54">
        <w:rPr>
          <w:color w:val="000000" w:themeColor="text1"/>
        </w:rPr>
        <w:t xml:space="preserve">väga </w:t>
      </w:r>
      <w:r w:rsidRPr="00F55D54">
        <w:rPr>
          <w:color w:val="000000" w:themeColor="text1"/>
        </w:rPr>
        <w:t xml:space="preserve">oluline. </w:t>
      </w:r>
    </w:p>
    <w:p w14:paraId="10A3B038" w14:textId="6BECB88A" w:rsidR="5B3FD56E" w:rsidRPr="00F55D54" w:rsidRDefault="5B3FD56E" w:rsidP="00F55D54">
      <w:pPr>
        <w:pStyle w:val="Normaallaadveeb"/>
        <w:spacing w:before="0" w:beforeAutospacing="0" w:after="0" w:afterAutospacing="0"/>
        <w:jc w:val="both"/>
        <w:rPr>
          <w:b/>
          <w:bCs/>
          <w:color w:val="000000" w:themeColor="text1"/>
        </w:rPr>
      </w:pPr>
    </w:p>
    <w:p w14:paraId="3CD5B8F1" w14:textId="2F0A2B52" w:rsidR="003B1DF4" w:rsidRDefault="003B1DF4" w:rsidP="00F55D54">
      <w:pPr>
        <w:pStyle w:val="Normaallaadveeb"/>
        <w:spacing w:before="0" w:beforeAutospacing="0" w:after="0" w:afterAutospacing="0"/>
        <w:jc w:val="both"/>
        <w:rPr>
          <w:b/>
          <w:color w:val="000000" w:themeColor="text1"/>
        </w:rPr>
      </w:pPr>
      <w:r w:rsidRPr="00F55D54">
        <w:rPr>
          <w:b/>
          <w:color w:val="000000" w:themeColor="text1"/>
        </w:rPr>
        <w:t>6.</w:t>
      </w:r>
      <w:r w:rsidR="000E1FA4" w:rsidRPr="00F55D54">
        <w:rPr>
          <w:b/>
          <w:color w:val="000000" w:themeColor="text1"/>
        </w:rPr>
        <w:t>6.</w:t>
      </w:r>
      <w:r w:rsidRPr="00F55D54">
        <w:rPr>
          <w:b/>
          <w:color w:val="000000" w:themeColor="text1"/>
        </w:rPr>
        <w:t xml:space="preserve"> </w:t>
      </w:r>
      <w:bookmarkStart w:id="65" w:name="_Hlk160721434"/>
      <w:r w:rsidRPr="00F55D54">
        <w:rPr>
          <w:b/>
          <w:color w:val="000000" w:themeColor="text1"/>
        </w:rPr>
        <w:t xml:space="preserve">Statsionaarne üldharidus kutseõppeasutustes </w:t>
      </w:r>
      <w:bookmarkEnd w:id="65"/>
    </w:p>
    <w:p w14:paraId="6DD75DE5" w14:textId="77777777" w:rsidR="00D73A05" w:rsidRPr="00F55D54" w:rsidRDefault="00D73A05" w:rsidP="00F55D54">
      <w:pPr>
        <w:pStyle w:val="Normaallaadveeb"/>
        <w:spacing w:before="0" w:beforeAutospacing="0" w:after="0" w:afterAutospacing="0"/>
        <w:jc w:val="both"/>
        <w:rPr>
          <w:b/>
          <w:color w:val="000000"/>
        </w:rPr>
      </w:pPr>
    </w:p>
    <w:p w14:paraId="68F25642" w14:textId="2CDCAA6B" w:rsidR="003B1DF4" w:rsidRDefault="396CA5E6" w:rsidP="00F55D54">
      <w:pPr>
        <w:spacing w:after="0" w:line="240" w:lineRule="auto"/>
        <w:rPr>
          <w:rFonts w:ascii="Times New Roman" w:eastAsia="Times New Roman" w:hAnsi="Times New Roman" w:cs="Times New Roman"/>
          <w:b/>
          <w:bCs/>
          <w:sz w:val="24"/>
          <w:szCs w:val="24"/>
        </w:rPr>
      </w:pPr>
      <w:r w:rsidRPr="00F55D54">
        <w:rPr>
          <w:rFonts w:ascii="Times New Roman" w:eastAsia="Times New Roman" w:hAnsi="Times New Roman" w:cs="Times New Roman"/>
          <w:b/>
          <w:bCs/>
          <w:i/>
          <w:iCs/>
          <w:sz w:val="24"/>
          <w:szCs w:val="24"/>
        </w:rPr>
        <w:lastRenderedPageBreak/>
        <w:t>Mõju sihtrühm:</w:t>
      </w:r>
      <w:r w:rsidRPr="00F55D54">
        <w:rPr>
          <w:rFonts w:ascii="Times New Roman" w:eastAsia="Times New Roman" w:hAnsi="Times New Roman" w:cs="Times New Roman"/>
          <w:b/>
          <w:bCs/>
          <w:sz w:val="24"/>
          <w:szCs w:val="24"/>
        </w:rPr>
        <w:t xml:space="preserve"> Koolivõrk </w:t>
      </w:r>
    </w:p>
    <w:p w14:paraId="1F13E8E5" w14:textId="77777777" w:rsidR="00D73A05" w:rsidRPr="00F55D54" w:rsidRDefault="00D73A05" w:rsidP="00F55D54">
      <w:pPr>
        <w:spacing w:after="0" w:line="240" w:lineRule="auto"/>
        <w:rPr>
          <w:rFonts w:ascii="Times New Roman" w:hAnsi="Times New Roman" w:cs="Times New Roman"/>
          <w:sz w:val="24"/>
          <w:szCs w:val="24"/>
        </w:rPr>
      </w:pPr>
    </w:p>
    <w:p w14:paraId="5BAE0098" w14:textId="36FE2888" w:rsidR="003B1DF4" w:rsidRDefault="396CA5E6" w:rsidP="00F55D54">
      <w:pPr>
        <w:spacing w:after="0" w:line="240" w:lineRule="auto"/>
        <w:jc w:val="both"/>
        <w:rPr>
          <w:rFonts w:ascii="Times New Roman" w:hAnsi="Times New Roman" w:cs="Times New Roman"/>
          <w:sz w:val="24"/>
          <w:szCs w:val="24"/>
        </w:rPr>
      </w:pPr>
      <w:r w:rsidRPr="00F55D54">
        <w:rPr>
          <w:rFonts w:ascii="Times New Roman" w:eastAsia="Times New Roman" w:hAnsi="Times New Roman" w:cs="Times New Roman"/>
          <w:sz w:val="24"/>
          <w:szCs w:val="24"/>
        </w:rPr>
        <w:t>Eestis tegutseb 2023/2024. õppeaastal kokku 31 kutseõppeasutust, neist 25 peab riik, 4 eraõiguslik juriidiline isik ja 2 kohalik omavalitsus (Tallinna linn ja Tartu linn).</w:t>
      </w:r>
      <w:r w:rsidR="00BB636C" w:rsidRPr="00F55D54">
        <w:rPr>
          <w:rFonts w:ascii="Times New Roman" w:hAnsi="Times New Roman" w:cs="Times New Roman"/>
          <w:sz w:val="24"/>
          <w:szCs w:val="24"/>
        </w:rPr>
        <w:t xml:space="preserve"> </w:t>
      </w:r>
      <w:bookmarkStart w:id="66" w:name="_Hlk158727754"/>
      <w:r w:rsidR="00BB636C" w:rsidRPr="00F55D54">
        <w:rPr>
          <w:rFonts w:ascii="Times New Roman" w:hAnsi="Times New Roman" w:cs="Times New Roman"/>
          <w:sz w:val="24"/>
          <w:szCs w:val="24"/>
        </w:rPr>
        <w:t>Muudatuse tulemusena on omavalitsustel võimalik lähiaastatel teha gümnaasiumiastmes õppe lõpetamise otsus eelkõige alla 100 gümnasistiga koolides</w:t>
      </w:r>
      <w:bookmarkEnd w:id="66"/>
      <w:r w:rsidR="00BB636C" w:rsidRPr="00F55D54">
        <w:rPr>
          <w:rFonts w:ascii="Times New Roman" w:hAnsi="Times New Roman" w:cs="Times New Roman"/>
          <w:sz w:val="24"/>
          <w:szCs w:val="24"/>
        </w:rPr>
        <w:t>. Käesoleva</w:t>
      </w:r>
      <w:r w:rsidR="003138ED" w:rsidRPr="00F55D54">
        <w:rPr>
          <w:rFonts w:ascii="Times New Roman" w:hAnsi="Times New Roman" w:cs="Times New Roman"/>
          <w:sz w:val="24"/>
          <w:szCs w:val="24"/>
        </w:rPr>
        <w:t>l</w:t>
      </w:r>
      <w:r w:rsidR="00BB636C" w:rsidRPr="00F55D54">
        <w:rPr>
          <w:rFonts w:ascii="Times New Roman" w:hAnsi="Times New Roman" w:cs="Times New Roman"/>
          <w:sz w:val="24"/>
          <w:szCs w:val="24"/>
        </w:rPr>
        <w:t xml:space="preserve"> õppeaastal on </w:t>
      </w:r>
      <w:r w:rsidR="003138ED" w:rsidRPr="00F55D54">
        <w:rPr>
          <w:rFonts w:ascii="Times New Roman" w:hAnsi="Times New Roman" w:cs="Times New Roman"/>
          <w:sz w:val="24"/>
          <w:szCs w:val="24"/>
        </w:rPr>
        <w:t>selliseid koole</w:t>
      </w:r>
      <w:r w:rsidR="00BB636C" w:rsidRPr="00F55D54">
        <w:rPr>
          <w:rFonts w:ascii="Times New Roman" w:hAnsi="Times New Roman" w:cs="Times New Roman"/>
          <w:sz w:val="24"/>
          <w:szCs w:val="24"/>
        </w:rPr>
        <w:t xml:space="preserve"> 44.</w:t>
      </w:r>
    </w:p>
    <w:p w14:paraId="2A98E14E" w14:textId="77777777" w:rsidR="00D73A05" w:rsidRPr="00F55D54" w:rsidRDefault="00D73A05" w:rsidP="00F55D54">
      <w:pPr>
        <w:spacing w:after="0" w:line="240" w:lineRule="auto"/>
        <w:jc w:val="both"/>
        <w:rPr>
          <w:rFonts w:ascii="Times New Roman" w:hAnsi="Times New Roman" w:cs="Times New Roman"/>
          <w:sz w:val="24"/>
          <w:szCs w:val="24"/>
        </w:rPr>
      </w:pPr>
    </w:p>
    <w:p w14:paraId="46D318B1" w14:textId="77777777" w:rsidR="00D73A05" w:rsidRDefault="396CA5E6" w:rsidP="00F55D54">
      <w:pPr>
        <w:spacing w:after="0" w:line="240" w:lineRule="auto"/>
        <w:rPr>
          <w:rFonts w:ascii="Times New Roman" w:eastAsia="Times New Roman" w:hAnsi="Times New Roman" w:cs="Times New Roman"/>
          <w:sz w:val="24"/>
          <w:szCs w:val="24"/>
          <w:u w:val="single"/>
        </w:rPr>
      </w:pPr>
      <w:r w:rsidRPr="00F55D54">
        <w:rPr>
          <w:rFonts w:ascii="Times New Roman" w:eastAsia="Times New Roman" w:hAnsi="Times New Roman" w:cs="Times New Roman"/>
          <w:sz w:val="24"/>
          <w:szCs w:val="24"/>
          <w:u w:val="single"/>
        </w:rPr>
        <w:t xml:space="preserve">Mõju valdkond: regionaalne mõju, mõju haridusele (kättesaadavus)        </w:t>
      </w:r>
    </w:p>
    <w:p w14:paraId="367F7B21" w14:textId="46084886" w:rsidR="003B1DF4" w:rsidRPr="00F55D54" w:rsidRDefault="396CA5E6" w:rsidP="00F55D54">
      <w:pPr>
        <w:spacing w:after="0" w:line="240" w:lineRule="auto"/>
        <w:rPr>
          <w:rFonts w:ascii="Times New Roman" w:hAnsi="Times New Roman" w:cs="Times New Roman"/>
          <w:sz w:val="24"/>
          <w:szCs w:val="24"/>
        </w:rPr>
      </w:pPr>
      <w:r w:rsidRPr="00F55D54">
        <w:rPr>
          <w:rFonts w:ascii="Times New Roman" w:eastAsia="Times New Roman" w:hAnsi="Times New Roman" w:cs="Times New Roman"/>
          <w:sz w:val="24"/>
          <w:szCs w:val="24"/>
          <w:u w:val="single"/>
        </w:rPr>
        <w:t xml:space="preserve">    </w:t>
      </w:r>
    </w:p>
    <w:p w14:paraId="75C17FE8" w14:textId="66E618E1" w:rsidR="003B1DF4" w:rsidRDefault="003B1DF4" w:rsidP="00F55D54">
      <w:pPr>
        <w:spacing w:after="0" w:line="240" w:lineRule="auto"/>
        <w:rPr>
          <w:rFonts w:ascii="Times New Roman" w:eastAsia="Times New Roman" w:hAnsi="Times New Roman" w:cs="Times New Roman"/>
          <w:i/>
          <w:sz w:val="24"/>
          <w:szCs w:val="24"/>
        </w:rPr>
      </w:pPr>
      <w:r w:rsidRPr="00F55D54">
        <w:rPr>
          <w:rFonts w:ascii="Times New Roman" w:eastAsia="Times New Roman" w:hAnsi="Times New Roman" w:cs="Times New Roman"/>
          <w:i/>
          <w:sz w:val="24"/>
          <w:szCs w:val="24"/>
        </w:rPr>
        <w:t>Mõju kirjeldus</w:t>
      </w:r>
    </w:p>
    <w:p w14:paraId="2D666B21" w14:textId="77777777" w:rsidR="00D73A05" w:rsidRPr="00F55D54" w:rsidRDefault="00D73A05" w:rsidP="00F55D54">
      <w:pPr>
        <w:spacing w:after="0" w:line="240" w:lineRule="auto"/>
        <w:rPr>
          <w:rFonts w:ascii="Times New Roman" w:hAnsi="Times New Roman" w:cs="Times New Roman"/>
          <w:sz w:val="24"/>
          <w:szCs w:val="24"/>
        </w:rPr>
      </w:pPr>
    </w:p>
    <w:p w14:paraId="4AECC9EB" w14:textId="5E6F5AFF" w:rsidR="00BA1BEA" w:rsidRDefault="396CA5E6" w:rsidP="00F55D54">
      <w:pPr>
        <w:spacing w:after="0" w:line="240" w:lineRule="auto"/>
        <w:jc w:val="both"/>
        <w:rPr>
          <w:rFonts w:ascii="Times New Roman" w:eastAsia="Times New Roman" w:hAnsi="Times New Roman" w:cs="Times New Roman"/>
          <w:sz w:val="24"/>
          <w:szCs w:val="24"/>
        </w:rPr>
      </w:pPr>
      <w:r w:rsidRPr="00F55D54">
        <w:rPr>
          <w:rFonts w:ascii="Times New Roman" w:eastAsia="Times New Roman" w:hAnsi="Times New Roman" w:cs="Times New Roman"/>
          <w:sz w:val="24"/>
          <w:szCs w:val="24"/>
        </w:rPr>
        <w:t>Selleks, et tagada kõigile põhikoolilõpetajatele kvaliteet</w:t>
      </w:r>
      <w:r w:rsidR="00BA1BEA" w:rsidRPr="00F55D54">
        <w:rPr>
          <w:rFonts w:ascii="Times New Roman" w:eastAsia="Times New Roman" w:hAnsi="Times New Roman" w:cs="Times New Roman"/>
          <w:sz w:val="24"/>
          <w:szCs w:val="24"/>
        </w:rPr>
        <w:t xml:space="preserve">ne ja valikurohke </w:t>
      </w:r>
      <w:r w:rsidRPr="00F55D54">
        <w:rPr>
          <w:rFonts w:ascii="Times New Roman" w:eastAsia="Times New Roman" w:hAnsi="Times New Roman" w:cs="Times New Roman"/>
          <w:sz w:val="24"/>
          <w:szCs w:val="24"/>
        </w:rPr>
        <w:t xml:space="preserve">haridus järgmisel haridustasemel, tuleb korrastada </w:t>
      </w:r>
      <w:proofErr w:type="spellStart"/>
      <w:r w:rsidRPr="00F55D54">
        <w:rPr>
          <w:rFonts w:ascii="Times New Roman" w:eastAsia="Times New Roman" w:hAnsi="Times New Roman" w:cs="Times New Roman"/>
          <w:sz w:val="24"/>
          <w:szCs w:val="24"/>
        </w:rPr>
        <w:t>üld</w:t>
      </w:r>
      <w:proofErr w:type="spellEnd"/>
      <w:r w:rsidRPr="00F55D54">
        <w:rPr>
          <w:rFonts w:ascii="Times New Roman" w:eastAsia="Times New Roman" w:hAnsi="Times New Roman" w:cs="Times New Roman"/>
          <w:sz w:val="24"/>
          <w:szCs w:val="24"/>
        </w:rPr>
        <w:t xml:space="preserve">- ja kutsekeskharidust pakkuvate õppeasutuste võrk. </w:t>
      </w:r>
      <w:r w:rsidR="002010D4" w:rsidRPr="00F55D54">
        <w:rPr>
          <w:rFonts w:ascii="Times New Roman" w:eastAsia="Times New Roman" w:hAnsi="Times New Roman" w:cs="Times New Roman"/>
          <w:sz w:val="24"/>
          <w:szCs w:val="24"/>
        </w:rPr>
        <w:t>Muudatuste tulemusel tagatakse õpilastele suuremad võimalused kvaliteetse ja valikurohke gümnaasiumihariduse omandamiseks, nt on kutseõppeasutustes võimalik lisaks üldharidusele võtta kursuseid kutseõppe valikute hulgast.</w:t>
      </w:r>
      <w:r w:rsidR="002C4402" w:rsidRPr="00F55D54">
        <w:rPr>
          <w:rFonts w:ascii="Times New Roman" w:eastAsia="Times New Roman" w:hAnsi="Times New Roman" w:cs="Times New Roman"/>
          <w:sz w:val="24"/>
          <w:szCs w:val="24"/>
        </w:rPr>
        <w:t xml:space="preserve"> </w:t>
      </w:r>
      <w:r w:rsidRPr="00F55D54">
        <w:rPr>
          <w:rFonts w:ascii="Times New Roman" w:eastAsia="Times New Roman" w:hAnsi="Times New Roman" w:cs="Times New Roman"/>
          <w:sz w:val="24"/>
          <w:szCs w:val="24"/>
        </w:rPr>
        <w:t xml:space="preserve">Selleks tuleb anda võimalus </w:t>
      </w:r>
      <w:r w:rsidR="003138ED" w:rsidRPr="00F55D54">
        <w:rPr>
          <w:rFonts w:ascii="Times New Roman" w:eastAsia="Times New Roman" w:hAnsi="Times New Roman" w:cs="Times New Roman"/>
          <w:sz w:val="24"/>
          <w:szCs w:val="24"/>
        </w:rPr>
        <w:t xml:space="preserve">lõpetada </w:t>
      </w:r>
      <w:r w:rsidRPr="00F55D54">
        <w:rPr>
          <w:rFonts w:ascii="Times New Roman" w:eastAsia="Times New Roman" w:hAnsi="Times New Roman" w:cs="Times New Roman"/>
          <w:sz w:val="24"/>
          <w:szCs w:val="24"/>
        </w:rPr>
        <w:t xml:space="preserve">alla 100 gümnaasiumiastme õpilasega koolides gümnaasiumihariduse andmine. </w:t>
      </w:r>
      <w:r w:rsidR="00BA1BEA" w:rsidRPr="00F55D54">
        <w:rPr>
          <w:rFonts w:ascii="Times New Roman" w:eastAsia="Times New Roman" w:hAnsi="Times New Roman" w:cs="Times New Roman"/>
          <w:sz w:val="24"/>
          <w:szCs w:val="24"/>
        </w:rPr>
        <w:t xml:space="preserve">Muudatuse tulemusena koondub keskharidus suurematesse õppekohtadesse, kuid võimalused keskhariduse saamiseks säilivad üle Eesti. </w:t>
      </w:r>
    </w:p>
    <w:p w14:paraId="2C1199FB" w14:textId="77777777" w:rsidR="00D73A05" w:rsidRPr="00F55D54" w:rsidRDefault="00D73A05" w:rsidP="00F55D54">
      <w:pPr>
        <w:spacing w:after="0" w:line="240" w:lineRule="auto"/>
        <w:jc w:val="both"/>
        <w:rPr>
          <w:rFonts w:ascii="Times New Roman" w:eastAsia="Times New Roman" w:hAnsi="Times New Roman" w:cs="Times New Roman"/>
          <w:sz w:val="24"/>
          <w:szCs w:val="24"/>
        </w:rPr>
      </w:pPr>
    </w:p>
    <w:p w14:paraId="392F0FB7" w14:textId="77777777" w:rsidR="00D73A05" w:rsidRDefault="396CA5E6" w:rsidP="00F55D54">
      <w:pPr>
        <w:spacing w:after="0" w:line="240" w:lineRule="auto"/>
        <w:jc w:val="both"/>
        <w:rPr>
          <w:rFonts w:ascii="Times New Roman" w:eastAsia="Times New Roman" w:hAnsi="Times New Roman" w:cs="Times New Roman"/>
          <w:sz w:val="24"/>
          <w:szCs w:val="24"/>
        </w:rPr>
      </w:pPr>
      <w:r w:rsidRPr="00F55D54">
        <w:rPr>
          <w:rFonts w:ascii="Times New Roman" w:eastAsia="Times New Roman" w:hAnsi="Times New Roman" w:cs="Times New Roman"/>
          <w:sz w:val="24"/>
          <w:szCs w:val="24"/>
        </w:rPr>
        <w:t>Üldhariduse õppekohtade tagamiseks kutseõppeasutustes võimaldatakse kujundada kutseõppeasutused ümber nn hariduskeskusteks (mitut liiki haridust pakkuv kool). Riigi kutseõppeasutuste põhimäärustesse viiakse sisse õigus pakkuda üldkeskharidust. Enamik</w:t>
      </w:r>
      <w:r w:rsidR="003138ED" w:rsidRPr="00F55D54">
        <w:rPr>
          <w:rFonts w:ascii="Times New Roman" w:eastAsia="Times New Roman" w:hAnsi="Times New Roman" w:cs="Times New Roman"/>
          <w:sz w:val="24"/>
          <w:szCs w:val="24"/>
        </w:rPr>
        <w:t>u</w:t>
      </w:r>
      <w:r w:rsidRPr="00F55D54">
        <w:rPr>
          <w:rFonts w:ascii="Times New Roman" w:eastAsia="Times New Roman" w:hAnsi="Times New Roman" w:cs="Times New Roman"/>
          <w:sz w:val="24"/>
          <w:szCs w:val="24"/>
        </w:rPr>
        <w:t>l kutseõppeasutustest on juba</w:t>
      </w:r>
      <w:r w:rsidR="003138ED" w:rsidRPr="00F55D54">
        <w:rPr>
          <w:rFonts w:ascii="Times New Roman" w:eastAsia="Times New Roman" w:hAnsi="Times New Roman" w:cs="Times New Roman"/>
          <w:sz w:val="24"/>
          <w:szCs w:val="24"/>
        </w:rPr>
        <w:t xml:space="preserve"> praegu</w:t>
      </w:r>
      <w:r w:rsidRPr="00F55D54">
        <w:rPr>
          <w:rFonts w:ascii="Times New Roman" w:eastAsia="Times New Roman" w:hAnsi="Times New Roman" w:cs="Times New Roman"/>
          <w:sz w:val="24"/>
          <w:szCs w:val="24"/>
        </w:rPr>
        <w:t xml:space="preserve"> õigus pakkuda üldkeskharidust mitte­statsionaarses õppevormis, seda laiendatakse edaspidi statsionaarsele õppevormile. Oluline on, et õigusaktid loovad kõigest võimaluse</w:t>
      </w:r>
      <w:r w:rsidR="00B5366C" w:rsidRPr="00F55D54">
        <w:rPr>
          <w:rFonts w:ascii="Times New Roman" w:eastAsia="Times New Roman" w:hAnsi="Times New Roman" w:cs="Times New Roman"/>
          <w:sz w:val="24"/>
          <w:szCs w:val="24"/>
        </w:rPr>
        <w:t>,</w:t>
      </w:r>
      <w:r w:rsidRPr="00F55D54">
        <w:rPr>
          <w:rFonts w:ascii="Times New Roman" w:eastAsia="Times New Roman" w:hAnsi="Times New Roman" w:cs="Times New Roman"/>
          <w:sz w:val="24"/>
          <w:szCs w:val="24"/>
        </w:rPr>
        <w:t xml:space="preserve"> mitte kohustuse. Kui aga sellised otsused tulevad</w:t>
      </w:r>
      <w:r w:rsidR="002C4402" w:rsidRPr="00F55D54">
        <w:rPr>
          <w:rFonts w:ascii="Times New Roman" w:eastAsia="Times New Roman" w:hAnsi="Times New Roman" w:cs="Times New Roman"/>
          <w:sz w:val="24"/>
          <w:szCs w:val="24"/>
        </w:rPr>
        <w:t>,</w:t>
      </w:r>
      <w:r w:rsidRPr="00F55D54">
        <w:rPr>
          <w:rFonts w:ascii="Times New Roman" w:eastAsia="Times New Roman" w:hAnsi="Times New Roman" w:cs="Times New Roman"/>
          <w:sz w:val="24"/>
          <w:szCs w:val="24"/>
        </w:rPr>
        <w:t xml:space="preserve"> on võimalik on muuta </w:t>
      </w:r>
      <w:r w:rsidR="00B5366C" w:rsidRPr="00F55D54">
        <w:rPr>
          <w:rFonts w:ascii="Times New Roman" w:eastAsia="Times New Roman" w:hAnsi="Times New Roman" w:cs="Times New Roman"/>
          <w:sz w:val="24"/>
          <w:szCs w:val="24"/>
        </w:rPr>
        <w:t>kooli</w:t>
      </w:r>
      <w:r w:rsidRPr="00F55D54">
        <w:rPr>
          <w:rFonts w:ascii="Times New Roman" w:eastAsia="Times New Roman" w:hAnsi="Times New Roman" w:cs="Times New Roman"/>
          <w:sz w:val="24"/>
          <w:szCs w:val="24"/>
        </w:rPr>
        <w:t>võrk efektiivsemaks.</w:t>
      </w:r>
    </w:p>
    <w:p w14:paraId="1382DE53" w14:textId="3A4D0E6C" w:rsidR="003B1DF4" w:rsidRPr="00F55D54" w:rsidRDefault="396CA5E6" w:rsidP="00F55D54">
      <w:pPr>
        <w:spacing w:after="0" w:line="240" w:lineRule="auto"/>
        <w:jc w:val="both"/>
        <w:rPr>
          <w:rFonts w:ascii="Times New Roman" w:eastAsia="Times New Roman" w:hAnsi="Times New Roman" w:cs="Times New Roman"/>
          <w:sz w:val="24"/>
          <w:szCs w:val="24"/>
        </w:rPr>
      </w:pPr>
      <w:r w:rsidRPr="00F55D54">
        <w:rPr>
          <w:rFonts w:ascii="Times New Roman" w:eastAsia="Times New Roman" w:hAnsi="Times New Roman" w:cs="Times New Roman"/>
          <w:sz w:val="24"/>
          <w:szCs w:val="24"/>
        </w:rPr>
        <w:t xml:space="preserve"> </w:t>
      </w:r>
    </w:p>
    <w:p w14:paraId="69DCF03B" w14:textId="4EF29D7E" w:rsidR="003B1DF4" w:rsidRDefault="00B5366C" w:rsidP="00F55D54">
      <w:pPr>
        <w:spacing w:after="0" w:line="240" w:lineRule="auto"/>
        <w:jc w:val="both"/>
        <w:rPr>
          <w:rFonts w:ascii="Times New Roman" w:eastAsia="Times New Roman" w:hAnsi="Times New Roman" w:cs="Times New Roman"/>
          <w:sz w:val="24"/>
          <w:szCs w:val="24"/>
        </w:rPr>
      </w:pPr>
      <w:r w:rsidRPr="00F55D54">
        <w:rPr>
          <w:rFonts w:ascii="Times New Roman" w:eastAsia="Times New Roman" w:hAnsi="Times New Roman" w:cs="Times New Roman"/>
          <w:sz w:val="24"/>
          <w:szCs w:val="24"/>
        </w:rPr>
        <w:t>Koolivõrgu koondumisega</w:t>
      </w:r>
      <w:r w:rsidR="396CA5E6" w:rsidRPr="00F55D54">
        <w:rPr>
          <w:rFonts w:ascii="Times New Roman" w:eastAsia="Times New Roman" w:hAnsi="Times New Roman" w:cs="Times New Roman"/>
          <w:sz w:val="24"/>
          <w:szCs w:val="24"/>
        </w:rPr>
        <w:t xml:space="preserve"> võivad kaas</w:t>
      </w:r>
      <w:r w:rsidRPr="00F55D54">
        <w:rPr>
          <w:rFonts w:ascii="Times New Roman" w:eastAsia="Times New Roman" w:hAnsi="Times New Roman" w:cs="Times New Roman"/>
          <w:sz w:val="24"/>
          <w:szCs w:val="24"/>
        </w:rPr>
        <w:t>ne</w:t>
      </w:r>
      <w:r w:rsidR="396CA5E6" w:rsidRPr="00F55D54">
        <w:rPr>
          <w:rFonts w:ascii="Times New Roman" w:eastAsia="Times New Roman" w:hAnsi="Times New Roman" w:cs="Times New Roman"/>
          <w:sz w:val="24"/>
          <w:szCs w:val="24"/>
        </w:rPr>
        <w:t xml:space="preserve">da </w:t>
      </w:r>
      <w:commentRangeStart w:id="67"/>
      <w:r w:rsidR="396CA5E6" w:rsidRPr="00F55D54">
        <w:rPr>
          <w:rFonts w:ascii="Times New Roman" w:eastAsia="Times New Roman" w:hAnsi="Times New Roman" w:cs="Times New Roman"/>
          <w:sz w:val="24"/>
          <w:szCs w:val="24"/>
        </w:rPr>
        <w:t xml:space="preserve">teatud regionaalsed mõjud, </w:t>
      </w:r>
      <w:commentRangeEnd w:id="67"/>
      <w:r w:rsidR="00E52C8D">
        <w:rPr>
          <w:rStyle w:val="Kommentaariviide"/>
          <w:rFonts w:ascii="Calibri" w:eastAsia="Calibri" w:hAnsi="Calibri" w:cs="Calibri"/>
          <w:kern w:val="0"/>
          <w:lang w:eastAsia="et-EE"/>
          <w14:ligatures w14:val="none"/>
        </w:rPr>
        <w:commentReference w:id="67"/>
      </w:r>
      <w:r w:rsidR="396CA5E6" w:rsidRPr="00F55D54">
        <w:rPr>
          <w:rFonts w:ascii="Times New Roman" w:eastAsia="Times New Roman" w:hAnsi="Times New Roman" w:cs="Times New Roman"/>
          <w:sz w:val="24"/>
          <w:szCs w:val="24"/>
        </w:rPr>
        <w:t xml:space="preserve">sest ka väikekoolid on üks kogukonna ja kohaliku elu kese. Samas </w:t>
      </w:r>
      <w:r w:rsidRPr="00F55D54">
        <w:rPr>
          <w:rFonts w:ascii="Times New Roman" w:eastAsia="Times New Roman" w:hAnsi="Times New Roman" w:cs="Times New Roman"/>
          <w:sz w:val="24"/>
          <w:szCs w:val="24"/>
        </w:rPr>
        <w:t>võimaldab vastutuse liikumine</w:t>
      </w:r>
      <w:r w:rsidR="396CA5E6" w:rsidRPr="00F55D54">
        <w:rPr>
          <w:rFonts w:ascii="Times New Roman" w:eastAsia="Times New Roman" w:hAnsi="Times New Roman" w:cs="Times New Roman"/>
          <w:sz w:val="24"/>
          <w:szCs w:val="24"/>
        </w:rPr>
        <w:t xml:space="preserve"> põhikoolijärgse hariduse </w:t>
      </w:r>
      <w:r w:rsidRPr="00F55D54">
        <w:rPr>
          <w:rFonts w:ascii="Times New Roman" w:eastAsia="Times New Roman" w:hAnsi="Times New Roman" w:cs="Times New Roman"/>
          <w:sz w:val="24"/>
          <w:szCs w:val="24"/>
        </w:rPr>
        <w:t xml:space="preserve">eest </w:t>
      </w:r>
      <w:r w:rsidR="396CA5E6" w:rsidRPr="00F55D54">
        <w:rPr>
          <w:rFonts w:ascii="Times New Roman" w:eastAsia="Times New Roman" w:hAnsi="Times New Roman" w:cs="Times New Roman"/>
          <w:sz w:val="24"/>
          <w:szCs w:val="24"/>
        </w:rPr>
        <w:t>riigi</w:t>
      </w:r>
      <w:r w:rsidRPr="00F55D54">
        <w:rPr>
          <w:rFonts w:ascii="Times New Roman" w:eastAsia="Times New Roman" w:hAnsi="Times New Roman" w:cs="Times New Roman"/>
          <w:sz w:val="24"/>
          <w:szCs w:val="24"/>
        </w:rPr>
        <w:t xml:space="preserve">le pakkuda </w:t>
      </w:r>
      <w:r w:rsidR="396CA5E6" w:rsidRPr="00F55D54">
        <w:rPr>
          <w:rFonts w:ascii="Times New Roman" w:eastAsia="Times New Roman" w:hAnsi="Times New Roman" w:cs="Times New Roman"/>
          <w:sz w:val="24"/>
          <w:szCs w:val="24"/>
        </w:rPr>
        <w:t>kvaliteetsem</w:t>
      </w:r>
      <w:r w:rsidRPr="00F55D54">
        <w:rPr>
          <w:rFonts w:ascii="Times New Roman" w:eastAsia="Times New Roman" w:hAnsi="Times New Roman" w:cs="Times New Roman"/>
          <w:sz w:val="24"/>
          <w:szCs w:val="24"/>
        </w:rPr>
        <w:t>at</w:t>
      </w:r>
      <w:r w:rsidR="396CA5E6" w:rsidRPr="00F55D54">
        <w:rPr>
          <w:rFonts w:ascii="Times New Roman" w:eastAsia="Times New Roman" w:hAnsi="Times New Roman" w:cs="Times New Roman"/>
          <w:sz w:val="24"/>
          <w:szCs w:val="24"/>
        </w:rPr>
        <w:t xml:space="preserve"> õp</w:t>
      </w:r>
      <w:r w:rsidRPr="00F55D54">
        <w:rPr>
          <w:rFonts w:ascii="Times New Roman" w:eastAsia="Times New Roman" w:hAnsi="Times New Roman" w:cs="Times New Roman"/>
          <w:sz w:val="24"/>
          <w:szCs w:val="24"/>
        </w:rPr>
        <w:t xml:space="preserve">et </w:t>
      </w:r>
      <w:r w:rsidR="396CA5E6" w:rsidRPr="00F55D54">
        <w:rPr>
          <w:rFonts w:ascii="Times New Roman" w:eastAsia="Times New Roman" w:hAnsi="Times New Roman" w:cs="Times New Roman"/>
          <w:sz w:val="24"/>
          <w:szCs w:val="24"/>
        </w:rPr>
        <w:t>põhi</w:t>
      </w:r>
      <w:r w:rsidRPr="00F55D54">
        <w:rPr>
          <w:rFonts w:ascii="Times New Roman" w:eastAsia="Times New Roman" w:hAnsi="Times New Roman" w:cs="Times New Roman"/>
          <w:sz w:val="24"/>
          <w:szCs w:val="24"/>
        </w:rPr>
        <w:t>hariduse tasemel</w:t>
      </w:r>
      <w:r w:rsidR="396CA5E6" w:rsidRPr="00F55D54">
        <w:rPr>
          <w:rFonts w:ascii="Times New Roman" w:eastAsia="Times New Roman" w:hAnsi="Times New Roman" w:cs="Times New Roman"/>
          <w:sz w:val="24"/>
          <w:szCs w:val="24"/>
        </w:rPr>
        <w:t xml:space="preserve">. </w:t>
      </w:r>
      <w:r w:rsidR="00440120" w:rsidRPr="00F55D54">
        <w:rPr>
          <w:rFonts w:ascii="Times New Roman" w:eastAsia="Times New Roman" w:hAnsi="Times New Roman" w:cs="Times New Roman"/>
          <w:sz w:val="24"/>
          <w:szCs w:val="24"/>
        </w:rPr>
        <w:t>Mittestatsionaarse üldharidusõppe pakkumise õigus laienes kutseõppeasutustele 2019. aasta seadusem</w:t>
      </w:r>
      <w:r w:rsidR="00DE5B63" w:rsidRPr="00F55D54">
        <w:rPr>
          <w:rFonts w:ascii="Times New Roman" w:eastAsia="Times New Roman" w:hAnsi="Times New Roman" w:cs="Times New Roman"/>
          <w:sz w:val="24"/>
          <w:szCs w:val="24"/>
        </w:rPr>
        <w:t xml:space="preserve">uudatusega ning tänaseks on </w:t>
      </w:r>
      <w:r w:rsidRPr="00F55D54">
        <w:rPr>
          <w:rFonts w:ascii="Times New Roman" w:eastAsia="Times New Roman" w:hAnsi="Times New Roman" w:cs="Times New Roman"/>
          <w:sz w:val="24"/>
          <w:szCs w:val="24"/>
        </w:rPr>
        <w:t xml:space="preserve">õpe </w:t>
      </w:r>
      <w:r w:rsidR="00DE5B63" w:rsidRPr="00F55D54">
        <w:rPr>
          <w:rFonts w:ascii="Times New Roman" w:eastAsia="Times New Roman" w:hAnsi="Times New Roman" w:cs="Times New Roman"/>
          <w:sz w:val="24"/>
          <w:szCs w:val="24"/>
        </w:rPr>
        <w:t xml:space="preserve">kaheksas koolis juba käivitunud. </w:t>
      </w:r>
      <w:r w:rsidR="00440120" w:rsidRPr="00F55D54">
        <w:rPr>
          <w:rFonts w:ascii="Times New Roman" w:eastAsia="Times New Roman" w:hAnsi="Times New Roman" w:cs="Times New Roman"/>
          <w:sz w:val="24"/>
          <w:szCs w:val="24"/>
        </w:rPr>
        <w:t xml:space="preserve"> </w:t>
      </w:r>
      <w:r w:rsidR="396CA5E6" w:rsidRPr="00F55D54">
        <w:rPr>
          <w:rFonts w:ascii="Times New Roman" w:eastAsia="Times New Roman" w:hAnsi="Times New Roman" w:cs="Times New Roman"/>
          <w:sz w:val="24"/>
          <w:szCs w:val="24"/>
        </w:rPr>
        <w:t xml:space="preserve"> </w:t>
      </w:r>
      <w:r w:rsidR="00DE5B63" w:rsidRPr="00F55D54">
        <w:rPr>
          <w:rFonts w:ascii="Times New Roman" w:eastAsia="Times New Roman" w:hAnsi="Times New Roman" w:cs="Times New Roman"/>
          <w:sz w:val="24"/>
          <w:szCs w:val="24"/>
        </w:rPr>
        <w:t>Toetudes uuringule „Täiskasvanute gümnaasiumide kutseõppeasutustega liitmise mõjuanalüüs“</w:t>
      </w:r>
      <w:r w:rsidR="00DE5B63" w:rsidRPr="00F55D54">
        <w:rPr>
          <w:rStyle w:val="Allmrkuseviide"/>
          <w:rFonts w:ascii="Times New Roman" w:eastAsia="Times New Roman" w:hAnsi="Times New Roman" w:cs="Times New Roman"/>
          <w:sz w:val="24"/>
          <w:szCs w:val="24"/>
        </w:rPr>
        <w:footnoteReference w:id="37"/>
      </w:r>
      <w:r w:rsidR="00DE5B63" w:rsidRPr="00F55D54">
        <w:rPr>
          <w:rFonts w:ascii="Times New Roman" w:eastAsia="Times New Roman" w:hAnsi="Times New Roman" w:cs="Times New Roman"/>
          <w:sz w:val="24"/>
          <w:szCs w:val="24"/>
        </w:rPr>
        <w:t xml:space="preserve"> </w:t>
      </w:r>
      <w:r w:rsidR="005C27A0" w:rsidRPr="00F55D54">
        <w:rPr>
          <w:rFonts w:ascii="Times New Roman" w:eastAsia="Times New Roman" w:hAnsi="Times New Roman" w:cs="Times New Roman"/>
          <w:sz w:val="24"/>
          <w:szCs w:val="24"/>
        </w:rPr>
        <w:t>on l</w:t>
      </w:r>
      <w:r w:rsidR="00DE5B63" w:rsidRPr="00F55D54">
        <w:rPr>
          <w:rFonts w:ascii="Times New Roman" w:eastAsia="Times New Roman" w:hAnsi="Times New Roman" w:cs="Times New Roman"/>
          <w:sz w:val="24"/>
          <w:szCs w:val="24"/>
        </w:rPr>
        <w:t>iitmise tulemusel kutseõppeasutustes küll tekkinud võimalus üldhariduse õpetajaid kutse- ja</w:t>
      </w:r>
      <w:r w:rsidR="005C27A0" w:rsidRPr="00F55D54">
        <w:rPr>
          <w:rFonts w:ascii="Times New Roman" w:eastAsia="Times New Roman" w:hAnsi="Times New Roman" w:cs="Times New Roman"/>
          <w:sz w:val="24"/>
          <w:szCs w:val="24"/>
        </w:rPr>
        <w:t xml:space="preserve"> </w:t>
      </w:r>
      <w:r w:rsidR="00DE5B63" w:rsidRPr="00F55D54">
        <w:rPr>
          <w:rFonts w:ascii="Times New Roman" w:eastAsia="Times New Roman" w:hAnsi="Times New Roman" w:cs="Times New Roman"/>
          <w:sz w:val="24"/>
          <w:szCs w:val="24"/>
        </w:rPr>
        <w:t>mittestatsionaarse üldharidusõppe vahel jagada ning nii tagada paremini õpetajate olemasolu vajalike</w:t>
      </w:r>
      <w:r w:rsidR="005C27A0" w:rsidRPr="00F55D54">
        <w:rPr>
          <w:rFonts w:ascii="Times New Roman" w:eastAsia="Times New Roman" w:hAnsi="Times New Roman" w:cs="Times New Roman"/>
          <w:sz w:val="24"/>
          <w:szCs w:val="24"/>
        </w:rPr>
        <w:t xml:space="preserve"> </w:t>
      </w:r>
      <w:r w:rsidR="00DE5B63" w:rsidRPr="00F55D54">
        <w:rPr>
          <w:rFonts w:ascii="Times New Roman" w:eastAsia="Times New Roman" w:hAnsi="Times New Roman" w:cs="Times New Roman"/>
          <w:sz w:val="24"/>
          <w:szCs w:val="24"/>
        </w:rPr>
        <w:t>ainete õpetamiseks, kuid osa aineõpetajate värbamisega on paiguti endiselt raskusi. Analüüsist selgub, et uute õppijate värbamine ei ole</w:t>
      </w:r>
      <w:r w:rsidR="005C27A0" w:rsidRPr="00F55D54">
        <w:rPr>
          <w:rFonts w:ascii="Times New Roman" w:eastAsia="Times New Roman" w:hAnsi="Times New Roman" w:cs="Times New Roman"/>
          <w:sz w:val="24"/>
          <w:szCs w:val="24"/>
        </w:rPr>
        <w:t xml:space="preserve"> </w:t>
      </w:r>
      <w:r w:rsidR="00DE5B63" w:rsidRPr="00F55D54">
        <w:rPr>
          <w:rFonts w:ascii="Times New Roman" w:eastAsia="Times New Roman" w:hAnsi="Times New Roman" w:cs="Times New Roman"/>
          <w:sz w:val="24"/>
          <w:szCs w:val="24"/>
        </w:rPr>
        <w:t>katkenud ning õpilaste arv püsib stabiilsena, kuid pole kasvanud.</w:t>
      </w:r>
      <w:r w:rsidR="005C27A0" w:rsidRPr="00F55D54">
        <w:rPr>
          <w:rFonts w:ascii="Times New Roman" w:eastAsia="Times New Roman" w:hAnsi="Times New Roman" w:cs="Times New Roman"/>
          <w:sz w:val="24"/>
          <w:szCs w:val="24"/>
        </w:rPr>
        <w:t xml:space="preserve"> Mittestatsionaarse üldharidusõppe õppijatele täiendavate valikuvõimaluste (nt kutse omandamine, valikainete raames erialaainete õppimine) pakkumine ei ole seni praktiliste takistuste (nt tunniplaanide kattumine), aga ka huvi puudumise tõttu teostunud. Olgugi et tegevused kahe õppeliigi võimaluste lõimimiseks on osa</w:t>
      </w:r>
      <w:r w:rsidRPr="00F55D54">
        <w:rPr>
          <w:rFonts w:ascii="Times New Roman" w:eastAsia="Times New Roman" w:hAnsi="Times New Roman" w:cs="Times New Roman"/>
          <w:sz w:val="24"/>
          <w:szCs w:val="24"/>
        </w:rPr>
        <w:t>s</w:t>
      </w:r>
      <w:r w:rsidR="005C27A0" w:rsidRPr="00F55D54">
        <w:rPr>
          <w:rFonts w:ascii="Times New Roman" w:eastAsia="Times New Roman" w:hAnsi="Times New Roman" w:cs="Times New Roman"/>
          <w:sz w:val="24"/>
          <w:szCs w:val="24"/>
        </w:rPr>
        <w:t xml:space="preserve"> koolides arendamisel, võtab toimiva süsteemi väljatöötamine ja rakendamine aega.  Samas on loodud soodne pinnas, millele toetudes statsionaarset üldharidusõpet kutseõppeasutustesse laiendada.</w:t>
      </w:r>
      <w:r w:rsidR="396CA5E6" w:rsidRPr="00F55D54">
        <w:rPr>
          <w:rFonts w:ascii="Times New Roman" w:eastAsia="Times New Roman" w:hAnsi="Times New Roman" w:cs="Times New Roman"/>
          <w:sz w:val="24"/>
          <w:szCs w:val="24"/>
        </w:rPr>
        <w:t xml:space="preserve"> </w:t>
      </w:r>
      <w:r w:rsidR="00AA57F8" w:rsidRPr="00F55D54">
        <w:rPr>
          <w:rFonts w:ascii="Times New Roman" w:eastAsia="Times New Roman" w:hAnsi="Times New Roman" w:cs="Times New Roman"/>
          <w:sz w:val="24"/>
          <w:szCs w:val="24"/>
        </w:rPr>
        <w:t xml:space="preserve">Hea näitena saab välja tuua </w:t>
      </w:r>
      <w:r w:rsidR="00440120" w:rsidRPr="00F55D54">
        <w:rPr>
          <w:rFonts w:ascii="Times New Roman" w:eastAsia="Times New Roman" w:hAnsi="Times New Roman" w:cs="Times New Roman"/>
          <w:sz w:val="24"/>
          <w:szCs w:val="24"/>
        </w:rPr>
        <w:t xml:space="preserve">ka </w:t>
      </w:r>
      <w:r w:rsidR="396CA5E6" w:rsidRPr="00F55D54">
        <w:rPr>
          <w:rFonts w:ascii="Times New Roman" w:eastAsia="Times New Roman" w:hAnsi="Times New Roman" w:cs="Times New Roman"/>
          <w:sz w:val="24"/>
          <w:szCs w:val="24"/>
        </w:rPr>
        <w:t xml:space="preserve">2022.a tegevust </w:t>
      </w:r>
      <w:r w:rsidR="00AA57F8" w:rsidRPr="00F55D54">
        <w:rPr>
          <w:rFonts w:ascii="Times New Roman" w:eastAsia="Times New Roman" w:hAnsi="Times New Roman" w:cs="Times New Roman"/>
          <w:sz w:val="24"/>
          <w:szCs w:val="24"/>
        </w:rPr>
        <w:t>alustanud</w:t>
      </w:r>
      <w:r w:rsidR="396CA5E6" w:rsidRPr="00F55D54">
        <w:rPr>
          <w:rFonts w:ascii="Times New Roman" w:eastAsia="Times New Roman" w:hAnsi="Times New Roman" w:cs="Times New Roman"/>
          <w:sz w:val="24"/>
          <w:szCs w:val="24"/>
        </w:rPr>
        <w:t xml:space="preserve"> Tallinna Muusika- ja Balletikool</w:t>
      </w:r>
      <w:r w:rsidR="00AA57F8" w:rsidRPr="00F55D54">
        <w:rPr>
          <w:rFonts w:ascii="Times New Roman" w:eastAsia="Times New Roman" w:hAnsi="Times New Roman" w:cs="Times New Roman"/>
          <w:sz w:val="24"/>
          <w:szCs w:val="24"/>
        </w:rPr>
        <w:t>i</w:t>
      </w:r>
      <w:r w:rsidR="396CA5E6" w:rsidRPr="00F55D54">
        <w:rPr>
          <w:rFonts w:ascii="Times New Roman" w:eastAsia="Times New Roman" w:hAnsi="Times New Roman" w:cs="Times New Roman"/>
          <w:sz w:val="24"/>
          <w:szCs w:val="24"/>
        </w:rPr>
        <w:t>, mis hariduskeskuse pilootprojektina paku</w:t>
      </w:r>
      <w:r w:rsidR="00AA57F8" w:rsidRPr="00F55D54">
        <w:rPr>
          <w:rFonts w:ascii="Times New Roman" w:eastAsia="Times New Roman" w:hAnsi="Times New Roman" w:cs="Times New Roman"/>
          <w:sz w:val="24"/>
          <w:szCs w:val="24"/>
        </w:rPr>
        <w:t>b juba</w:t>
      </w:r>
      <w:r w:rsidR="396CA5E6" w:rsidRPr="00F55D54">
        <w:rPr>
          <w:rFonts w:ascii="Times New Roman" w:eastAsia="Times New Roman" w:hAnsi="Times New Roman" w:cs="Times New Roman"/>
          <w:sz w:val="24"/>
          <w:szCs w:val="24"/>
        </w:rPr>
        <w:t xml:space="preserve"> üldharidust ja kutse</w:t>
      </w:r>
      <w:r w:rsidR="00AA57F8" w:rsidRPr="00F55D54">
        <w:rPr>
          <w:rFonts w:ascii="Times New Roman" w:eastAsia="Times New Roman" w:hAnsi="Times New Roman" w:cs="Times New Roman"/>
          <w:sz w:val="24"/>
          <w:szCs w:val="24"/>
        </w:rPr>
        <w:t>haridust</w:t>
      </w:r>
      <w:r w:rsidR="396CA5E6" w:rsidRPr="00F55D54">
        <w:rPr>
          <w:rFonts w:ascii="Times New Roman" w:eastAsia="Times New Roman" w:hAnsi="Times New Roman" w:cs="Times New Roman"/>
          <w:sz w:val="24"/>
          <w:szCs w:val="24"/>
        </w:rPr>
        <w:t xml:space="preserve"> samas asutuses.</w:t>
      </w:r>
      <w:r w:rsidR="00440120" w:rsidRPr="00F55D54">
        <w:rPr>
          <w:rFonts w:ascii="Times New Roman" w:eastAsia="Times New Roman" w:hAnsi="Times New Roman" w:cs="Times New Roman"/>
          <w:sz w:val="24"/>
          <w:szCs w:val="24"/>
        </w:rPr>
        <w:t xml:space="preserve"> </w:t>
      </w:r>
    </w:p>
    <w:p w14:paraId="458F2E35" w14:textId="77777777" w:rsidR="00D73A05" w:rsidRPr="00F55D54" w:rsidRDefault="00D73A05" w:rsidP="00F55D54">
      <w:pPr>
        <w:spacing w:after="0" w:line="240" w:lineRule="auto"/>
        <w:jc w:val="both"/>
        <w:rPr>
          <w:rFonts w:ascii="Times New Roman" w:eastAsia="Times New Roman" w:hAnsi="Times New Roman" w:cs="Times New Roman"/>
          <w:sz w:val="24"/>
          <w:szCs w:val="24"/>
        </w:rPr>
      </w:pPr>
    </w:p>
    <w:p w14:paraId="3B108E5A" w14:textId="06C0A64B" w:rsidR="003B1DF4" w:rsidRDefault="003B1DF4" w:rsidP="00F55D54">
      <w:pPr>
        <w:spacing w:after="0" w:line="240" w:lineRule="auto"/>
        <w:rPr>
          <w:rFonts w:ascii="Times New Roman" w:eastAsia="Times New Roman" w:hAnsi="Times New Roman" w:cs="Times New Roman"/>
          <w:i/>
          <w:sz w:val="24"/>
          <w:szCs w:val="24"/>
        </w:rPr>
      </w:pPr>
      <w:r w:rsidRPr="00F55D54">
        <w:rPr>
          <w:rFonts w:ascii="Times New Roman" w:eastAsia="Times New Roman" w:hAnsi="Times New Roman" w:cs="Times New Roman"/>
          <w:i/>
          <w:sz w:val="24"/>
          <w:szCs w:val="24"/>
        </w:rPr>
        <w:t>Mõju ulatus, avaldumise sagedus ja ebasoovitava mõju risk</w:t>
      </w:r>
    </w:p>
    <w:p w14:paraId="2A60DB91" w14:textId="77777777" w:rsidR="00D73A05" w:rsidRPr="00F55D54" w:rsidRDefault="00D73A05" w:rsidP="00F55D54">
      <w:pPr>
        <w:spacing w:after="0" w:line="240" w:lineRule="auto"/>
        <w:rPr>
          <w:rFonts w:ascii="Times New Roman" w:hAnsi="Times New Roman" w:cs="Times New Roman"/>
          <w:sz w:val="24"/>
          <w:szCs w:val="24"/>
        </w:rPr>
      </w:pPr>
    </w:p>
    <w:p w14:paraId="08A07C03" w14:textId="50266E43" w:rsidR="000025C1" w:rsidRDefault="000025C1" w:rsidP="00F55D54">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 xml:space="preserve">Muudatusega hõlmatud koolidele on mõju oluline/mõõdukas. </w:t>
      </w:r>
      <w:r w:rsidR="00AA57F8" w:rsidRPr="00F55D54">
        <w:rPr>
          <w:rFonts w:ascii="Times New Roman" w:hAnsi="Times New Roman" w:cs="Times New Roman"/>
          <w:sz w:val="24"/>
          <w:szCs w:val="24"/>
        </w:rPr>
        <w:t xml:space="preserve">Mõju ulatus </w:t>
      </w:r>
      <w:r w:rsidR="00B5366C" w:rsidRPr="00F55D54">
        <w:rPr>
          <w:rFonts w:ascii="Times New Roman" w:hAnsi="Times New Roman" w:cs="Times New Roman"/>
          <w:sz w:val="24"/>
          <w:szCs w:val="24"/>
        </w:rPr>
        <w:t xml:space="preserve">on </w:t>
      </w:r>
      <w:r w:rsidR="00AA57F8" w:rsidRPr="00F55D54">
        <w:rPr>
          <w:rFonts w:ascii="Times New Roman" w:hAnsi="Times New Roman" w:cs="Times New Roman"/>
          <w:sz w:val="24"/>
          <w:szCs w:val="24"/>
        </w:rPr>
        <w:t xml:space="preserve">keskmine, </w:t>
      </w:r>
      <w:r w:rsidR="00CD17EE" w:rsidRPr="00F55D54">
        <w:rPr>
          <w:rFonts w:ascii="Times New Roman" w:hAnsi="Times New Roman" w:cs="Times New Roman"/>
          <w:sz w:val="24"/>
          <w:szCs w:val="24"/>
        </w:rPr>
        <w:t>valdavas enam</w:t>
      </w:r>
      <w:r w:rsidR="00B5366C" w:rsidRPr="00F55D54">
        <w:rPr>
          <w:rFonts w:ascii="Times New Roman" w:hAnsi="Times New Roman" w:cs="Times New Roman"/>
          <w:sz w:val="24"/>
          <w:szCs w:val="24"/>
        </w:rPr>
        <w:t>iku</w:t>
      </w:r>
      <w:r w:rsidR="00CD17EE" w:rsidRPr="00F55D54">
        <w:rPr>
          <w:rFonts w:ascii="Times New Roman" w:hAnsi="Times New Roman" w:cs="Times New Roman"/>
          <w:sz w:val="24"/>
          <w:szCs w:val="24"/>
        </w:rPr>
        <w:t>s</w:t>
      </w:r>
      <w:r w:rsidRPr="00F55D54">
        <w:rPr>
          <w:rFonts w:ascii="Times New Roman" w:hAnsi="Times New Roman" w:cs="Times New Roman"/>
          <w:sz w:val="24"/>
          <w:szCs w:val="24"/>
        </w:rPr>
        <w:t xml:space="preserve"> kutseõppeasutustes </w:t>
      </w:r>
      <w:r w:rsidR="00B5366C" w:rsidRPr="00F55D54">
        <w:rPr>
          <w:rFonts w:ascii="Times New Roman" w:hAnsi="Times New Roman" w:cs="Times New Roman"/>
          <w:sz w:val="24"/>
          <w:szCs w:val="24"/>
        </w:rPr>
        <w:t>pakutakse</w:t>
      </w:r>
      <w:r w:rsidR="00CD17EE" w:rsidRPr="00F55D54">
        <w:rPr>
          <w:rFonts w:ascii="Times New Roman" w:hAnsi="Times New Roman" w:cs="Times New Roman"/>
          <w:sz w:val="24"/>
          <w:szCs w:val="24"/>
        </w:rPr>
        <w:t xml:space="preserve"> täna </w:t>
      </w:r>
      <w:r w:rsidR="004D0A3B" w:rsidRPr="00F55D54">
        <w:rPr>
          <w:rFonts w:ascii="Times New Roman" w:hAnsi="Times New Roman" w:cs="Times New Roman"/>
          <w:sz w:val="24"/>
          <w:szCs w:val="24"/>
        </w:rPr>
        <w:t xml:space="preserve">juba </w:t>
      </w:r>
      <w:r w:rsidR="00CD17EE" w:rsidRPr="00F55D54">
        <w:rPr>
          <w:rFonts w:ascii="Times New Roman" w:hAnsi="Times New Roman" w:cs="Times New Roman"/>
          <w:sz w:val="24"/>
          <w:szCs w:val="24"/>
        </w:rPr>
        <w:t>kutsekeskharidusõpe</w:t>
      </w:r>
      <w:r w:rsidR="00B5366C" w:rsidRPr="00F55D54">
        <w:rPr>
          <w:rFonts w:ascii="Times New Roman" w:hAnsi="Times New Roman" w:cs="Times New Roman"/>
          <w:sz w:val="24"/>
          <w:szCs w:val="24"/>
        </w:rPr>
        <w:t>t</w:t>
      </w:r>
      <w:r w:rsidR="00CD17EE" w:rsidRPr="00F55D54">
        <w:rPr>
          <w:rFonts w:ascii="Times New Roman" w:hAnsi="Times New Roman" w:cs="Times New Roman"/>
          <w:sz w:val="24"/>
          <w:szCs w:val="24"/>
        </w:rPr>
        <w:t xml:space="preserve"> ning pea </w:t>
      </w:r>
      <w:r w:rsidR="00B5366C" w:rsidRPr="00F55D54">
        <w:rPr>
          <w:rFonts w:ascii="Times New Roman" w:hAnsi="Times New Roman" w:cs="Times New Roman"/>
          <w:sz w:val="24"/>
          <w:szCs w:val="24"/>
        </w:rPr>
        <w:t>kolmandikus</w:t>
      </w:r>
      <w:r w:rsidR="00CD17EE" w:rsidRPr="00F55D54">
        <w:rPr>
          <w:rFonts w:ascii="Times New Roman" w:hAnsi="Times New Roman" w:cs="Times New Roman"/>
          <w:sz w:val="24"/>
          <w:szCs w:val="24"/>
        </w:rPr>
        <w:t xml:space="preserve"> viiakse läbi ka mittestatsionaarset üldharidusõpet. </w:t>
      </w:r>
      <w:r w:rsidRPr="00F55D54">
        <w:rPr>
          <w:rFonts w:ascii="Times New Roman" w:hAnsi="Times New Roman" w:cs="Times New Roman"/>
          <w:sz w:val="24"/>
          <w:szCs w:val="24"/>
        </w:rPr>
        <w:t xml:space="preserve"> Muudatuse rakendamise</w:t>
      </w:r>
      <w:r w:rsidR="00B5366C" w:rsidRPr="00F55D54">
        <w:rPr>
          <w:rFonts w:ascii="Times New Roman" w:hAnsi="Times New Roman" w:cs="Times New Roman"/>
          <w:sz w:val="24"/>
          <w:szCs w:val="24"/>
        </w:rPr>
        <w:t>ks</w:t>
      </w:r>
      <w:r w:rsidRPr="00F55D54">
        <w:rPr>
          <w:rFonts w:ascii="Times New Roman" w:hAnsi="Times New Roman" w:cs="Times New Roman"/>
          <w:sz w:val="24"/>
          <w:szCs w:val="24"/>
        </w:rPr>
        <w:t xml:space="preserve"> on vaja välja töötada kooli õppekava ning muuta õppekorraldust nii, et erinevate sihtrühmade õpetamine oleks võimalikult efektiivne. </w:t>
      </w:r>
    </w:p>
    <w:p w14:paraId="43EDA170" w14:textId="77777777" w:rsidR="00D73A05" w:rsidRPr="00F55D54" w:rsidRDefault="00D73A05" w:rsidP="00F55D54">
      <w:pPr>
        <w:spacing w:after="0" w:line="240" w:lineRule="auto"/>
        <w:jc w:val="both"/>
        <w:rPr>
          <w:rFonts w:ascii="Times New Roman" w:hAnsi="Times New Roman" w:cs="Times New Roman"/>
          <w:sz w:val="24"/>
          <w:szCs w:val="24"/>
        </w:rPr>
      </w:pPr>
    </w:p>
    <w:p w14:paraId="3D915010" w14:textId="4B8CE620" w:rsidR="003B1DF4" w:rsidRDefault="00B5366C" w:rsidP="00F55D54">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Mõju s</w:t>
      </w:r>
      <w:r w:rsidR="396CA5E6" w:rsidRPr="00F55D54">
        <w:rPr>
          <w:rFonts w:ascii="Times New Roman" w:hAnsi="Times New Roman" w:cs="Times New Roman"/>
          <w:sz w:val="24"/>
          <w:szCs w:val="24"/>
        </w:rPr>
        <w:t>agedus</w:t>
      </w:r>
      <w:r w:rsidR="00AA57F8" w:rsidRPr="00F55D54">
        <w:rPr>
          <w:rFonts w:ascii="Times New Roman" w:hAnsi="Times New Roman" w:cs="Times New Roman"/>
          <w:sz w:val="24"/>
          <w:szCs w:val="24"/>
        </w:rPr>
        <w:t>t võib pidada üldhariduskoolidele väik</w:t>
      </w:r>
      <w:r w:rsidRPr="00F55D54">
        <w:rPr>
          <w:rFonts w:ascii="Times New Roman" w:hAnsi="Times New Roman" w:cs="Times New Roman"/>
          <w:sz w:val="24"/>
          <w:szCs w:val="24"/>
        </w:rPr>
        <w:t>e</w:t>
      </w:r>
      <w:r w:rsidR="00AA57F8" w:rsidRPr="00F55D54">
        <w:rPr>
          <w:rFonts w:ascii="Times New Roman" w:hAnsi="Times New Roman" w:cs="Times New Roman"/>
          <w:sz w:val="24"/>
          <w:szCs w:val="24"/>
        </w:rPr>
        <w:t xml:space="preserve">seks, sest </w:t>
      </w:r>
      <w:r w:rsidR="396CA5E6" w:rsidRPr="00F55D54">
        <w:rPr>
          <w:rFonts w:ascii="Times New Roman" w:hAnsi="Times New Roman" w:cs="Times New Roman"/>
          <w:sz w:val="24"/>
          <w:szCs w:val="24"/>
        </w:rPr>
        <w:t>kooliaste suletakse</w:t>
      </w:r>
      <w:r w:rsidR="00AA57F8" w:rsidRPr="00F55D54">
        <w:rPr>
          <w:rFonts w:ascii="Times New Roman" w:hAnsi="Times New Roman" w:cs="Times New Roman"/>
          <w:sz w:val="24"/>
          <w:szCs w:val="24"/>
        </w:rPr>
        <w:t xml:space="preserve"> vaid</w:t>
      </w:r>
      <w:r w:rsidR="396CA5E6" w:rsidRPr="00F55D54">
        <w:rPr>
          <w:rFonts w:ascii="Times New Roman" w:hAnsi="Times New Roman" w:cs="Times New Roman"/>
          <w:sz w:val="24"/>
          <w:szCs w:val="24"/>
        </w:rPr>
        <w:t xml:space="preserve"> korra. Samas kutsekoolidele on </w:t>
      </w:r>
      <w:r w:rsidR="00AA57F8" w:rsidRPr="00F55D54">
        <w:rPr>
          <w:rFonts w:ascii="Times New Roman" w:hAnsi="Times New Roman" w:cs="Times New Roman"/>
          <w:sz w:val="24"/>
          <w:szCs w:val="24"/>
        </w:rPr>
        <w:t xml:space="preserve">muudatuse mõju sagedus </w:t>
      </w:r>
      <w:r w:rsidR="396CA5E6" w:rsidRPr="00F55D54">
        <w:rPr>
          <w:rFonts w:ascii="Times New Roman" w:hAnsi="Times New Roman" w:cs="Times New Roman"/>
          <w:sz w:val="24"/>
          <w:szCs w:val="24"/>
        </w:rPr>
        <w:t xml:space="preserve">suur, sest nende </w:t>
      </w:r>
      <w:r w:rsidR="00275C84" w:rsidRPr="00F55D54">
        <w:rPr>
          <w:rFonts w:ascii="Times New Roman" w:hAnsi="Times New Roman" w:cs="Times New Roman"/>
          <w:sz w:val="24"/>
          <w:szCs w:val="24"/>
        </w:rPr>
        <w:t>puhul eeldab</w:t>
      </w:r>
      <w:r w:rsidR="396CA5E6" w:rsidRPr="00F55D54">
        <w:rPr>
          <w:rFonts w:ascii="Times New Roman" w:hAnsi="Times New Roman" w:cs="Times New Roman"/>
          <w:sz w:val="24"/>
          <w:szCs w:val="24"/>
        </w:rPr>
        <w:t xml:space="preserve"> üldhariduse võimaldami</w:t>
      </w:r>
      <w:r w:rsidR="00275C84" w:rsidRPr="00F55D54">
        <w:rPr>
          <w:rFonts w:ascii="Times New Roman" w:hAnsi="Times New Roman" w:cs="Times New Roman"/>
          <w:sz w:val="24"/>
          <w:szCs w:val="24"/>
        </w:rPr>
        <w:t xml:space="preserve">ne </w:t>
      </w:r>
      <w:r w:rsidR="004D0A3B" w:rsidRPr="00F55D54">
        <w:rPr>
          <w:rFonts w:ascii="Times New Roman" w:hAnsi="Times New Roman" w:cs="Times New Roman"/>
          <w:sz w:val="24"/>
          <w:szCs w:val="24"/>
        </w:rPr>
        <w:t xml:space="preserve">koolis </w:t>
      </w:r>
      <w:r w:rsidR="00275C84" w:rsidRPr="00F55D54">
        <w:rPr>
          <w:rFonts w:ascii="Times New Roman" w:hAnsi="Times New Roman" w:cs="Times New Roman"/>
          <w:sz w:val="24"/>
          <w:szCs w:val="24"/>
        </w:rPr>
        <w:t>muudatusi</w:t>
      </w:r>
      <w:r w:rsidR="396CA5E6" w:rsidRPr="00F55D54">
        <w:rPr>
          <w:rFonts w:ascii="Times New Roman" w:hAnsi="Times New Roman" w:cs="Times New Roman"/>
          <w:sz w:val="24"/>
          <w:szCs w:val="24"/>
        </w:rPr>
        <w:t xml:space="preserve"> nii juhtimises kui õppe </w:t>
      </w:r>
      <w:r w:rsidR="004D0A3B" w:rsidRPr="00F55D54">
        <w:rPr>
          <w:rFonts w:ascii="Times New Roman" w:hAnsi="Times New Roman" w:cs="Times New Roman"/>
          <w:sz w:val="24"/>
          <w:szCs w:val="24"/>
        </w:rPr>
        <w:t>sisulises võimaldamises</w:t>
      </w:r>
      <w:r w:rsidR="396CA5E6" w:rsidRPr="00F55D54">
        <w:rPr>
          <w:rFonts w:ascii="Times New Roman" w:hAnsi="Times New Roman" w:cs="Times New Roman"/>
          <w:sz w:val="24"/>
          <w:szCs w:val="24"/>
        </w:rPr>
        <w:t xml:space="preserve">. </w:t>
      </w:r>
      <w:r w:rsidR="00AA57F8" w:rsidRPr="00F55D54">
        <w:rPr>
          <w:rFonts w:ascii="Times New Roman" w:hAnsi="Times New Roman" w:cs="Times New Roman"/>
          <w:sz w:val="24"/>
          <w:szCs w:val="24"/>
        </w:rPr>
        <w:t>Kokku puudutavad muudatused eelduslikult kuni 27 kutseõppeasutust ja ca 44 üldharidust pakkuvat kooli</w:t>
      </w:r>
      <w:r w:rsidR="396CA5E6" w:rsidRPr="00F55D54">
        <w:rPr>
          <w:rFonts w:ascii="Times New Roman" w:hAnsi="Times New Roman" w:cs="Times New Roman"/>
          <w:sz w:val="24"/>
          <w:szCs w:val="24"/>
        </w:rPr>
        <w:t xml:space="preserve">. </w:t>
      </w:r>
    </w:p>
    <w:p w14:paraId="3F1C52D2" w14:textId="77777777" w:rsidR="00D73A05" w:rsidRPr="00F55D54" w:rsidRDefault="00D73A05" w:rsidP="00F55D54">
      <w:pPr>
        <w:spacing w:after="0" w:line="240" w:lineRule="auto"/>
        <w:jc w:val="both"/>
        <w:rPr>
          <w:rFonts w:ascii="Times New Roman" w:hAnsi="Times New Roman" w:cs="Times New Roman"/>
          <w:sz w:val="24"/>
          <w:szCs w:val="24"/>
        </w:rPr>
      </w:pPr>
    </w:p>
    <w:p w14:paraId="4B501DFA" w14:textId="6CCB7645" w:rsidR="00FF798C" w:rsidRPr="00F55D54" w:rsidRDefault="00FF798C" w:rsidP="00F55D54">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 xml:space="preserve">Muudatuse rakendamisel, kui omavalitsused loobuvad väikese laste arvuga gümnaasiumiastmete pidamisest, on </w:t>
      </w:r>
      <w:r w:rsidRPr="00D73A05">
        <w:rPr>
          <w:rFonts w:ascii="Times New Roman" w:hAnsi="Times New Roman" w:cs="Times New Roman"/>
          <w:sz w:val="24"/>
          <w:szCs w:val="24"/>
        </w:rPr>
        <w:t>oluline mõju</w:t>
      </w:r>
      <w:r w:rsidRPr="00F55D54">
        <w:rPr>
          <w:rFonts w:ascii="Times New Roman" w:hAnsi="Times New Roman" w:cs="Times New Roman"/>
          <w:sz w:val="24"/>
          <w:szCs w:val="24"/>
        </w:rPr>
        <w:t xml:space="preserve"> õpetajate (järelkasvu) probleemi lahendamisse. Keskharidusõppe koondamisel suurematesse õppekohtadesse on võimalik tagada neis </w:t>
      </w:r>
      <w:r w:rsidR="004475CB" w:rsidRPr="00F55D54">
        <w:rPr>
          <w:rFonts w:ascii="Times New Roman" w:hAnsi="Times New Roman" w:cs="Times New Roman"/>
          <w:sz w:val="24"/>
          <w:szCs w:val="24"/>
        </w:rPr>
        <w:t xml:space="preserve">õppeasutustes </w:t>
      </w:r>
      <w:r w:rsidRPr="00F55D54">
        <w:rPr>
          <w:rFonts w:ascii="Times New Roman" w:hAnsi="Times New Roman" w:cs="Times New Roman"/>
          <w:sz w:val="24"/>
          <w:szCs w:val="24"/>
        </w:rPr>
        <w:t>täiskohaga töö kõikide ainete õpetajatele</w:t>
      </w:r>
      <w:r w:rsidR="004475CB" w:rsidRPr="00F55D54">
        <w:rPr>
          <w:rFonts w:ascii="Times New Roman" w:hAnsi="Times New Roman" w:cs="Times New Roman"/>
          <w:sz w:val="24"/>
          <w:szCs w:val="24"/>
        </w:rPr>
        <w:t xml:space="preserve"> ja</w:t>
      </w:r>
      <w:r w:rsidRPr="00F55D54">
        <w:rPr>
          <w:rFonts w:ascii="Times New Roman" w:hAnsi="Times New Roman" w:cs="Times New Roman"/>
          <w:sz w:val="24"/>
          <w:szCs w:val="24"/>
        </w:rPr>
        <w:t xml:space="preserve"> seeläbi suurendada pakutava</w:t>
      </w:r>
      <w:r w:rsidR="004475CB" w:rsidRPr="00F55D54">
        <w:rPr>
          <w:rFonts w:ascii="Times New Roman" w:hAnsi="Times New Roman" w:cs="Times New Roman"/>
          <w:sz w:val="24"/>
          <w:szCs w:val="24"/>
        </w:rPr>
        <w:t>te</w:t>
      </w:r>
      <w:r w:rsidRPr="00F55D54">
        <w:rPr>
          <w:rFonts w:ascii="Times New Roman" w:hAnsi="Times New Roman" w:cs="Times New Roman"/>
          <w:sz w:val="24"/>
          <w:szCs w:val="24"/>
        </w:rPr>
        <w:t xml:space="preserve"> töökoh</w:t>
      </w:r>
      <w:r w:rsidR="004475CB" w:rsidRPr="00F55D54">
        <w:rPr>
          <w:rFonts w:ascii="Times New Roman" w:hAnsi="Times New Roman" w:cs="Times New Roman"/>
          <w:sz w:val="24"/>
          <w:szCs w:val="24"/>
        </w:rPr>
        <w:t>tade</w:t>
      </w:r>
      <w:r w:rsidRPr="00F55D54">
        <w:rPr>
          <w:rFonts w:ascii="Times New Roman" w:hAnsi="Times New Roman" w:cs="Times New Roman"/>
          <w:sz w:val="24"/>
          <w:szCs w:val="24"/>
        </w:rPr>
        <w:t xml:space="preserve"> atraktiivsust. Samuti on riigigümnaasiumi</w:t>
      </w:r>
      <w:r w:rsidR="004475CB" w:rsidRPr="00F55D54">
        <w:rPr>
          <w:rFonts w:ascii="Times New Roman" w:hAnsi="Times New Roman" w:cs="Times New Roman"/>
          <w:sz w:val="24"/>
          <w:szCs w:val="24"/>
        </w:rPr>
        <w:t>d</w:t>
      </w:r>
      <w:r w:rsidRPr="00F55D54">
        <w:rPr>
          <w:rFonts w:ascii="Times New Roman" w:hAnsi="Times New Roman" w:cs="Times New Roman"/>
          <w:sz w:val="24"/>
          <w:szCs w:val="24"/>
        </w:rPr>
        <w:t>e ja -kutseõppeasustuste asukohtades tõenäolisemalt võimalik pakkuda õpetajatele sobivat elukeskkonda.</w:t>
      </w:r>
    </w:p>
    <w:p w14:paraId="6939B887" w14:textId="174AC706" w:rsidR="003B1DF4" w:rsidRDefault="003B1DF4" w:rsidP="00F55D54">
      <w:pPr>
        <w:spacing w:after="0" w:line="240" w:lineRule="auto"/>
        <w:rPr>
          <w:rFonts w:ascii="Times New Roman" w:eastAsia="Times New Roman" w:hAnsi="Times New Roman" w:cs="Times New Roman"/>
          <w:b/>
          <w:bCs/>
          <w:sz w:val="24"/>
          <w:szCs w:val="24"/>
        </w:rPr>
      </w:pPr>
      <w:r w:rsidRPr="00F55D54">
        <w:rPr>
          <w:rFonts w:ascii="Times New Roman" w:hAnsi="Times New Roman" w:cs="Times New Roman"/>
          <w:sz w:val="24"/>
          <w:szCs w:val="24"/>
        </w:rPr>
        <w:br/>
      </w:r>
      <w:r w:rsidR="396CA5E6" w:rsidRPr="00F55D54">
        <w:rPr>
          <w:rFonts w:ascii="Times New Roman" w:eastAsia="Times New Roman" w:hAnsi="Times New Roman" w:cs="Times New Roman"/>
          <w:b/>
          <w:bCs/>
          <w:i/>
          <w:iCs/>
          <w:sz w:val="24"/>
          <w:szCs w:val="24"/>
        </w:rPr>
        <w:t>Mõju sihtrühm:</w:t>
      </w:r>
      <w:r w:rsidR="396CA5E6" w:rsidRPr="00F55D54">
        <w:rPr>
          <w:rFonts w:ascii="Times New Roman" w:eastAsia="Times New Roman" w:hAnsi="Times New Roman" w:cs="Times New Roman"/>
          <w:b/>
          <w:bCs/>
          <w:sz w:val="24"/>
          <w:szCs w:val="24"/>
        </w:rPr>
        <w:t xml:space="preserve"> õpilased ja nende pered</w:t>
      </w:r>
    </w:p>
    <w:p w14:paraId="2F9FCC5F" w14:textId="77777777" w:rsidR="00D73A05" w:rsidRPr="00F55D54" w:rsidRDefault="00D73A05" w:rsidP="00F55D54">
      <w:pPr>
        <w:spacing w:after="0" w:line="240" w:lineRule="auto"/>
        <w:rPr>
          <w:rFonts w:ascii="Times New Roman" w:eastAsia="Times New Roman" w:hAnsi="Times New Roman" w:cs="Times New Roman"/>
          <w:b/>
          <w:sz w:val="24"/>
          <w:szCs w:val="24"/>
        </w:rPr>
      </w:pPr>
    </w:p>
    <w:p w14:paraId="0942AA75" w14:textId="77777777" w:rsidR="00757318" w:rsidRPr="00F55D54" w:rsidRDefault="00757318" w:rsidP="00F55D54">
      <w:pPr>
        <w:spacing w:after="0" w:line="240" w:lineRule="auto"/>
        <w:jc w:val="both"/>
        <w:rPr>
          <w:rFonts w:ascii="Times New Roman" w:eastAsia="Calibri" w:hAnsi="Times New Roman" w:cs="Times New Roman"/>
          <w:color w:val="202020"/>
          <w:kern w:val="0"/>
          <w:sz w:val="24"/>
          <w:szCs w:val="24"/>
          <w:shd w:val="clear" w:color="auto" w:fill="FFFFFF"/>
          <w:vertAlign w:val="superscript"/>
          <w:lang w:eastAsia="et-EE"/>
          <w14:ligatures w14:val="none"/>
        </w:rPr>
      </w:pPr>
      <w:r w:rsidRPr="00F55D54">
        <w:rPr>
          <w:rFonts w:ascii="Times New Roman" w:eastAsia="Calibri" w:hAnsi="Times New Roman" w:cs="Times New Roman"/>
          <w:color w:val="202020"/>
          <w:kern w:val="0"/>
          <w:sz w:val="24"/>
          <w:szCs w:val="24"/>
          <w:shd w:val="clear" w:color="auto" w:fill="FFFFFF"/>
          <w:lang w:eastAsia="et-EE"/>
          <w14:ligatures w14:val="none"/>
        </w:rPr>
        <w:t>Eesti koolivõrk on kujunenud  ajal, mil sündimus oli üle 25 000 lapse aastas. Nüüdseks on õpilaste arv 20 aasta taguse ajaga vähenenud umbes 40%. Statistikaameti demograafiline prognoos näitab Eesti rahvastiku vananemist ning noorte osakaalu jätkuvat vähenemist. Viimase kümne aasta jooksul on üldhariduskoolide õpilaste arv vähenenud kolmandikes omavalitsustes.</w:t>
      </w:r>
      <w:r w:rsidRPr="00F55D54">
        <w:rPr>
          <w:rFonts w:ascii="Times New Roman" w:eastAsia="Calibri" w:hAnsi="Times New Roman" w:cs="Times New Roman"/>
          <w:color w:val="202020"/>
          <w:kern w:val="0"/>
          <w:sz w:val="24"/>
          <w:szCs w:val="24"/>
          <w:shd w:val="clear" w:color="auto" w:fill="FFFFFF"/>
          <w:vertAlign w:val="superscript"/>
          <w:lang w:eastAsia="et-EE"/>
          <w14:ligatures w14:val="none"/>
        </w:rPr>
        <w:t xml:space="preserve">  </w:t>
      </w:r>
      <w:r w:rsidRPr="00F55D54">
        <w:rPr>
          <w:rFonts w:ascii="Times New Roman" w:eastAsia="Calibri" w:hAnsi="Times New Roman" w:cs="Times New Roman"/>
          <w:color w:val="202020"/>
          <w:kern w:val="0"/>
          <w:sz w:val="24"/>
          <w:szCs w:val="24"/>
          <w:shd w:val="clear" w:color="auto" w:fill="FFFFFF"/>
          <w:lang w:eastAsia="et-EE"/>
          <w14:ligatures w14:val="none"/>
        </w:rPr>
        <w:t>5.−19. aastaste laste ja noorte arv on aastaks 2035 pooltes maakondades 20-30% väiksem, suurim kahanemine, ca 37% toimub Ida-Virumaa laste ja noorte arvus.</w:t>
      </w:r>
    </w:p>
    <w:p w14:paraId="707D12AF" w14:textId="77777777" w:rsidR="00757318" w:rsidRPr="00F55D54" w:rsidRDefault="00757318" w:rsidP="00F55D54">
      <w:pPr>
        <w:spacing w:after="0" w:line="240" w:lineRule="auto"/>
        <w:rPr>
          <w:rFonts w:ascii="Times New Roman" w:hAnsi="Times New Roman" w:cs="Times New Roman"/>
          <w:sz w:val="24"/>
          <w:szCs w:val="24"/>
        </w:rPr>
      </w:pPr>
    </w:p>
    <w:p w14:paraId="0A57033C" w14:textId="77777777" w:rsidR="00D73A05" w:rsidRDefault="396CA5E6" w:rsidP="00F55D54">
      <w:pPr>
        <w:spacing w:after="0" w:line="240" w:lineRule="auto"/>
        <w:rPr>
          <w:rFonts w:ascii="Times New Roman" w:eastAsia="Times New Roman" w:hAnsi="Times New Roman" w:cs="Times New Roman"/>
          <w:sz w:val="24"/>
          <w:szCs w:val="24"/>
          <w:u w:val="single"/>
        </w:rPr>
      </w:pPr>
      <w:r w:rsidRPr="00F55D54">
        <w:rPr>
          <w:rFonts w:ascii="Times New Roman" w:eastAsia="Times New Roman" w:hAnsi="Times New Roman" w:cs="Times New Roman"/>
          <w:sz w:val="24"/>
          <w:szCs w:val="24"/>
          <w:u w:val="single"/>
        </w:rPr>
        <w:t xml:space="preserve">Mõju valdkond: sotsiaalmajanduslik mõju      </w:t>
      </w:r>
    </w:p>
    <w:p w14:paraId="651F0142" w14:textId="20702C0F" w:rsidR="003B1DF4" w:rsidRPr="00F55D54" w:rsidRDefault="396CA5E6" w:rsidP="00F55D54">
      <w:pPr>
        <w:spacing w:after="0" w:line="240" w:lineRule="auto"/>
        <w:rPr>
          <w:rFonts w:ascii="Times New Roman" w:hAnsi="Times New Roman" w:cs="Times New Roman"/>
          <w:sz w:val="24"/>
          <w:szCs w:val="24"/>
        </w:rPr>
      </w:pPr>
      <w:r w:rsidRPr="00F55D54">
        <w:rPr>
          <w:rFonts w:ascii="Times New Roman" w:eastAsia="Times New Roman" w:hAnsi="Times New Roman" w:cs="Times New Roman"/>
          <w:sz w:val="24"/>
          <w:szCs w:val="24"/>
          <w:u w:val="single"/>
        </w:rPr>
        <w:t xml:space="preserve">     </w:t>
      </w:r>
    </w:p>
    <w:p w14:paraId="20695E9C" w14:textId="00A58330" w:rsidR="003B1DF4" w:rsidRDefault="003B1DF4" w:rsidP="00F55D54">
      <w:pPr>
        <w:spacing w:after="0" w:line="240" w:lineRule="auto"/>
        <w:rPr>
          <w:rFonts w:ascii="Times New Roman" w:eastAsia="Times New Roman" w:hAnsi="Times New Roman" w:cs="Times New Roman"/>
          <w:i/>
          <w:sz w:val="24"/>
          <w:szCs w:val="24"/>
        </w:rPr>
      </w:pPr>
      <w:r w:rsidRPr="00F55D54">
        <w:rPr>
          <w:rFonts w:ascii="Times New Roman" w:eastAsia="Times New Roman" w:hAnsi="Times New Roman" w:cs="Times New Roman"/>
          <w:i/>
          <w:sz w:val="24"/>
          <w:szCs w:val="24"/>
        </w:rPr>
        <w:t>Mõju kirjeldus</w:t>
      </w:r>
    </w:p>
    <w:p w14:paraId="42D83653" w14:textId="77777777" w:rsidR="00D73A05" w:rsidRPr="00F55D54" w:rsidRDefault="00D73A05" w:rsidP="00F55D54">
      <w:pPr>
        <w:spacing w:after="0" w:line="240" w:lineRule="auto"/>
        <w:rPr>
          <w:rFonts w:ascii="Times New Roman" w:hAnsi="Times New Roman" w:cs="Times New Roman"/>
          <w:sz w:val="24"/>
          <w:szCs w:val="24"/>
        </w:rPr>
      </w:pPr>
    </w:p>
    <w:p w14:paraId="58BC5A94" w14:textId="0432D51C" w:rsidR="00FF798C" w:rsidRDefault="00FF798C" w:rsidP="00F55D54">
      <w:pPr>
        <w:spacing w:after="0" w:line="240" w:lineRule="auto"/>
        <w:jc w:val="both"/>
        <w:rPr>
          <w:rFonts w:ascii="Times New Roman" w:hAnsi="Times New Roman" w:cs="Times New Roman"/>
          <w:sz w:val="24"/>
          <w:szCs w:val="24"/>
        </w:rPr>
      </w:pPr>
      <w:r w:rsidRPr="00F55D54">
        <w:rPr>
          <w:rFonts w:ascii="Times New Roman" w:eastAsia="Times New Roman" w:hAnsi="Times New Roman" w:cs="Times New Roman"/>
          <w:sz w:val="24"/>
          <w:szCs w:val="24"/>
        </w:rPr>
        <w:t>Mõju võib avalduda seoses hariduse kättesaadavusega võimalikult kodu lähedal.</w:t>
      </w:r>
      <w:r w:rsidR="396CA5E6" w:rsidRPr="00F55D54">
        <w:rPr>
          <w:rFonts w:ascii="Times New Roman" w:eastAsia="Times New Roman" w:hAnsi="Times New Roman" w:cs="Times New Roman"/>
          <w:sz w:val="24"/>
          <w:szCs w:val="24"/>
        </w:rPr>
        <w:t xml:space="preserve"> Kodust kaugemal kooliskäimine võib mõjutada pere </w:t>
      </w:r>
      <w:r w:rsidR="004D0A3B" w:rsidRPr="00F55D54">
        <w:rPr>
          <w:rFonts w:ascii="Times New Roman" w:eastAsia="Times New Roman" w:hAnsi="Times New Roman" w:cs="Times New Roman"/>
          <w:sz w:val="24"/>
          <w:szCs w:val="24"/>
        </w:rPr>
        <w:t xml:space="preserve">toimetulekut ka </w:t>
      </w:r>
      <w:r w:rsidR="396CA5E6" w:rsidRPr="00F55D54">
        <w:rPr>
          <w:rFonts w:ascii="Times New Roman" w:eastAsia="Times New Roman" w:hAnsi="Times New Roman" w:cs="Times New Roman"/>
          <w:sz w:val="24"/>
          <w:szCs w:val="24"/>
        </w:rPr>
        <w:t>majanduslikult. Hariduse</w:t>
      </w:r>
      <w:r w:rsidRPr="00F55D54">
        <w:rPr>
          <w:rFonts w:ascii="Times New Roman" w:eastAsia="Times New Roman" w:hAnsi="Times New Roman" w:cs="Times New Roman"/>
          <w:sz w:val="24"/>
          <w:szCs w:val="24"/>
        </w:rPr>
        <w:t xml:space="preserve"> sisu </w:t>
      </w:r>
      <w:r w:rsidR="396CA5E6" w:rsidRPr="00F55D54">
        <w:rPr>
          <w:rFonts w:ascii="Times New Roman" w:eastAsia="Times New Roman" w:hAnsi="Times New Roman" w:cs="Times New Roman"/>
          <w:sz w:val="24"/>
          <w:szCs w:val="24"/>
        </w:rPr>
        <w:t>vaates</w:t>
      </w:r>
      <w:r w:rsidRPr="00F55D54">
        <w:rPr>
          <w:rFonts w:ascii="Times New Roman" w:eastAsia="Times New Roman" w:hAnsi="Times New Roman" w:cs="Times New Roman"/>
          <w:sz w:val="24"/>
          <w:szCs w:val="24"/>
        </w:rPr>
        <w:t xml:space="preserve">t </w:t>
      </w:r>
      <w:r w:rsidR="396CA5E6" w:rsidRPr="00F55D54">
        <w:rPr>
          <w:rFonts w:ascii="Times New Roman" w:eastAsia="Times New Roman" w:hAnsi="Times New Roman" w:cs="Times New Roman"/>
          <w:sz w:val="24"/>
          <w:szCs w:val="24"/>
        </w:rPr>
        <w:t xml:space="preserve">on võimalik noorel </w:t>
      </w:r>
      <w:r w:rsidR="004D0A3B" w:rsidRPr="00F55D54">
        <w:rPr>
          <w:rFonts w:ascii="Times New Roman" w:eastAsia="Times New Roman" w:hAnsi="Times New Roman" w:cs="Times New Roman"/>
          <w:sz w:val="24"/>
          <w:szCs w:val="24"/>
        </w:rPr>
        <w:t xml:space="preserve">aga </w:t>
      </w:r>
      <w:r w:rsidR="396CA5E6" w:rsidRPr="00F55D54">
        <w:rPr>
          <w:rFonts w:ascii="Times New Roman" w:eastAsia="Times New Roman" w:hAnsi="Times New Roman" w:cs="Times New Roman"/>
          <w:sz w:val="24"/>
          <w:szCs w:val="24"/>
        </w:rPr>
        <w:t>saada kvaliteetsemat</w:t>
      </w:r>
      <w:r w:rsidRPr="00F55D54">
        <w:rPr>
          <w:rFonts w:ascii="Times New Roman" w:eastAsia="Times New Roman" w:hAnsi="Times New Roman" w:cs="Times New Roman"/>
          <w:sz w:val="24"/>
          <w:szCs w:val="24"/>
        </w:rPr>
        <w:t xml:space="preserve"> ja valikuterohkemat</w:t>
      </w:r>
      <w:r w:rsidR="396CA5E6" w:rsidRPr="00F55D54">
        <w:rPr>
          <w:rFonts w:ascii="Times New Roman" w:eastAsia="Times New Roman" w:hAnsi="Times New Roman" w:cs="Times New Roman"/>
          <w:sz w:val="24"/>
          <w:szCs w:val="24"/>
        </w:rPr>
        <w:t xml:space="preserve"> haridust, mis tagab parema toimetuleku edaspidise</w:t>
      </w:r>
      <w:r w:rsidR="004D0A3B" w:rsidRPr="00F55D54">
        <w:rPr>
          <w:rFonts w:ascii="Times New Roman" w:eastAsia="Times New Roman" w:hAnsi="Times New Roman" w:cs="Times New Roman"/>
          <w:sz w:val="24"/>
          <w:szCs w:val="24"/>
        </w:rPr>
        <w:t>s elus.</w:t>
      </w:r>
      <w:r w:rsidRPr="00F55D54">
        <w:rPr>
          <w:rFonts w:ascii="Times New Roman" w:hAnsi="Times New Roman" w:cs="Times New Roman"/>
          <w:sz w:val="24"/>
          <w:szCs w:val="24"/>
        </w:rPr>
        <w:t xml:space="preserve"> </w:t>
      </w:r>
    </w:p>
    <w:p w14:paraId="1BD2B630" w14:textId="77777777" w:rsidR="00D73A05" w:rsidRPr="00F55D54" w:rsidRDefault="00D73A05" w:rsidP="00F55D54">
      <w:pPr>
        <w:spacing w:after="0" w:line="240" w:lineRule="auto"/>
        <w:jc w:val="both"/>
        <w:rPr>
          <w:rFonts w:ascii="Times New Roman" w:hAnsi="Times New Roman" w:cs="Times New Roman"/>
          <w:sz w:val="24"/>
          <w:szCs w:val="24"/>
        </w:rPr>
      </w:pPr>
    </w:p>
    <w:p w14:paraId="4B513143" w14:textId="3466A212" w:rsidR="00FF798C" w:rsidRDefault="00310623" w:rsidP="00F55D54">
      <w:pPr>
        <w:spacing w:after="0" w:line="240" w:lineRule="auto"/>
        <w:jc w:val="both"/>
        <w:rPr>
          <w:rFonts w:ascii="Times New Roman" w:eastAsia="Times New Roman" w:hAnsi="Times New Roman" w:cs="Times New Roman"/>
          <w:sz w:val="24"/>
          <w:szCs w:val="24"/>
        </w:rPr>
      </w:pPr>
      <w:r w:rsidRPr="00F55D54">
        <w:rPr>
          <w:rFonts w:ascii="Times New Roman" w:eastAsia="Times New Roman" w:hAnsi="Times New Roman" w:cs="Times New Roman"/>
          <w:sz w:val="24"/>
          <w:szCs w:val="24"/>
        </w:rPr>
        <w:t>Muudatuste</w:t>
      </w:r>
      <w:r w:rsidR="00FF798C" w:rsidRPr="00F55D54">
        <w:rPr>
          <w:rFonts w:ascii="Times New Roman" w:eastAsia="Times New Roman" w:hAnsi="Times New Roman" w:cs="Times New Roman"/>
          <w:sz w:val="24"/>
          <w:szCs w:val="24"/>
        </w:rPr>
        <w:t xml:space="preserve"> rakendumisel </w:t>
      </w:r>
      <w:r w:rsidRPr="00F55D54">
        <w:rPr>
          <w:rFonts w:ascii="Times New Roman" w:eastAsia="Times New Roman" w:hAnsi="Times New Roman" w:cs="Times New Roman"/>
          <w:sz w:val="24"/>
          <w:szCs w:val="24"/>
        </w:rPr>
        <w:t>tuleb parandada</w:t>
      </w:r>
      <w:r w:rsidR="00FF798C" w:rsidRPr="00F55D54">
        <w:rPr>
          <w:rFonts w:ascii="Times New Roman" w:eastAsia="Times New Roman" w:hAnsi="Times New Roman" w:cs="Times New Roman"/>
          <w:sz w:val="24"/>
          <w:szCs w:val="24"/>
        </w:rPr>
        <w:t xml:space="preserve"> ka ühistranspordi kättesaadavust. </w:t>
      </w:r>
      <w:r w:rsidRPr="00F55D54">
        <w:rPr>
          <w:rFonts w:ascii="Times New Roman" w:eastAsia="Times New Roman" w:hAnsi="Times New Roman" w:cs="Times New Roman"/>
          <w:sz w:val="24"/>
          <w:szCs w:val="24"/>
        </w:rPr>
        <w:t>K</w:t>
      </w:r>
      <w:r w:rsidR="00FF798C" w:rsidRPr="00F55D54">
        <w:rPr>
          <w:rFonts w:ascii="Times New Roman" w:eastAsia="Times New Roman" w:hAnsi="Times New Roman" w:cs="Times New Roman"/>
          <w:sz w:val="24"/>
          <w:szCs w:val="24"/>
        </w:rPr>
        <w:t>augemale kooli sõitmine ja koolis käimine on ressursikulukam kui kodulähedane valik, kuid samas on riigil välja töötatud mitmed mehhanismid õpingute toetamiseks</w:t>
      </w:r>
      <w:r w:rsidRPr="00F55D54">
        <w:rPr>
          <w:rFonts w:ascii="Times New Roman" w:eastAsia="Times New Roman" w:hAnsi="Times New Roman" w:cs="Times New Roman"/>
          <w:sz w:val="24"/>
          <w:szCs w:val="24"/>
        </w:rPr>
        <w:t xml:space="preserve"> riigikoolides</w:t>
      </w:r>
      <w:r w:rsidR="00FF798C" w:rsidRPr="00F55D54">
        <w:rPr>
          <w:rFonts w:ascii="Times New Roman" w:eastAsia="Times New Roman" w:hAnsi="Times New Roman" w:cs="Times New Roman"/>
          <w:sz w:val="24"/>
          <w:szCs w:val="24"/>
        </w:rPr>
        <w:t>, sh on kutseõppeasutuste õpilaskodu</w:t>
      </w:r>
      <w:r w:rsidRPr="00F55D54">
        <w:rPr>
          <w:rFonts w:ascii="Times New Roman" w:eastAsia="Times New Roman" w:hAnsi="Times New Roman" w:cs="Times New Roman"/>
          <w:sz w:val="24"/>
          <w:szCs w:val="24"/>
        </w:rPr>
        <w:t>d</w:t>
      </w:r>
      <w:r w:rsidR="00FF798C" w:rsidRPr="00F55D54">
        <w:rPr>
          <w:rFonts w:ascii="Times New Roman" w:eastAsia="Times New Roman" w:hAnsi="Times New Roman" w:cs="Times New Roman"/>
          <w:sz w:val="24"/>
          <w:szCs w:val="24"/>
        </w:rPr>
        <w:t>, sõidu</w:t>
      </w:r>
      <w:r w:rsidRPr="00F55D54">
        <w:rPr>
          <w:rFonts w:ascii="Times New Roman" w:eastAsia="Times New Roman" w:hAnsi="Times New Roman" w:cs="Times New Roman"/>
          <w:sz w:val="24"/>
          <w:szCs w:val="24"/>
        </w:rPr>
        <w:t>-</w:t>
      </w:r>
      <w:r w:rsidR="00FF798C" w:rsidRPr="00F55D54">
        <w:rPr>
          <w:rFonts w:ascii="Times New Roman" w:eastAsia="Times New Roman" w:hAnsi="Times New Roman" w:cs="Times New Roman"/>
          <w:sz w:val="24"/>
          <w:szCs w:val="24"/>
        </w:rPr>
        <w:t xml:space="preserve"> ja majutustoetused.</w:t>
      </w:r>
    </w:p>
    <w:p w14:paraId="188F16FE" w14:textId="77777777" w:rsidR="00D73A05" w:rsidRPr="00F55D54" w:rsidRDefault="00D73A05" w:rsidP="00F55D54">
      <w:pPr>
        <w:spacing w:after="0" w:line="240" w:lineRule="auto"/>
        <w:jc w:val="both"/>
        <w:rPr>
          <w:rFonts w:ascii="Times New Roman" w:eastAsia="Times New Roman" w:hAnsi="Times New Roman" w:cs="Times New Roman"/>
          <w:sz w:val="24"/>
          <w:szCs w:val="24"/>
        </w:rPr>
      </w:pPr>
    </w:p>
    <w:p w14:paraId="44D532FD" w14:textId="4889C99B" w:rsidR="003B1DF4" w:rsidRDefault="003B1DF4" w:rsidP="00F55D54">
      <w:pPr>
        <w:spacing w:after="0" w:line="240" w:lineRule="auto"/>
        <w:rPr>
          <w:rFonts w:ascii="Times New Roman" w:eastAsia="Times New Roman" w:hAnsi="Times New Roman" w:cs="Times New Roman"/>
          <w:i/>
          <w:sz w:val="24"/>
          <w:szCs w:val="24"/>
        </w:rPr>
      </w:pPr>
      <w:r w:rsidRPr="00F55D54">
        <w:rPr>
          <w:rFonts w:ascii="Times New Roman" w:eastAsia="Times New Roman" w:hAnsi="Times New Roman" w:cs="Times New Roman"/>
          <w:i/>
          <w:sz w:val="24"/>
          <w:szCs w:val="24"/>
        </w:rPr>
        <w:t>Mõju ulatus, avaldumise sagedus ja ebasoovitava mõju risk</w:t>
      </w:r>
    </w:p>
    <w:p w14:paraId="5CA9A2D5" w14:textId="77777777" w:rsidR="00D73A05" w:rsidRPr="00F55D54" w:rsidRDefault="00D73A05" w:rsidP="00F55D54">
      <w:pPr>
        <w:spacing w:after="0" w:line="240" w:lineRule="auto"/>
        <w:rPr>
          <w:rFonts w:ascii="Times New Roman" w:eastAsia="Times New Roman" w:hAnsi="Times New Roman" w:cs="Times New Roman"/>
          <w:i/>
          <w:sz w:val="24"/>
          <w:szCs w:val="24"/>
        </w:rPr>
      </w:pPr>
    </w:p>
    <w:p w14:paraId="33E8EF1D" w14:textId="6E2B358B" w:rsidR="00FF798C" w:rsidRPr="00F55D54" w:rsidRDefault="00FF798C" w:rsidP="00F55D54">
      <w:pPr>
        <w:spacing w:after="0" w:line="240" w:lineRule="auto"/>
        <w:jc w:val="both"/>
        <w:rPr>
          <w:rFonts w:ascii="Times New Roman" w:hAnsi="Times New Roman" w:cs="Times New Roman"/>
          <w:sz w:val="24"/>
          <w:szCs w:val="24"/>
        </w:rPr>
      </w:pPr>
      <w:r w:rsidRPr="00F55D54">
        <w:rPr>
          <w:rFonts w:ascii="Times New Roman" w:eastAsia="Times New Roman" w:hAnsi="Times New Roman" w:cs="Times New Roman"/>
          <w:iCs/>
          <w:sz w:val="24"/>
          <w:szCs w:val="24"/>
        </w:rPr>
        <w:t>Mõju ulatust, avaldamise sagedust ei ole võimalik täpselt hinnata</w:t>
      </w:r>
      <w:r w:rsidR="004D0A3B" w:rsidRPr="00F55D54">
        <w:rPr>
          <w:rFonts w:ascii="Times New Roman" w:eastAsia="Times New Roman" w:hAnsi="Times New Roman" w:cs="Times New Roman"/>
          <w:iCs/>
          <w:sz w:val="24"/>
          <w:szCs w:val="24"/>
        </w:rPr>
        <w:t>, kuivõrd ei ole teada paljud sihtrühmast valiksid üldharidusõppe kutseõppeasutuses, ning ei ole teada ka nende perede geograafiline paiknemine suhtes koolikohaga.</w:t>
      </w:r>
      <w:r w:rsidRPr="00F55D54">
        <w:rPr>
          <w:rFonts w:ascii="Times New Roman" w:eastAsia="Times New Roman" w:hAnsi="Times New Roman" w:cs="Times New Roman"/>
          <w:iCs/>
          <w:sz w:val="24"/>
          <w:szCs w:val="24"/>
        </w:rPr>
        <w:t xml:space="preserve"> Indikatiivselt võib mõju pere sotsiaalmajanduslikule olukorrale pidada siiski väheoluliseks, sest </w:t>
      </w:r>
      <w:r w:rsidR="004D0A3B" w:rsidRPr="00F55D54">
        <w:rPr>
          <w:rFonts w:ascii="Times New Roman" w:eastAsia="Times New Roman" w:hAnsi="Times New Roman" w:cs="Times New Roman"/>
          <w:iCs/>
          <w:sz w:val="24"/>
          <w:szCs w:val="24"/>
        </w:rPr>
        <w:t xml:space="preserve">ka </w:t>
      </w:r>
      <w:r w:rsidRPr="00F55D54">
        <w:rPr>
          <w:rFonts w:ascii="Times New Roman" w:eastAsia="Times New Roman" w:hAnsi="Times New Roman" w:cs="Times New Roman"/>
          <w:iCs/>
          <w:sz w:val="24"/>
          <w:szCs w:val="24"/>
        </w:rPr>
        <w:t xml:space="preserve">olemasolevad mehhanismid on juba </w:t>
      </w:r>
      <w:r w:rsidR="004D0A3B" w:rsidRPr="00F55D54">
        <w:rPr>
          <w:rFonts w:ascii="Times New Roman" w:eastAsia="Times New Roman" w:hAnsi="Times New Roman" w:cs="Times New Roman"/>
          <w:iCs/>
          <w:sz w:val="24"/>
          <w:szCs w:val="24"/>
        </w:rPr>
        <w:t xml:space="preserve">olemas ja </w:t>
      </w:r>
      <w:commentRangeStart w:id="68"/>
      <w:r w:rsidRPr="00F55D54">
        <w:rPr>
          <w:rFonts w:ascii="Times New Roman" w:eastAsia="Times New Roman" w:hAnsi="Times New Roman" w:cs="Times New Roman"/>
          <w:iCs/>
          <w:sz w:val="24"/>
          <w:szCs w:val="24"/>
        </w:rPr>
        <w:t>rakendatavad</w:t>
      </w:r>
      <w:commentRangeEnd w:id="68"/>
      <w:r w:rsidR="00996635">
        <w:rPr>
          <w:rStyle w:val="Kommentaariviide"/>
          <w:rFonts w:ascii="Calibri" w:eastAsia="Calibri" w:hAnsi="Calibri" w:cs="Calibri"/>
          <w:kern w:val="0"/>
          <w:lang w:eastAsia="et-EE"/>
          <w14:ligatures w14:val="none"/>
        </w:rPr>
        <w:commentReference w:id="68"/>
      </w:r>
      <w:r w:rsidRPr="00F55D54">
        <w:rPr>
          <w:rFonts w:ascii="Times New Roman" w:eastAsia="Times New Roman" w:hAnsi="Times New Roman" w:cs="Times New Roman"/>
          <w:iCs/>
          <w:sz w:val="24"/>
          <w:szCs w:val="24"/>
        </w:rPr>
        <w:t>.</w:t>
      </w:r>
    </w:p>
    <w:p w14:paraId="00D5914D" w14:textId="29BF08B6" w:rsidR="003B1DF4" w:rsidRPr="00F55D54" w:rsidRDefault="396CA5E6" w:rsidP="00F55D54">
      <w:pPr>
        <w:spacing w:after="0" w:line="240" w:lineRule="auto"/>
        <w:rPr>
          <w:rFonts w:ascii="Times New Roman" w:hAnsi="Times New Roman" w:cs="Times New Roman"/>
          <w:sz w:val="24"/>
          <w:szCs w:val="24"/>
        </w:rPr>
      </w:pPr>
      <w:r w:rsidRPr="00F55D54">
        <w:rPr>
          <w:rFonts w:ascii="Times New Roman" w:eastAsia="Times New Roman" w:hAnsi="Times New Roman" w:cs="Times New Roman"/>
          <w:b/>
          <w:bCs/>
          <w:i/>
          <w:iCs/>
          <w:sz w:val="24"/>
          <w:szCs w:val="24"/>
        </w:rPr>
        <w:lastRenderedPageBreak/>
        <w:t xml:space="preserve"> </w:t>
      </w:r>
    </w:p>
    <w:p w14:paraId="69698A90" w14:textId="0F8204FD" w:rsidR="003B1DF4" w:rsidRDefault="003B1DF4" w:rsidP="00F55D54">
      <w:pPr>
        <w:spacing w:after="0" w:line="240" w:lineRule="auto"/>
        <w:rPr>
          <w:rFonts w:ascii="Times New Roman" w:eastAsia="Times New Roman" w:hAnsi="Times New Roman" w:cs="Times New Roman"/>
          <w:b/>
          <w:sz w:val="24"/>
          <w:szCs w:val="24"/>
        </w:rPr>
      </w:pPr>
      <w:r w:rsidRPr="00F55D54">
        <w:rPr>
          <w:rFonts w:ascii="Times New Roman" w:eastAsia="Times New Roman" w:hAnsi="Times New Roman" w:cs="Times New Roman"/>
          <w:b/>
          <w:i/>
          <w:sz w:val="24"/>
          <w:szCs w:val="24"/>
        </w:rPr>
        <w:t>Mõju sihtrühm:</w:t>
      </w:r>
      <w:r w:rsidRPr="00F55D54">
        <w:rPr>
          <w:rFonts w:ascii="Times New Roman" w:eastAsia="Times New Roman" w:hAnsi="Times New Roman" w:cs="Times New Roman"/>
          <w:b/>
          <w:sz w:val="24"/>
          <w:szCs w:val="24"/>
        </w:rPr>
        <w:t xml:space="preserve"> kohalikud omavalitsused</w:t>
      </w:r>
    </w:p>
    <w:p w14:paraId="7D8E9FEC" w14:textId="77777777" w:rsidR="00D73A05" w:rsidRPr="00F55D54" w:rsidRDefault="00D73A05" w:rsidP="00F55D54">
      <w:pPr>
        <w:spacing w:after="0" w:line="240" w:lineRule="auto"/>
        <w:rPr>
          <w:rFonts w:ascii="Times New Roman" w:hAnsi="Times New Roman" w:cs="Times New Roman"/>
          <w:sz w:val="24"/>
          <w:szCs w:val="24"/>
        </w:rPr>
      </w:pPr>
    </w:p>
    <w:p w14:paraId="2E78D2F1" w14:textId="0930EEFA" w:rsidR="003B1DF4" w:rsidRDefault="396CA5E6" w:rsidP="00F55D54">
      <w:pPr>
        <w:spacing w:after="0" w:line="240" w:lineRule="auto"/>
        <w:rPr>
          <w:rFonts w:ascii="Times New Roman" w:eastAsia="Times New Roman" w:hAnsi="Times New Roman" w:cs="Times New Roman"/>
          <w:sz w:val="24"/>
          <w:szCs w:val="24"/>
          <w:u w:val="single"/>
        </w:rPr>
      </w:pPr>
      <w:r w:rsidRPr="00F55D54">
        <w:rPr>
          <w:rFonts w:ascii="Times New Roman" w:eastAsia="Times New Roman" w:hAnsi="Times New Roman" w:cs="Times New Roman"/>
          <w:sz w:val="24"/>
          <w:szCs w:val="24"/>
          <w:u w:val="single"/>
        </w:rPr>
        <w:t xml:space="preserve">Mõju valdkond: haridus </w:t>
      </w:r>
      <w:r w:rsidR="00875042" w:rsidRPr="00F55D54">
        <w:rPr>
          <w:rFonts w:ascii="Times New Roman" w:eastAsia="Times New Roman" w:hAnsi="Times New Roman" w:cs="Times New Roman"/>
          <w:sz w:val="24"/>
          <w:szCs w:val="24"/>
          <w:u w:val="single"/>
        </w:rPr>
        <w:t>(kättesaadavus)</w:t>
      </w:r>
      <w:r w:rsidRPr="00F55D54">
        <w:rPr>
          <w:rFonts w:ascii="Times New Roman" w:eastAsia="Times New Roman" w:hAnsi="Times New Roman" w:cs="Times New Roman"/>
          <w:sz w:val="24"/>
          <w:szCs w:val="24"/>
          <w:u w:val="single"/>
        </w:rPr>
        <w:t xml:space="preserve"> </w:t>
      </w:r>
    </w:p>
    <w:p w14:paraId="2BC8DF1B" w14:textId="77777777" w:rsidR="00D73A05" w:rsidRPr="00F55D54" w:rsidRDefault="00D73A05" w:rsidP="00F55D54">
      <w:pPr>
        <w:spacing w:after="0" w:line="240" w:lineRule="auto"/>
        <w:rPr>
          <w:rFonts w:ascii="Times New Roman" w:hAnsi="Times New Roman" w:cs="Times New Roman"/>
          <w:sz w:val="24"/>
          <w:szCs w:val="24"/>
        </w:rPr>
      </w:pPr>
    </w:p>
    <w:p w14:paraId="26551E5B" w14:textId="5DA5B331" w:rsidR="003B1DF4" w:rsidRDefault="003B1DF4" w:rsidP="00F55D54">
      <w:pPr>
        <w:spacing w:after="0" w:line="240" w:lineRule="auto"/>
        <w:rPr>
          <w:rFonts w:ascii="Times New Roman" w:eastAsia="Times New Roman" w:hAnsi="Times New Roman" w:cs="Times New Roman"/>
          <w:i/>
          <w:sz w:val="24"/>
          <w:szCs w:val="24"/>
        </w:rPr>
      </w:pPr>
      <w:r w:rsidRPr="00F55D54">
        <w:rPr>
          <w:rFonts w:ascii="Times New Roman" w:eastAsia="Times New Roman" w:hAnsi="Times New Roman" w:cs="Times New Roman"/>
          <w:i/>
          <w:sz w:val="24"/>
          <w:szCs w:val="24"/>
        </w:rPr>
        <w:t>Mõju kirjeldus</w:t>
      </w:r>
    </w:p>
    <w:p w14:paraId="00A99998" w14:textId="77777777" w:rsidR="00D73A05" w:rsidRPr="00F55D54" w:rsidRDefault="00D73A05" w:rsidP="00F55D54">
      <w:pPr>
        <w:spacing w:after="0" w:line="240" w:lineRule="auto"/>
        <w:rPr>
          <w:rFonts w:ascii="Times New Roman" w:hAnsi="Times New Roman" w:cs="Times New Roman"/>
          <w:sz w:val="24"/>
          <w:szCs w:val="24"/>
        </w:rPr>
      </w:pPr>
    </w:p>
    <w:p w14:paraId="1909A0AA" w14:textId="5319EA54" w:rsidR="001A5A57" w:rsidRDefault="001A5A57" w:rsidP="00F55D54">
      <w:pPr>
        <w:spacing w:after="0" w:line="240" w:lineRule="auto"/>
        <w:jc w:val="both"/>
        <w:rPr>
          <w:rFonts w:ascii="Times New Roman" w:eastAsia="Times New Roman" w:hAnsi="Times New Roman" w:cs="Times New Roman"/>
          <w:sz w:val="24"/>
          <w:szCs w:val="24"/>
        </w:rPr>
      </w:pPr>
      <w:commentRangeStart w:id="69"/>
      <w:r w:rsidRPr="00F55D54">
        <w:rPr>
          <w:rFonts w:ascii="Times New Roman" w:eastAsia="Times New Roman" w:hAnsi="Times New Roman" w:cs="Times New Roman"/>
          <w:sz w:val="24"/>
          <w:szCs w:val="24"/>
        </w:rPr>
        <w:t xml:space="preserve">Muudatuste rakendamisel on kohalikel omavalitsustel </w:t>
      </w:r>
      <w:r w:rsidRPr="00D73A05">
        <w:rPr>
          <w:rFonts w:ascii="Times New Roman" w:eastAsia="Times New Roman" w:hAnsi="Times New Roman" w:cs="Times New Roman"/>
          <w:bCs/>
          <w:sz w:val="24"/>
          <w:szCs w:val="24"/>
        </w:rPr>
        <w:t xml:space="preserve">võimalik </w:t>
      </w:r>
      <w:r w:rsidRPr="00F55D54">
        <w:rPr>
          <w:rFonts w:ascii="Times New Roman" w:eastAsia="Times New Roman" w:hAnsi="Times New Roman" w:cs="Times New Roman"/>
          <w:sz w:val="24"/>
          <w:szCs w:val="24"/>
        </w:rPr>
        <w:t>analüüsida väikese gümnaasiumiastmega koolides gümnaasiumiastme sulgemist. St muudatusega ei kohustata omavalitsusi gümnaasiumiastet sulgema</w:t>
      </w:r>
      <w:r w:rsidR="00A57375" w:rsidRPr="00F55D54">
        <w:rPr>
          <w:rFonts w:ascii="Times New Roman" w:eastAsia="Times New Roman" w:hAnsi="Times New Roman" w:cs="Times New Roman"/>
          <w:sz w:val="24"/>
          <w:szCs w:val="24"/>
        </w:rPr>
        <w:t>. Luuakse täiendavad võimalused</w:t>
      </w:r>
      <w:r w:rsidRPr="00F55D54">
        <w:rPr>
          <w:rFonts w:ascii="Times New Roman" w:eastAsia="Times New Roman" w:hAnsi="Times New Roman" w:cs="Times New Roman"/>
          <w:sz w:val="24"/>
          <w:szCs w:val="24"/>
        </w:rPr>
        <w:t xml:space="preserve"> põhikoolides õppivatele lastele, mille alusel on </w:t>
      </w:r>
      <w:r w:rsidR="00A57375" w:rsidRPr="00F55D54">
        <w:rPr>
          <w:rFonts w:ascii="Times New Roman" w:eastAsia="Times New Roman" w:hAnsi="Times New Roman" w:cs="Times New Roman"/>
          <w:sz w:val="24"/>
          <w:szCs w:val="24"/>
        </w:rPr>
        <w:t xml:space="preserve">ka </w:t>
      </w:r>
      <w:r w:rsidRPr="00F55D54">
        <w:rPr>
          <w:rFonts w:ascii="Times New Roman" w:eastAsia="Times New Roman" w:hAnsi="Times New Roman" w:cs="Times New Roman"/>
          <w:sz w:val="24"/>
          <w:szCs w:val="24"/>
        </w:rPr>
        <w:t xml:space="preserve">omavalitsusel kergem hinnata kvaliteetse keskhariduse kättesaadavust ning seeläbi </w:t>
      </w:r>
      <w:r w:rsidR="00A57375" w:rsidRPr="00F55D54">
        <w:rPr>
          <w:rFonts w:ascii="Times New Roman" w:eastAsia="Times New Roman" w:hAnsi="Times New Roman" w:cs="Times New Roman"/>
          <w:sz w:val="24"/>
          <w:szCs w:val="24"/>
        </w:rPr>
        <w:t>vajadust</w:t>
      </w:r>
      <w:r w:rsidRPr="00F55D54">
        <w:rPr>
          <w:rFonts w:ascii="Times New Roman" w:eastAsia="Times New Roman" w:hAnsi="Times New Roman" w:cs="Times New Roman"/>
          <w:sz w:val="24"/>
          <w:szCs w:val="24"/>
        </w:rPr>
        <w:t xml:space="preserve"> loobuda </w:t>
      </w:r>
      <w:r w:rsidR="00A57375" w:rsidRPr="00F55D54">
        <w:rPr>
          <w:rFonts w:ascii="Times New Roman" w:eastAsia="Times New Roman" w:hAnsi="Times New Roman" w:cs="Times New Roman"/>
          <w:sz w:val="24"/>
          <w:szCs w:val="24"/>
        </w:rPr>
        <w:t>enda</w:t>
      </w:r>
      <w:r w:rsidRPr="00F55D54">
        <w:rPr>
          <w:rFonts w:ascii="Times New Roman" w:eastAsia="Times New Roman" w:hAnsi="Times New Roman" w:cs="Times New Roman"/>
          <w:sz w:val="24"/>
          <w:szCs w:val="24"/>
        </w:rPr>
        <w:t xml:space="preserve"> peetavates koolides keskhariduse tasemel õppe pakkumisest.</w:t>
      </w:r>
    </w:p>
    <w:p w14:paraId="1B596774" w14:textId="77777777" w:rsidR="00D73A05" w:rsidRPr="00F55D54" w:rsidRDefault="00D73A05" w:rsidP="00F55D54">
      <w:pPr>
        <w:spacing w:after="0" w:line="240" w:lineRule="auto"/>
        <w:jc w:val="both"/>
        <w:rPr>
          <w:rFonts w:ascii="Times New Roman" w:eastAsia="Times New Roman" w:hAnsi="Times New Roman" w:cs="Times New Roman"/>
          <w:sz w:val="24"/>
          <w:szCs w:val="24"/>
        </w:rPr>
      </w:pPr>
    </w:p>
    <w:p w14:paraId="5F455C10" w14:textId="23FF0A5C" w:rsidR="003B1DF4" w:rsidRDefault="396CA5E6" w:rsidP="00F55D54">
      <w:pPr>
        <w:spacing w:after="0" w:line="240" w:lineRule="auto"/>
        <w:jc w:val="both"/>
        <w:rPr>
          <w:rFonts w:ascii="Times New Roman" w:eastAsia="Times New Roman" w:hAnsi="Times New Roman" w:cs="Times New Roman"/>
          <w:sz w:val="24"/>
          <w:szCs w:val="24"/>
        </w:rPr>
      </w:pPr>
      <w:r w:rsidRPr="00F55D54">
        <w:rPr>
          <w:rFonts w:ascii="Times New Roman" w:eastAsia="Times New Roman" w:hAnsi="Times New Roman" w:cs="Times New Roman"/>
          <w:sz w:val="24"/>
          <w:szCs w:val="24"/>
        </w:rPr>
        <w:t>Väikegümnaasiumi</w:t>
      </w:r>
      <w:r w:rsidR="00110790" w:rsidRPr="00F55D54">
        <w:rPr>
          <w:rFonts w:ascii="Times New Roman" w:eastAsia="Times New Roman" w:hAnsi="Times New Roman" w:cs="Times New Roman"/>
          <w:sz w:val="24"/>
          <w:szCs w:val="24"/>
        </w:rPr>
        <w:t>d</w:t>
      </w:r>
      <w:r w:rsidRPr="00F55D54">
        <w:rPr>
          <w:rFonts w:ascii="Times New Roman" w:eastAsia="Times New Roman" w:hAnsi="Times New Roman" w:cs="Times New Roman"/>
          <w:sz w:val="24"/>
          <w:szCs w:val="24"/>
        </w:rPr>
        <w:t xml:space="preserve">e sulgemisel </w:t>
      </w:r>
      <w:r w:rsidR="00A57375" w:rsidRPr="00F55D54">
        <w:rPr>
          <w:rFonts w:ascii="Times New Roman" w:eastAsia="Times New Roman" w:hAnsi="Times New Roman" w:cs="Times New Roman"/>
          <w:sz w:val="24"/>
          <w:szCs w:val="24"/>
        </w:rPr>
        <w:t xml:space="preserve">on võimalik </w:t>
      </w:r>
      <w:r w:rsidRPr="00F55D54">
        <w:rPr>
          <w:rFonts w:ascii="Times New Roman" w:eastAsia="Times New Roman" w:hAnsi="Times New Roman" w:cs="Times New Roman"/>
          <w:sz w:val="24"/>
          <w:szCs w:val="24"/>
        </w:rPr>
        <w:t>taga</w:t>
      </w:r>
      <w:r w:rsidR="00A57375" w:rsidRPr="00F55D54">
        <w:rPr>
          <w:rFonts w:ascii="Times New Roman" w:eastAsia="Times New Roman" w:hAnsi="Times New Roman" w:cs="Times New Roman"/>
          <w:sz w:val="24"/>
          <w:szCs w:val="24"/>
        </w:rPr>
        <w:t>da</w:t>
      </w:r>
      <w:r w:rsidRPr="00F55D54">
        <w:rPr>
          <w:rFonts w:ascii="Times New Roman" w:eastAsia="Times New Roman" w:hAnsi="Times New Roman" w:cs="Times New Roman"/>
          <w:sz w:val="24"/>
          <w:szCs w:val="24"/>
        </w:rPr>
        <w:t xml:space="preserve"> kohad üldhariduses kõigile soovijatele kutseõppeasutustes. </w:t>
      </w:r>
      <w:r w:rsidR="001A5A57" w:rsidRPr="00F55D54">
        <w:rPr>
          <w:rFonts w:ascii="Times New Roman" w:eastAsia="Times New Roman" w:hAnsi="Times New Roman" w:cs="Times New Roman"/>
          <w:sz w:val="24"/>
          <w:szCs w:val="24"/>
        </w:rPr>
        <w:t xml:space="preserve">Tekib </w:t>
      </w:r>
      <w:r w:rsidR="00A57375" w:rsidRPr="00F55D54">
        <w:rPr>
          <w:rFonts w:ascii="Times New Roman" w:eastAsia="Times New Roman" w:hAnsi="Times New Roman" w:cs="Times New Roman"/>
          <w:sz w:val="24"/>
          <w:szCs w:val="24"/>
        </w:rPr>
        <w:t>ka</w:t>
      </w:r>
      <w:r w:rsidR="001A5A57" w:rsidRPr="00F55D54">
        <w:rPr>
          <w:rFonts w:ascii="Times New Roman" w:eastAsia="Times New Roman" w:hAnsi="Times New Roman" w:cs="Times New Roman"/>
          <w:sz w:val="24"/>
          <w:szCs w:val="24"/>
        </w:rPr>
        <w:t xml:space="preserve"> s</w:t>
      </w:r>
      <w:r w:rsidRPr="00F55D54">
        <w:rPr>
          <w:rFonts w:ascii="Times New Roman" w:eastAsia="Times New Roman" w:hAnsi="Times New Roman" w:cs="Times New Roman"/>
          <w:sz w:val="24"/>
          <w:szCs w:val="24"/>
        </w:rPr>
        <w:t xml:space="preserve">elgem vastutuse jaotus riigiga. </w:t>
      </w:r>
      <w:r w:rsidR="001A5A57" w:rsidRPr="00F55D54">
        <w:rPr>
          <w:rFonts w:ascii="Times New Roman" w:eastAsia="Times New Roman" w:hAnsi="Times New Roman" w:cs="Times New Roman"/>
          <w:sz w:val="24"/>
          <w:szCs w:val="24"/>
        </w:rPr>
        <w:t>Väikeste riigigümnaasiumite võimalik sulgemine vabasta</w:t>
      </w:r>
      <w:r w:rsidR="00A57375" w:rsidRPr="00F55D54">
        <w:rPr>
          <w:rFonts w:ascii="Times New Roman" w:eastAsia="Times New Roman" w:hAnsi="Times New Roman" w:cs="Times New Roman"/>
          <w:sz w:val="24"/>
          <w:szCs w:val="24"/>
        </w:rPr>
        <w:t>b</w:t>
      </w:r>
      <w:r w:rsidR="001A5A57" w:rsidRPr="00F55D54">
        <w:rPr>
          <w:rFonts w:ascii="Times New Roman" w:eastAsia="Times New Roman" w:hAnsi="Times New Roman" w:cs="Times New Roman"/>
          <w:sz w:val="24"/>
          <w:szCs w:val="24"/>
        </w:rPr>
        <w:t xml:space="preserve"> kohalike omavalitsuste ressurssi</w:t>
      </w:r>
      <w:r w:rsidR="00A57375" w:rsidRPr="00F55D54">
        <w:rPr>
          <w:rFonts w:ascii="Times New Roman" w:eastAsia="Times New Roman" w:hAnsi="Times New Roman" w:cs="Times New Roman"/>
          <w:sz w:val="24"/>
          <w:szCs w:val="24"/>
        </w:rPr>
        <w:t>, et</w:t>
      </w:r>
      <w:r w:rsidR="001A5A57" w:rsidRPr="00F55D54">
        <w:rPr>
          <w:rFonts w:ascii="Times New Roman" w:eastAsia="Times New Roman" w:hAnsi="Times New Roman" w:cs="Times New Roman"/>
          <w:sz w:val="24"/>
          <w:szCs w:val="24"/>
        </w:rPr>
        <w:t xml:space="preserve"> suunata seda põhihariduse pakkumi</w:t>
      </w:r>
      <w:r w:rsidR="00A57375" w:rsidRPr="00F55D54">
        <w:rPr>
          <w:rFonts w:ascii="Times New Roman" w:eastAsia="Times New Roman" w:hAnsi="Times New Roman" w:cs="Times New Roman"/>
          <w:sz w:val="24"/>
          <w:szCs w:val="24"/>
        </w:rPr>
        <w:t>s</w:t>
      </w:r>
      <w:r w:rsidR="001A5A57" w:rsidRPr="00F55D54">
        <w:rPr>
          <w:rFonts w:ascii="Times New Roman" w:eastAsia="Times New Roman" w:hAnsi="Times New Roman" w:cs="Times New Roman"/>
          <w:sz w:val="24"/>
          <w:szCs w:val="24"/>
        </w:rPr>
        <w:t xml:space="preserve">se. </w:t>
      </w:r>
      <w:r w:rsidRPr="00F55D54">
        <w:rPr>
          <w:rFonts w:ascii="Times New Roman" w:eastAsia="Times New Roman" w:hAnsi="Times New Roman" w:cs="Times New Roman"/>
          <w:sz w:val="24"/>
          <w:szCs w:val="24"/>
        </w:rPr>
        <w:t xml:space="preserve">Efektiivsem hariduskorraldus aitab </w:t>
      </w:r>
      <w:r w:rsidR="00A57375" w:rsidRPr="00F55D54">
        <w:rPr>
          <w:rFonts w:ascii="Times New Roman" w:eastAsia="Times New Roman" w:hAnsi="Times New Roman" w:cs="Times New Roman"/>
          <w:sz w:val="24"/>
          <w:szCs w:val="24"/>
        </w:rPr>
        <w:t xml:space="preserve">omavalitsusel </w:t>
      </w:r>
      <w:r w:rsidRPr="00F55D54">
        <w:rPr>
          <w:rFonts w:ascii="Times New Roman" w:eastAsia="Times New Roman" w:hAnsi="Times New Roman" w:cs="Times New Roman"/>
          <w:sz w:val="24"/>
          <w:szCs w:val="24"/>
        </w:rPr>
        <w:t>kulusid üle vaadata</w:t>
      </w:r>
      <w:r w:rsidR="00A57375" w:rsidRPr="00F55D54">
        <w:rPr>
          <w:rFonts w:ascii="Times New Roman" w:eastAsia="Times New Roman" w:hAnsi="Times New Roman" w:cs="Times New Roman"/>
          <w:sz w:val="24"/>
          <w:szCs w:val="24"/>
        </w:rPr>
        <w:t xml:space="preserve"> ning</w:t>
      </w:r>
      <w:r w:rsidRPr="00F55D54">
        <w:rPr>
          <w:rFonts w:ascii="Times New Roman" w:eastAsia="Times New Roman" w:hAnsi="Times New Roman" w:cs="Times New Roman"/>
          <w:sz w:val="24"/>
          <w:szCs w:val="24"/>
        </w:rPr>
        <w:t xml:space="preserve"> </w:t>
      </w:r>
      <w:r w:rsidR="00A57375" w:rsidRPr="00F55D54">
        <w:rPr>
          <w:rFonts w:ascii="Times New Roman" w:eastAsia="Times New Roman" w:hAnsi="Times New Roman" w:cs="Times New Roman"/>
          <w:sz w:val="24"/>
          <w:szCs w:val="24"/>
        </w:rPr>
        <w:t xml:space="preserve">pakkuda </w:t>
      </w:r>
      <w:r w:rsidRPr="00F55D54">
        <w:rPr>
          <w:rFonts w:ascii="Times New Roman" w:eastAsia="Times New Roman" w:hAnsi="Times New Roman" w:cs="Times New Roman"/>
          <w:sz w:val="24"/>
          <w:szCs w:val="24"/>
        </w:rPr>
        <w:t>kvaliteetsema</w:t>
      </w:r>
      <w:r w:rsidR="00A57375" w:rsidRPr="00F55D54">
        <w:rPr>
          <w:rFonts w:ascii="Times New Roman" w:eastAsia="Times New Roman" w:hAnsi="Times New Roman" w:cs="Times New Roman"/>
          <w:sz w:val="24"/>
          <w:szCs w:val="24"/>
        </w:rPr>
        <w:t>t</w:t>
      </w:r>
      <w:r w:rsidRPr="00F55D54">
        <w:rPr>
          <w:rFonts w:ascii="Times New Roman" w:eastAsia="Times New Roman" w:hAnsi="Times New Roman" w:cs="Times New Roman"/>
          <w:sz w:val="24"/>
          <w:szCs w:val="24"/>
        </w:rPr>
        <w:t xml:space="preserve"> haridus</w:t>
      </w:r>
      <w:r w:rsidR="00A57375" w:rsidRPr="00F55D54">
        <w:rPr>
          <w:rFonts w:ascii="Times New Roman" w:eastAsia="Times New Roman" w:hAnsi="Times New Roman" w:cs="Times New Roman"/>
          <w:sz w:val="24"/>
          <w:szCs w:val="24"/>
        </w:rPr>
        <w:t xml:space="preserve">t kõigile. </w:t>
      </w:r>
      <w:commentRangeEnd w:id="69"/>
      <w:r w:rsidR="00815CF2">
        <w:rPr>
          <w:rStyle w:val="Kommentaariviide"/>
          <w:rFonts w:ascii="Calibri" w:eastAsia="Calibri" w:hAnsi="Calibri" w:cs="Calibri"/>
          <w:kern w:val="0"/>
          <w:lang w:eastAsia="et-EE"/>
          <w14:ligatures w14:val="none"/>
        </w:rPr>
        <w:commentReference w:id="69"/>
      </w:r>
    </w:p>
    <w:p w14:paraId="4334158C" w14:textId="77777777" w:rsidR="00D73A05" w:rsidRPr="00F55D54" w:rsidRDefault="00D73A05" w:rsidP="00F55D54">
      <w:pPr>
        <w:spacing w:after="0" w:line="240" w:lineRule="auto"/>
        <w:jc w:val="both"/>
        <w:rPr>
          <w:rFonts w:ascii="Times New Roman" w:eastAsia="Times New Roman" w:hAnsi="Times New Roman" w:cs="Times New Roman"/>
          <w:sz w:val="24"/>
          <w:szCs w:val="24"/>
        </w:rPr>
      </w:pPr>
    </w:p>
    <w:p w14:paraId="7930CFFE" w14:textId="0A6929FA" w:rsidR="003B1DF4" w:rsidRDefault="003B1DF4" w:rsidP="00F55D54">
      <w:pPr>
        <w:spacing w:after="0" w:line="240" w:lineRule="auto"/>
        <w:rPr>
          <w:rFonts w:ascii="Times New Roman" w:eastAsia="Times New Roman" w:hAnsi="Times New Roman" w:cs="Times New Roman"/>
          <w:i/>
          <w:sz w:val="24"/>
          <w:szCs w:val="24"/>
        </w:rPr>
      </w:pPr>
      <w:r w:rsidRPr="00F55D54">
        <w:rPr>
          <w:rFonts w:ascii="Times New Roman" w:eastAsia="Times New Roman" w:hAnsi="Times New Roman" w:cs="Times New Roman"/>
          <w:i/>
          <w:sz w:val="24"/>
          <w:szCs w:val="24"/>
        </w:rPr>
        <w:t>Mõju ulatus, avaldumise sagedus ja ebasoovitava mõju risk</w:t>
      </w:r>
    </w:p>
    <w:p w14:paraId="5D3E11FC" w14:textId="77777777" w:rsidR="00D73A05" w:rsidRPr="00F55D54" w:rsidRDefault="00D73A05" w:rsidP="00F55D54">
      <w:pPr>
        <w:spacing w:after="0" w:line="240" w:lineRule="auto"/>
        <w:rPr>
          <w:rFonts w:ascii="Times New Roman" w:eastAsia="Times New Roman" w:hAnsi="Times New Roman" w:cs="Times New Roman"/>
          <w:i/>
          <w:sz w:val="24"/>
          <w:szCs w:val="24"/>
        </w:rPr>
      </w:pPr>
    </w:p>
    <w:p w14:paraId="546E3DC9" w14:textId="15FBBB8B" w:rsidR="001A5A57" w:rsidRPr="00F55D54" w:rsidRDefault="00AC79A7" w:rsidP="00F55D54">
      <w:pPr>
        <w:spacing w:after="0" w:line="240" w:lineRule="auto"/>
        <w:jc w:val="both"/>
        <w:rPr>
          <w:rFonts w:ascii="Times New Roman" w:hAnsi="Times New Roman" w:cs="Times New Roman"/>
          <w:color w:val="000000" w:themeColor="text1"/>
          <w:sz w:val="24"/>
          <w:szCs w:val="24"/>
        </w:rPr>
      </w:pPr>
      <w:r w:rsidRPr="00F55D54">
        <w:rPr>
          <w:rFonts w:ascii="Times New Roman" w:hAnsi="Times New Roman" w:cs="Times New Roman"/>
          <w:iCs/>
          <w:color w:val="000000" w:themeColor="text1"/>
          <w:sz w:val="24"/>
          <w:szCs w:val="24"/>
        </w:rPr>
        <w:t xml:space="preserve">Muudatuse tulemusena on omavalitsustel võimalik lähiaastatel teha gümnaasiumiastmes õppe lõpetamise otsus eelkõige alla 100 gümnasistiga koolides. Neid koole on tänaste andmete kohaselt 44 ja need asuvad järgnevates kohalikes omavalitsustes: Alutaguse vald, Mustvee vald, Pärnu linn, Loksa linn, Kanepi vald, Maardu linn, </w:t>
      </w:r>
      <w:proofErr w:type="spellStart"/>
      <w:r w:rsidRPr="00F55D54">
        <w:rPr>
          <w:rFonts w:ascii="Times New Roman" w:hAnsi="Times New Roman" w:cs="Times New Roman"/>
          <w:iCs/>
          <w:color w:val="000000" w:themeColor="text1"/>
          <w:sz w:val="24"/>
          <w:szCs w:val="24"/>
        </w:rPr>
        <w:t>Kastre</w:t>
      </w:r>
      <w:proofErr w:type="spellEnd"/>
      <w:r w:rsidRPr="00F55D54">
        <w:rPr>
          <w:rFonts w:ascii="Times New Roman" w:hAnsi="Times New Roman" w:cs="Times New Roman"/>
          <w:iCs/>
          <w:color w:val="000000" w:themeColor="text1"/>
          <w:sz w:val="24"/>
          <w:szCs w:val="24"/>
        </w:rPr>
        <w:t xml:space="preserve"> vald, Võru vald, Häädemeeste vald, Saaremaa vald, Setomaa vald, Viru-Nigula vald, Viljandi vald, Tartu linn, Elva vald, Lääne-Nigula vald, Mulgi vald, Põhja-Pärnumaa vald, Saarde vald, Tapa vald, Väike-Maarja vald, Toila vald, Järva vald, Lääneranna vald, Põhja-Sakala vald, Tori vald, Tõrva vald, Lääne-Harju vald, Vinni vald, Antsla vald, Luunja vald, Otepää vald, Räpina vald, Tallinna linn, Anija vald, Märjamaa vald, Kuusalu vald, Türi vald, Jõelähtme vald.</w:t>
      </w:r>
      <w:r w:rsidR="00530FD9" w:rsidRPr="00F55D54">
        <w:rPr>
          <w:rFonts w:ascii="Times New Roman" w:hAnsi="Times New Roman" w:cs="Times New Roman"/>
          <w:iCs/>
          <w:color w:val="000000" w:themeColor="text1"/>
          <w:sz w:val="24"/>
          <w:szCs w:val="24"/>
        </w:rPr>
        <w:t xml:space="preserve"> </w:t>
      </w:r>
      <w:r w:rsidR="00A57375" w:rsidRPr="00F55D54">
        <w:rPr>
          <w:rFonts w:ascii="Times New Roman" w:hAnsi="Times New Roman" w:cs="Times New Roman"/>
          <w:iCs/>
          <w:color w:val="000000" w:themeColor="text1"/>
          <w:sz w:val="24"/>
          <w:szCs w:val="24"/>
        </w:rPr>
        <w:t>Muudatustega kaasnev mõju avaldub kohalikule omavalitsusele ühekordselt- kaalutletud otsus gümnaasiumiosa sulgemise kohta tehakse üks kord. Muudatuste riskina võib välja tuua kogukonna vastuseisu ja sellega kaasnevate õigusvaidluste tekkimise ohu.</w:t>
      </w:r>
      <w:r w:rsidR="00463021" w:rsidRPr="00F55D54">
        <w:rPr>
          <w:rFonts w:ascii="Times New Roman" w:hAnsi="Times New Roman" w:cs="Times New Roman"/>
          <w:iCs/>
          <w:color w:val="000000" w:themeColor="text1"/>
          <w:sz w:val="24"/>
          <w:szCs w:val="24"/>
        </w:rPr>
        <w:t xml:space="preserve"> </w:t>
      </w:r>
    </w:p>
    <w:p w14:paraId="2BA3B567" w14:textId="77777777" w:rsidR="00A57375" w:rsidRPr="00F55D54" w:rsidRDefault="00A57375" w:rsidP="00F55D54">
      <w:pPr>
        <w:spacing w:after="0" w:line="240" w:lineRule="auto"/>
        <w:jc w:val="both"/>
        <w:rPr>
          <w:rFonts w:ascii="Times New Roman" w:eastAsia="Times New Roman" w:hAnsi="Times New Roman" w:cs="Times New Roman"/>
          <w:sz w:val="24"/>
          <w:szCs w:val="24"/>
          <w:lang w:eastAsia="et-EE"/>
        </w:rPr>
      </w:pPr>
    </w:p>
    <w:p w14:paraId="4DEFD9A7" w14:textId="77777777" w:rsidR="00AB73A8" w:rsidRPr="00F55D54" w:rsidRDefault="00AB73A8" w:rsidP="00F55D54">
      <w:pPr>
        <w:numPr>
          <w:ilvl w:val="0"/>
          <w:numId w:val="1"/>
        </w:numPr>
        <w:pBdr>
          <w:top w:val="nil"/>
          <w:left w:val="nil"/>
          <w:bottom w:val="nil"/>
          <w:right w:val="nil"/>
          <w:between w:val="nil"/>
        </w:pBdr>
        <w:spacing w:after="0" w:line="240" w:lineRule="auto"/>
        <w:jc w:val="both"/>
        <w:rPr>
          <w:rFonts w:ascii="Times New Roman" w:eastAsia="Times New Roman" w:hAnsi="Times New Roman" w:cs="Times New Roman"/>
          <w:b/>
          <w:color w:val="000000" w:themeColor="text1"/>
          <w:sz w:val="24"/>
          <w:szCs w:val="24"/>
          <w:lang w:eastAsia="et-EE"/>
        </w:rPr>
      </w:pPr>
      <w:r w:rsidRPr="00F55D54">
        <w:rPr>
          <w:rFonts w:ascii="Times New Roman" w:eastAsia="Times New Roman" w:hAnsi="Times New Roman" w:cs="Times New Roman"/>
          <w:b/>
          <w:color w:val="000000"/>
          <w:kern w:val="0"/>
          <w:sz w:val="24"/>
          <w:szCs w:val="24"/>
          <w:lang w:eastAsia="et-EE"/>
          <w14:ligatures w14:val="none"/>
        </w:rPr>
        <w:t>Eelnõu rakendamisega seotud riigi ja kohaliku omavalitsuse üksuse tegevused, eeldatavad kulud ja tulud</w:t>
      </w:r>
    </w:p>
    <w:p w14:paraId="4C8D5966" w14:textId="77777777" w:rsidR="00F10104" w:rsidRDefault="00F10104" w:rsidP="002E1141">
      <w:pPr>
        <w:spacing w:after="0" w:line="240" w:lineRule="auto"/>
        <w:rPr>
          <w:rFonts w:ascii="Times New Roman" w:eastAsia="Times New Roman" w:hAnsi="Times New Roman" w:cs="Times New Roman"/>
          <w:sz w:val="24"/>
          <w:szCs w:val="24"/>
          <w:lang w:eastAsia="et-EE"/>
        </w:rPr>
      </w:pPr>
    </w:p>
    <w:p w14:paraId="20C72EF2" w14:textId="7074D146" w:rsidR="002E1141" w:rsidRPr="002E1141" w:rsidRDefault="002E1141" w:rsidP="00721253">
      <w:pPr>
        <w:spacing w:after="0" w:line="240" w:lineRule="auto"/>
        <w:jc w:val="both"/>
        <w:rPr>
          <w:rFonts w:ascii="Times New Roman" w:eastAsia="Times New Roman" w:hAnsi="Times New Roman" w:cs="Times New Roman"/>
          <w:sz w:val="24"/>
          <w:szCs w:val="24"/>
          <w:lang w:eastAsia="et-EE"/>
        </w:rPr>
      </w:pPr>
      <w:r w:rsidRPr="002E1141">
        <w:rPr>
          <w:rFonts w:ascii="Times New Roman" w:eastAsia="Times New Roman" w:hAnsi="Times New Roman" w:cs="Times New Roman"/>
          <w:sz w:val="24"/>
          <w:szCs w:val="24"/>
          <w:lang w:eastAsia="et-EE"/>
        </w:rPr>
        <w:t xml:space="preserve">Õppimiskohustuse rakendamiseks kavandatakse vahendid järgmistest allikatest (2029. aastani): ESF+ meetme „Õpetajate järelkasv ja areng, õpikäsitus ja – keskkonnad“ programmi „Teaduspõhine õppekavade ja õppevara arendamine ning rakendamine ja  õppekvaliteedi hindamine, personaalsed õpiteed ja </w:t>
      </w:r>
      <w:proofErr w:type="spellStart"/>
      <w:r w:rsidRPr="002E1141">
        <w:rPr>
          <w:rFonts w:ascii="Times New Roman" w:eastAsia="Times New Roman" w:hAnsi="Times New Roman" w:cs="Times New Roman"/>
          <w:sz w:val="24"/>
          <w:szCs w:val="24"/>
          <w:lang w:eastAsia="et-EE"/>
        </w:rPr>
        <w:t>õpianalüütika</w:t>
      </w:r>
      <w:proofErr w:type="spellEnd"/>
      <w:r w:rsidRPr="002E1141">
        <w:rPr>
          <w:rFonts w:ascii="Times New Roman" w:eastAsia="Times New Roman" w:hAnsi="Times New Roman" w:cs="Times New Roman"/>
          <w:sz w:val="24"/>
          <w:szCs w:val="24"/>
          <w:lang w:eastAsia="et-EE"/>
        </w:rPr>
        <w:t xml:space="preserve">“ tegevuste (ühtse sisseastumissüsteemi analüüs ja piloteerimine, ettevalmistava õppe piloteerimine, karjääriteenuste rakendustugi, mitteformaalõppe lõimingu toetamine formaalõppes, kutsehariduse õppekavade arendus- ja rakendustugi) raames kokku 5 662 316 euroga.  </w:t>
      </w:r>
    </w:p>
    <w:p w14:paraId="1460B257" w14:textId="77777777" w:rsidR="002E1141" w:rsidRPr="002E1141" w:rsidRDefault="002E1141" w:rsidP="00721253">
      <w:pPr>
        <w:spacing w:after="0" w:line="240" w:lineRule="auto"/>
        <w:jc w:val="both"/>
        <w:rPr>
          <w:rFonts w:ascii="Times New Roman" w:eastAsia="Times New Roman" w:hAnsi="Times New Roman" w:cs="Times New Roman"/>
          <w:sz w:val="24"/>
          <w:szCs w:val="24"/>
          <w:lang w:eastAsia="et-EE"/>
        </w:rPr>
      </w:pPr>
    </w:p>
    <w:p w14:paraId="5CA65E77" w14:textId="77777777" w:rsidR="002E1141" w:rsidRPr="002E1141" w:rsidRDefault="002E1141" w:rsidP="00721253">
      <w:pPr>
        <w:spacing w:after="0" w:line="240" w:lineRule="auto"/>
        <w:jc w:val="both"/>
        <w:rPr>
          <w:rFonts w:ascii="Times New Roman" w:eastAsia="Times New Roman" w:hAnsi="Times New Roman" w:cs="Times New Roman"/>
          <w:sz w:val="24"/>
          <w:szCs w:val="24"/>
          <w:lang w:eastAsia="et-EE"/>
        </w:rPr>
      </w:pPr>
      <w:r w:rsidRPr="002E1141">
        <w:rPr>
          <w:rFonts w:ascii="Times New Roman" w:eastAsia="Times New Roman" w:hAnsi="Times New Roman" w:cs="Times New Roman"/>
          <w:sz w:val="24"/>
          <w:szCs w:val="24"/>
          <w:lang w:eastAsia="et-EE"/>
        </w:rPr>
        <w:t xml:space="preserve">Haridus- ja Teadusministri kinnitatud ning Haridus- ja </w:t>
      </w:r>
      <w:proofErr w:type="spellStart"/>
      <w:r w:rsidRPr="002E1141">
        <w:rPr>
          <w:rFonts w:ascii="Times New Roman" w:eastAsia="Times New Roman" w:hAnsi="Times New Roman" w:cs="Times New Roman"/>
          <w:sz w:val="24"/>
          <w:szCs w:val="24"/>
          <w:lang w:eastAsia="et-EE"/>
        </w:rPr>
        <w:t>Noorteameti</w:t>
      </w:r>
      <w:proofErr w:type="spellEnd"/>
      <w:r w:rsidRPr="002E1141">
        <w:rPr>
          <w:rFonts w:ascii="Times New Roman" w:eastAsia="Times New Roman" w:hAnsi="Times New Roman" w:cs="Times New Roman"/>
          <w:sz w:val="24"/>
          <w:szCs w:val="24"/>
          <w:lang w:eastAsia="et-EE"/>
        </w:rPr>
        <w:t xml:space="preserve"> poolt elluviidava ESF programmi „Noorsootöö meetmed noorte tööturule sisenemise toetamiseks ja NEET-staatuses noortele tugimeetmete pakkumiseks“ tegevussuuna mitteõppivate või -töötavate noorte toetamine raames 4 972 082 euroga. </w:t>
      </w:r>
    </w:p>
    <w:p w14:paraId="7582D12C" w14:textId="77777777" w:rsidR="002E1141" w:rsidRPr="002E1141" w:rsidRDefault="002E1141" w:rsidP="00721253">
      <w:pPr>
        <w:spacing w:after="0" w:line="240" w:lineRule="auto"/>
        <w:jc w:val="both"/>
        <w:rPr>
          <w:rFonts w:ascii="Times New Roman" w:eastAsia="Times New Roman" w:hAnsi="Times New Roman" w:cs="Times New Roman"/>
          <w:sz w:val="24"/>
          <w:szCs w:val="24"/>
          <w:lang w:eastAsia="et-EE"/>
        </w:rPr>
      </w:pPr>
    </w:p>
    <w:p w14:paraId="43B741BE" w14:textId="7FF4F6EF" w:rsidR="00AB73A8" w:rsidRPr="00F55D54" w:rsidRDefault="002E1141" w:rsidP="00721253">
      <w:pPr>
        <w:spacing w:after="0" w:line="240" w:lineRule="auto"/>
        <w:jc w:val="both"/>
        <w:rPr>
          <w:rFonts w:ascii="Times New Roman" w:eastAsia="Times New Roman" w:hAnsi="Times New Roman" w:cs="Times New Roman"/>
          <w:sz w:val="24"/>
          <w:szCs w:val="24"/>
          <w:lang w:eastAsia="et-EE"/>
        </w:rPr>
      </w:pPr>
      <w:r w:rsidRPr="002E1141">
        <w:rPr>
          <w:rFonts w:ascii="Times New Roman" w:eastAsia="Times New Roman" w:hAnsi="Times New Roman" w:cs="Times New Roman"/>
          <w:sz w:val="24"/>
          <w:szCs w:val="24"/>
          <w:lang w:eastAsia="et-EE"/>
        </w:rPr>
        <w:t xml:space="preserve">Täiendavad vahendid uueneva kutsekeskharidusmudeli rakendamiseks on vajalik leida 2028. aastast ning ettevalmistava õppe läbiviimiseks 2025. aastal 1 mln ning igal järgneval </w:t>
      </w:r>
      <w:r w:rsidR="00F10104">
        <w:rPr>
          <w:rFonts w:ascii="Times New Roman" w:eastAsia="Times New Roman" w:hAnsi="Times New Roman" w:cs="Times New Roman"/>
          <w:sz w:val="24"/>
          <w:szCs w:val="24"/>
          <w:lang w:eastAsia="et-EE"/>
        </w:rPr>
        <w:t xml:space="preserve">aastal </w:t>
      </w:r>
      <w:r w:rsidRPr="002E1141">
        <w:rPr>
          <w:rFonts w:ascii="Times New Roman" w:eastAsia="Times New Roman" w:hAnsi="Times New Roman" w:cs="Times New Roman"/>
          <w:sz w:val="24"/>
          <w:szCs w:val="24"/>
          <w:lang w:eastAsia="et-EE"/>
        </w:rPr>
        <w:t>3 mln</w:t>
      </w:r>
      <w:r w:rsidR="00F10104">
        <w:rPr>
          <w:rFonts w:ascii="Times New Roman" w:eastAsia="Times New Roman" w:hAnsi="Times New Roman" w:cs="Times New Roman"/>
          <w:sz w:val="24"/>
          <w:szCs w:val="24"/>
          <w:lang w:eastAsia="et-EE"/>
        </w:rPr>
        <w:t xml:space="preserve"> eurot. </w:t>
      </w:r>
      <w:r w:rsidR="00AB73A8" w:rsidRPr="00F55D54">
        <w:rPr>
          <w:rFonts w:ascii="Times New Roman" w:eastAsia="Times New Roman" w:hAnsi="Times New Roman" w:cs="Times New Roman"/>
          <w:kern w:val="0"/>
          <w:sz w:val="24"/>
          <w:szCs w:val="24"/>
          <w:lang w:eastAsia="et-EE"/>
          <w14:ligatures w14:val="none"/>
        </w:rPr>
        <w:t xml:space="preserve">Eelnõu rakendamiseks </w:t>
      </w:r>
      <w:r w:rsidR="008B6B2C" w:rsidRPr="00F55D54">
        <w:rPr>
          <w:rFonts w:ascii="Times New Roman" w:eastAsia="Times New Roman" w:hAnsi="Times New Roman" w:cs="Times New Roman"/>
          <w:kern w:val="0"/>
          <w:sz w:val="24"/>
          <w:szCs w:val="24"/>
          <w:lang w:eastAsia="et-EE"/>
          <w14:ligatures w14:val="none"/>
        </w:rPr>
        <w:t xml:space="preserve">on vajalik riigigümnaasiumide ja kutseõppeasutuste juurde </w:t>
      </w:r>
      <w:r w:rsidR="00790D67" w:rsidRPr="00F55D54">
        <w:rPr>
          <w:rFonts w:ascii="Times New Roman" w:eastAsia="Times New Roman" w:hAnsi="Times New Roman" w:cs="Times New Roman"/>
          <w:kern w:val="0"/>
          <w:sz w:val="24"/>
          <w:szCs w:val="24"/>
          <w:lang w:eastAsia="et-EE"/>
          <w14:ligatures w14:val="none"/>
        </w:rPr>
        <w:t xml:space="preserve">luua </w:t>
      </w:r>
      <w:r w:rsidR="008B6B2C" w:rsidRPr="00F55D54">
        <w:rPr>
          <w:rFonts w:ascii="Times New Roman" w:eastAsia="Times New Roman" w:hAnsi="Times New Roman" w:cs="Times New Roman"/>
          <w:kern w:val="0"/>
          <w:sz w:val="24"/>
          <w:szCs w:val="24"/>
          <w:lang w:eastAsia="et-EE"/>
          <w14:ligatures w14:val="none"/>
        </w:rPr>
        <w:t xml:space="preserve">ettevalmistava õppe läbiviimiseks eraldi õppekohad (tegemist on uute õppekohtadega). See tähendab vajadust leida täiendavad ruumid õppe- ja kasvatustegevuse läbiviimiseks, mis vastavad ka </w:t>
      </w:r>
      <w:r w:rsidR="00790D67" w:rsidRPr="00F55D54">
        <w:rPr>
          <w:rFonts w:ascii="Times New Roman" w:eastAsia="Times New Roman" w:hAnsi="Times New Roman" w:cs="Times New Roman"/>
          <w:kern w:val="0"/>
          <w:sz w:val="24"/>
          <w:szCs w:val="24"/>
          <w:lang w:eastAsia="et-EE"/>
          <w14:ligatures w14:val="none"/>
        </w:rPr>
        <w:t xml:space="preserve">riiklikult kehtestatud </w:t>
      </w:r>
      <w:r w:rsidR="008B6B2C" w:rsidRPr="00F55D54">
        <w:rPr>
          <w:rFonts w:ascii="Times New Roman" w:eastAsia="Times New Roman" w:hAnsi="Times New Roman" w:cs="Times New Roman"/>
          <w:kern w:val="0"/>
          <w:sz w:val="24"/>
          <w:szCs w:val="24"/>
          <w:lang w:eastAsia="et-EE"/>
          <w14:ligatures w14:val="none"/>
        </w:rPr>
        <w:t>tervisekaitsenõuetele. Lisaks sellele on vajalik leida ettevalmistava õppe läbiviijad</w:t>
      </w:r>
      <w:r w:rsidR="00790D67" w:rsidRPr="00F55D54">
        <w:rPr>
          <w:rFonts w:ascii="Times New Roman" w:eastAsia="Times New Roman" w:hAnsi="Times New Roman" w:cs="Times New Roman"/>
          <w:kern w:val="0"/>
          <w:sz w:val="24"/>
          <w:szCs w:val="24"/>
          <w:lang w:eastAsia="et-EE"/>
          <w14:ligatures w14:val="none"/>
        </w:rPr>
        <w:t xml:space="preserve"> (õpetajad ja muud koolitöötajad)</w:t>
      </w:r>
      <w:r w:rsidR="008B6B2C" w:rsidRPr="00F55D54">
        <w:rPr>
          <w:rFonts w:ascii="Times New Roman" w:eastAsia="Times New Roman" w:hAnsi="Times New Roman" w:cs="Times New Roman"/>
          <w:kern w:val="0"/>
          <w:sz w:val="24"/>
          <w:szCs w:val="24"/>
          <w:lang w:eastAsia="et-EE"/>
          <w14:ligatures w14:val="none"/>
        </w:rPr>
        <w:t>. Osaliselt on võimalik kasutada olemasolevate õpetajate pakutavat ressurssi (seni osalise tööajaga töötavad õpetajad</w:t>
      </w:r>
      <w:r w:rsidR="00790D67" w:rsidRPr="00F55D54">
        <w:rPr>
          <w:rFonts w:ascii="Times New Roman" w:eastAsia="Times New Roman" w:hAnsi="Times New Roman" w:cs="Times New Roman"/>
          <w:kern w:val="0"/>
          <w:sz w:val="24"/>
          <w:szCs w:val="24"/>
          <w:lang w:eastAsia="et-EE"/>
          <w14:ligatures w14:val="none"/>
        </w:rPr>
        <w:t xml:space="preserve"> jätkavad töötamisest senisest suurema koormusega – nt täistööajaga</w:t>
      </w:r>
      <w:r w:rsidR="008B6B2C" w:rsidRPr="00F55D54">
        <w:rPr>
          <w:rFonts w:ascii="Times New Roman" w:eastAsia="Times New Roman" w:hAnsi="Times New Roman" w:cs="Times New Roman"/>
          <w:kern w:val="0"/>
          <w:sz w:val="24"/>
          <w:szCs w:val="24"/>
          <w:lang w:eastAsia="et-EE"/>
          <w14:ligatures w14:val="none"/>
        </w:rPr>
        <w:t xml:space="preserve">). </w:t>
      </w:r>
    </w:p>
    <w:p w14:paraId="22EBD952" w14:textId="77777777" w:rsidR="00020A1D" w:rsidRDefault="00020A1D" w:rsidP="00721253">
      <w:pPr>
        <w:spacing w:after="0" w:line="240" w:lineRule="auto"/>
        <w:jc w:val="both"/>
        <w:rPr>
          <w:rFonts w:ascii="Times New Roman" w:eastAsia="Times New Roman" w:hAnsi="Times New Roman" w:cs="Times New Roman"/>
          <w:kern w:val="0"/>
          <w:sz w:val="24"/>
          <w:szCs w:val="24"/>
          <w:lang w:eastAsia="et-EE"/>
          <w14:ligatures w14:val="none"/>
        </w:rPr>
      </w:pPr>
    </w:p>
    <w:p w14:paraId="78987027" w14:textId="1A82B1CE" w:rsidR="000B25CC" w:rsidRPr="00F55D54" w:rsidRDefault="000B25CC" w:rsidP="00F55D54">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 xml:space="preserve">Samuti võib olla vajalik luua täiendavaid tasemeõppe õppekohti (gümnaasiumides ja kutseõppeasutustes). </w:t>
      </w:r>
      <w:r w:rsidR="00020A1D">
        <w:rPr>
          <w:rFonts w:ascii="Times New Roman" w:eastAsia="Times New Roman" w:hAnsi="Times New Roman" w:cs="Times New Roman"/>
          <w:kern w:val="0"/>
          <w:sz w:val="24"/>
          <w:szCs w:val="24"/>
          <w:lang w:eastAsia="et-EE"/>
          <w14:ligatures w14:val="none"/>
        </w:rPr>
        <w:t>See jääb kooli pidaja otsuseks</w:t>
      </w:r>
      <w:r w:rsidRPr="00F55D54">
        <w:rPr>
          <w:rFonts w:ascii="Times New Roman" w:eastAsia="Times New Roman" w:hAnsi="Times New Roman" w:cs="Times New Roman"/>
          <w:kern w:val="0"/>
          <w:sz w:val="24"/>
          <w:szCs w:val="24"/>
          <w:lang w:eastAsia="et-EE"/>
          <w14:ligatures w14:val="none"/>
        </w:rPr>
        <w:t>, seaduse eelnõu</w:t>
      </w:r>
      <w:r w:rsidR="00790D67" w:rsidRPr="00F55D54">
        <w:rPr>
          <w:rFonts w:ascii="Times New Roman" w:eastAsia="Times New Roman" w:hAnsi="Times New Roman" w:cs="Times New Roman"/>
          <w:kern w:val="0"/>
          <w:sz w:val="24"/>
          <w:szCs w:val="24"/>
          <w:lang w:eastAsia="et-EE"/>
          <w14:ligatures w14:val="none"/>
        </w:rPr>
        <w:t xml:space="preserve">s väljapakutud sõnastus </w:t>
      </w:r>
      <w:r w:rsidRPr="00F55D54">
        <w:rPr>
          <w:rFonts w:ascii="Times New Roman" w:eastAsia="Times New Roman" w:hAnsi="Times New Roman" w:cs="Times New Roman"/>
          <w:kern w:val="0"/>
          <w:sz w:val="24"/>
          <w:szCs w:val="24"/>
          <w:lang w:eastAsia="et-EE"/>
          <w14:ligatures w14:val="none"/>
        </w:rPr>
        <w:t>tingimata</w:t>
      </w:r>
      <w:r w:rsidR="00A16C84" w:rsidRPr="00F55D54">
        <w:rPr>
          <w:rFonts w:ascii="Times New Roman" w:eastAsia="Times New Roman" w:hAnsi="Times New Roman" w:cs="Times New Roman"/>
          <w:kern w:val="0"/>
          <w:sz w:val="24"/>
          <w:szCs w:val="24"/>
          <w:lang w:eastAsia="et-EE"/>
          <w14:ligatures w14:val="none"/>
        </w:rPr>
        <w:t xml:space="preserve"> ei eelda</w:t>
      </w:r>
      <w:r w:rsidRPr="00F55D54">
        <w:rPr>
          <w:rFonts w:ascii="Times New Roman" w:eastAsia="Times New Roman" w:hAnsi="Times New Roman" w:cs="Times New Roman"/>
          <w:kern w:val="0"/>
          <w:sz w:val="24"/>
          <w:szCs w:val="24"/>
          <w:lang w:eastAsia="et-EE"/>
          <w14:ligatures w14:val="none"/>
        </w:rPr>
        <w:t>, et tasemeõppe õppekohti olulisel määral lisanduks. Täna on erinevates gümnaasiumi</w:t>
      </w:r>
      <w:r w:rsidR="00110790" w:rsidRPr="00F55D54">
        <w:rPr>
          <w:rFonts w:ascii="Times New Roman" w:eastAsia="Times New Roman" w:hAnsi="Times New Roman" w:cs="Times New Roman"/>
          <w:kern w:val="0"/>
          <w:sz w:val="24"/>
          <w:szCs w:val="24"/>
          <w:lang w:eastAsia="et-EE"/>
          <w14:ligatures w14:val="none"/>
        </w:rPr>
        <w:t>d</w:t>
      </w:r>
      <w:r w:rsidRPr="00F55D54">
        <w:rPr>
          <w:rFonts w:ascii="Times New Roman" w:eastAsia="Times New Roman" w:hAnsi="Times New Roman" w:cs="Times New Roman"/>
          <w:kern w:val="0"/>
          <w:sz w:val="24"/>
          <w:szCs w:val="24"/>
          <w:lang w:eastAsia="et-EE"/>
          <w14:ligatures w14:val="none"/>
        </w:rPr>
        <w:t>es ja kutseõppeasutustes õppekohti</w:t>
      </w:r>
      <w:r w:rsidR="00020A1D">
        <w:rPr>
          <w:rFonts w:ascii="Times New Roman" w:eastAsia="Times New Roman" w:hAnsi="Times New Roman" w:cs="Times New Roman"/>
          <w:kern w:val="0"/>
          <w:sz w:val="24"/>
          <w:szCs w:val="24"/>
          <w:lang w:eastAsia="et-EE"/>
          <w14:ligatures w14:val="none"/>
        </w:rPr>
        <w:t xml:space="preserve"> piisavalt, kuid pakkumise ja nõudluse joatus üle Eesti siiski ebaühtlane. </w:t>
      </w:r>
    </w:p>
    <w:p w14:paraId="6861EBAA" w14:textId="77777777" w:rsidR="00AB73A8" w:rsidRPr="00F55D54" w:rsidRDefault="00AB73A8" w:rsidP="00F55D54">
      <w:pPr>
        <w:spacing w:after="0" w:line="240" w:lineRule="auto"/>
        <w:rPr>
          <w:rFonts w:ascii="Times New Roman" w:eastAsia="Times New Roman" w:hAnsi="Times New Roman" w:cs="Times New Roman"/>
          <w:kern w:val="0"/>
          <w:sz w:val="24"/>
          <w:szCs w:val="24"/>
          <w:lang w:eastAsia="et-EE"/>
          <w14:ligatures w14:val="none"/>
        </w:rPr>
      </w:pPr>
    </w:p>
    <w:p w14:paraId="0F9ACA34" w14:textId="77777777" w:rsidR="00AB73A8" w:rsidRPr="00F55D54" w:rsidRDefault="00AB73A8" w:rsidP="00F55D54">
      <w:pPr>
        <w:numPr>
          <w:ilvl w:val="0"/>
          <w:numId w:val="1"/>
        </w:numPr>
        <w:pBdr>
          <w:top w:val="nil"/>
          <w:left w:val="nil"/>
          <w:bottom w:val="nil"/>
          <w:right w:val="nil"/>
          <w:between w:val="nil"/>
        </w:pBdr>
        <w:spacing w:after="0" w:line="240" w:lineRule="auto"/>
        <w:jc w:val="both"/>
        <w:rPr>
          <w:rFonts w:ascii="Times New Roman" w:eastAsia="Times New Roman" w:hAnsi="Times New Roman" w:cs="Times New Roman"/>
          <w:b/>
          <w:color w:val="000000"/>
          <w:kern w:val="0"/>
          <w:sz w:val="24"/>
          <w:szCs w:val="24"/>
          <w:lang w:eastAsia="et-EE"/>
          <w14:ligatures w14:val="none"/>
        </w:rPr>
      </w:pPr>
      <w:r w:rsidRPr="00F55D54">
        <w:rPr>
          <w:rFonts w:ascii="Times New Roman" w:eastAsia="Times New Roman" w:hAnsi="Times New Roman" w:cs="Times New Roman"/>
          <w:b/>
          <w:color w:val="000000"/>
          <w:kern w:val="0"/>
          <w:sz w:val="24"/>
          <w:szCs w:val="24"/>
          <w:lang w:eastAsia="et-EE"/>
          <w14:ligatures w14:val="none"/>
        </w:rPr>
        <w:t>Rakendusaktid</w:t>
      </w:r>
    </w:p>
    <w:p w14:paraId="404BE084" w14:textId="77777777" w:rsidR="00AB73A8" w:rsidRPr="00F55D54" w:rsidRDefault="00AB73A8" w:rsidP="00F55D54">
      <w:pPr>
        <w:spacing w:after="0" w:line="240" w:lineRule="auto"/>
        <w:jc w:val="both"/>
        <w:rPr>
          <w:rFonts w:ascii="Times New Roman" w:eastAsia="Times New Roman" w:hAnsi="Times New Roman" w:cs="Times New Roman"/>
          <w:kern w:val="0"/>
          <w:sz w:val="24"/>
          <w:szCs w:val="24"/>
          <w:lang w:eastAsia="et-EE"/>
          <w14:ligatures w14:val="none"/>
        </w:rPr>
      </w:pPr>
    </w:p>
    <w:p w14:paraId="4D59A8C3" w14:textId="6BB60037" w:rsidR="00130E38" w:rsidRPr="00F55D54" w:rsidRDefault="00130E38" w:rsidP="00F55D54">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 xml:space="preserve">Eelnõu esitatud kujul vastuvõtmine eeldab, et haridus- ja teadusminister kehtestab </w:t>
      </w:r>
      <w:commentRangeStart w:id="70"/>
      <w:r w:rsidRPr="00F55D54">
        <w:rPr>
          <w:rFonts w:ascii="Times New Roman" w:eastAsia="Times New Roman" w:hAnsi="Times New Roman" w:cs="Times New Roman"/>
          <w:kern w:val="0"/>
          <w:sz w:val="24"/>
          <w:szCs w:val="24"/>
          <w:lang w:eastAsia="et-EE"/>
          <w14:ligatures w14:val="none"/>
        </w:rPr>
        <w:t>uue määrusena „Nõuded ettevalmistava õppe korraldusele ja õppekavale ning rahastamise alused“.</w:t>
      </w:r>
      <w:commentRangeEnd w:id="70"/>
      <w:r w:rsidR="006C116F">
        <w:rPr>
          <w:rStyle w:val="Kommentaariviide"/>
          <w:rFonts w:ascii="Calibri" w:eastAsia="Calibri" w:hAnsi="Calibri" w:cs="Calibri"/>
          <w:kern w:val="0"/>
          <w:lang w:eastAsia="et-EE"/>
          <w14:ligatures w14:val="none"/>
        </w:rPr>
        <w:commentReference w:id="70"/>
      </w:r>
    </w:p>
    <w:p w14:paraId="43581786" w14:textId="77777777" w:rsidR="00776F2D" w:rsidRPr="00F55D54" w:rsidRDefault="00776F2D" w:rsidP="00F55D54">
      <w:pPr>
        <w:spacing w:after="0" w:line="240" w:lineRule="auto"/>
        <w:jc w:val="both"/>
        <w:rPr>
          <w:rFonts w:ascii="Times New Roman" w:eastAsia="Times New Roman" w:hAnsi="Times New Roman" w:cs="Times New Roman"/>
          <w:kern w:val="0"/>
          <w:sz w:val="24"/>
          <w:szCs w:val="24"/>
          <w:lang w:eastAsia="et-EE"/>
          <w14:ligatures w14:val="none"/>
        </w:rPr>
      </w:pPr>
    </w:p>
    <w:p w14:paraId="69C179CF" w14:textId="40332622" w:rsidR="00776F2D" w:rsidRPr="00F55D54" w:rsidRDefault="00776F2D" w:rsidP="00F55D54">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Eelnõu esitatud kujul vastuvõtmine eeldab haridus- ja teadusministri 16. aprilli 2018. a määruse nr 14 „Õpilase kutseõppeasutusse vastuvõtu kord“ tervikuna uuesti kehtestamist (uue määrusena) nii, et määruses oleks edaspidi reguleeritud ka kutseõppeasutusest väljaarvamise korda.</w:t>
      </w:r>
    </w:p>
    <w:p w14:paraId="7DB9092C" w14:textId="77777777" w:rsidR="00130E38" w:rsidRDefault="00130E38" w:rsidP="00F55D54">
      <w:pPr>
        <w:spacing w:after="0" w:line="240" w:lineRule="auto"/>
        <w:jc w:val="both"/>
        <w:rPr>
          <w:rFonts w:ascii="Times New Roman" w:eastAsia="Times New Roman" w:hAnsi="Times New Roman" w:cs="Times New Roman"/>
          <w:kern w:val="0"/>
          <w:sz w:val="24"/>
          <w:szCs w:val="24"/>
          <w:lang w:eastAsia="et-EE"/>
          <w14:ligatures w14:val="none"/>
        </w:rPr>
      </w:pPr>
    </w:p>
    <w:p w14:paraId="602911C3" w14:textId="77777777" w:rsidR="000B6855" w:rsidRDefault="000A4D02" w:rsidP="00F55D54">
      <w:pPr>
        <w:spacing w:after="0" w:line="240" w:lineRule="auto"/>
        <w:jc w:val="both"/>
        <w:rPr>
          <w:rFonts w:ascii="Times New Roman" w:eastAsia="Times New Roman" w:hAnsi="Times New Roman" w:cs="Times New Roman"/>
          <w:kern w:val="0"/>
          <w:sz w:val="24"/>
          <w:szCs w:val="24"/>
          <w:lang w:eastAsia="et-EE"/>
          <w14:ligatures w14:val="none"/>
        </w:rPr>
      </w:pPr>
      <w:r w:rsidRPr="000A4D02">
        <w:rPr>
          <w:rFonts w:ascii="Times New Roman" w:eastAsia="Times New Roman" w:hAnsi="Times New Roman" w:cs="Times New Roman"/>
          <w:kern w:val="0"/>
          <w:sz w:val="24"/>
          <w:szCs w:val="24"/>
          <w:lang w:eastAsia="et-EE"/>
          <w14:ligatures w14:val="none"/>
        </w:rPr>
        <w:t xml:space="preserve">Eelnõu esitatud kujul vastuvõtmine eeldab ka, et Vabariigi Valitsus kehtestab uue määrusena kutseõppe tasemeõppe õppekulude hüvitamise tasu suuruse määramise alused ja tasu ülemmäärad riigi- ja munitsipaalkoolides. </w:t>
      </w:r>
    </w:p>
    <w:p w14:paraId="3BC6A6C7" w14:textId="77777777" w:rsidR="000B6855" w:rsidRDefault="000B6855" w:rsidP="00F55D54">
      <w:pPr>
        <w:spacing w:after="0" w:line="240" w:lineRule="auto"/>
        <w:jc w:val="both"/>
        <w:rPr>
          <w:rFonts w:ascii="Times New Roman" w:eastAsia="Times New Roman" w:hAnsi="Times New Roman" w:cs="Times New Roman"/>
          <w:kern w:val="0"/>
          <w:sz w:val="24"/>
          <w:szCs w:val="24"/>
          <w:lang w:eastAsia="et-EE"/>
          <w14:ligatures w14:val="none"/>
        </w:rPr>
      </w:pPr>
    </w:p>
    <w:p w14:paraId="64567441" w14:textId="591A6CE2" w:rsidR="000A4D02" w:rsidRDefault="000B6855" w:rsidP="00F55D54">
      <w:pPr>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kern w:val="0"/>
          <w:sz w:val="24"/>
          <w:szCs w:val="24"/>
          <w:lang w:eastAsia="et-EE"/>
          <w14:ligatures w14:val="none"/>
        </w:rPr>
        <w:t>Kavandatud</w:t>
      </w:r>
      <w:r w:rsidR="000A4D02" w:rsidRPr="000A4D02">
        <w:rPr>
          <w:rFonts w:ascii="Times New Roman" w:eastAsia="Times New Roman" w:hAnsi="Times New Roman" w:cs="Times New Roman"/>
          <w:kern w:val="0"/>
          <w:sz w:val="24"/>
          <w:szCs w:val="24"/>
          <w:lang w:eastAsia="et-EE"/>
          <w14:ligatures w14:val="none"/>
        </w:rPr>
        <w:t xml:space="preserve"> muudatused </w:t>
      </w:r>
      <w:r>
        <w:rPr>
          <w:rFonts w:ascii="Times New Roman" w:eastAsia="Times New Roman" w:hAnsi="Times New Roman" w:cs="Times New Roman"/>
          <w:kern w:val="0"/>
          <w:sz w:val="24"/>
          <w:szCs w:val="24"/>
          <w:lang w:eastAsia="et-EE"/>
          <w14:ligatures w14:val="none"/>
        </w:rPr>
        <w:t xml:space="preserve">eeldavad </w:t>
      </w:r>
      <w:r w:rsidR="000A4D02" w:rsidRPr="000A4D02">
        <w:rPr>
          <w:rFonts w:ascii="Times New Roman" w:eastAsia="Times New Roman" w:hAnsi="Times New Roman" w:cs="Times New Roman"/>
          <w:kern w:val="0"/>
          <w:sz w:val="24"/>
          <w:szCs w:val="24"/>
          <w:lang w:eastAsia="et-EE"/>
          <w14:ligatures w14:val="none"/>
        </w:rPr>
        <w:t xml:space="preserve">haridus- ja teadusministri   28. detsembri 2018 määruse nr 35 „Haridusliku erivajadusega õpilase kutseõppeasutuses õppimise tingimused ja kord“ tervikuna uuesti kehtestamist, kuivõrd edaspidi käsitletakse kutseõppeasutustes õpilase arengu ja õppimise toetamist senisest laiemas tähenduses. </w:t>
      </w:r>
    </w:p>
    <w:p w14:paraId="11EF16E7" w14:textId="77777777" w:rsidR="000A4D02" w:rsidRPr="00F55D54" w:rsidRDefault="000A4D02" w:rsidP="00F55D54">
      <w:pPr>
        <w:spacing w:after="0" w:line="240" w:lineRule="auto"/>
        <w:jc w:val="both"/>
        <w:rPr>
          <w:rFonts w:ascii="Times New Roman" w:eastAsia="Times New Roman" w:hAnsi="Times New Roman" w:cs="Times New Roman"/>
          <w:kern w:val="0"/>
          <w:sz w:val="24"/>
          <w:szCs w:val="24"/>
          <w:lang w:eastAsia="et-EE"/>
          <w14:ligatures w14:val="none"/>
        </w:rPr>
      </w:pPr>
    </w:p>
    <w:p w14:paraId="3003F37D" w14:textId="054AAC6A" w:rsidR="00130E38" w:rsidRPr="00F55D54" w:rsidRDefault="00130E38" w:rsidP="00F55D54">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 xml:space="preserve">Eelnõu vastuvõtmine eeldab, et Vabariigi Valitsus muudab 6. jaanuari 2011. a määrust nr 1 „Põhikooli riiklik õppekava“ ja 6. jaanuari 2011. a määrust nr 2 „Gümnaasiumi riiklik õppekava“ (õpilase poolt mitteformaalõppes või mõnes teises haridusasutuses õppimise arvestamiseks; põhikooli lõpetamise tingimuste muutmises (seonduvalt valikeksami </w:t>
      </w:r>
      <w:proofErr w:type="spellStart"/>
      <w:r w:rsidRPr="00F55D54">
        <w:rPr>
          <w:rFonts w:ascii="Times New Roman" w:eastAsia="Times New Roman" w:hAnsi="Times New Roman" w:cs="Times New Roman"/>
          <w:kern w:val="0"/>
          <w:sz w:val="24"/>
          <w:szCs w:val="24"/>
          <w:lang w:eastAsia="et-EE"/>
          <w14:ligatures w14:val="none"/>
        </w:rPr>
        <w:t>ärajätmisega</w:t>
      </w:r>
      <w:proofErr w:type="spellEnd"/>
      <w:r w:rsidRPr="00F55D54">
        <w:rPr>
          <w:rFonts w:ascii="Times New Roman" w:eastAsia="Times New Roman" w:hAnsi="Times New Roman" w:cs="Times New Roman"/>
          <w:kern w:val="0"/>
          <w:sz w:val="24"/>
          <w:szCs w:val="24"/>
          <w:lang w:eastAsia="et-EE"/>
          <w14:ligatures w14:val="none"/>
        </w:rPr>
        <w:t>)</w:t>
      </w:r>
      <w:r w:rsidR="00BD0FA9" w:rsidRPr="00F55D54">
        <w:rPr>
          <w:rFonts w:ascii="Times New Roman" w:eastAsia="Times New Roman" w:hAnsi="Times New Roman" w:cs="Times New Roman"/>
          <w:kern w:val="0"/>
          <w:sz w:val="24"/>
          <w:szCs w:val="24"/>
          <w:lang w:eastAsia="et-EE"/>
          <w14:ligatures w14:val="none"/>
        </w:rPr>
        <w:t xml:space="preserve">. Samuti eeldavad tehtavad muudatused, et Vabariigi Valitsus muudab 16. detsembri 2010. a määrust nr 182 „Põhikooli lihtsustatud riiklik õppekava“ (toimetulekuõppe nominaalse õppeajaga seonduva regulatsiooni kohendamiseks). </w:t>
      </w:r>
    </w:p>
    <w:p w14:paraId="43288B0A" w14:textId="77777777" w:rsidR="00130E38" w:rsidRPr="00F55D54" w:rsidRDefault="00130E38" w:rsidP="00F55D54">
      <w:pPr>
        <w:spacing w:after="0" w:line="240" w:lineRule="auto"/>
        <w:jc w:val="both"/>
        <w:rPr>
          <w:rFonts w:ascii="Times New Roman" w:eastAsia="Times New Roman" w:hAnsi="Times New Roman" w:cs="Times New Roman"/>
          <w:kern w:val="0"/>
          <w:sz w:val="24"/>
          <w:szCs w:val="24"/>
          <w:lang w:eastAsia="et-EE"/>
          <w14:ligatures w14:val="none"/>
        </w:rPr>
      </w:pPr>
    </w:p>
    <w:p w14:paraId="35AC1103" w14:textId="1CC50B9E" w:rsidR="00130E38" w:rsidRPr="00F55D54" w:rsidRDefault="00130E38" w:rsidP="00F55D54">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Eelnõu esitatud kujul vastuvõtmine eeldab Vabariigi Valitsuse 5. augusti 2004. a määruse nr 265 „Eesti hariduse infosüsteemi asutamine ning põhimäärus“ muutmist, kuna luuakse uus andmekogu alamregister, kuhu sisseastujad/vanemad saavad kanda kooli sisseastumiseks vajalikke tahteavaldusi ning vajadusel muid dokumente ning kool saab vastavas keskkonnas viia läbi haldusmenetluse ning teha seejärel otsuse isiku kooli sisseastumise kohta (võtta isik kooli õpilaseks vastu või keelduda vastuvõtmisest)</w:t>
      </w:r>
      <w:r w:rsidR="00776F2D" w:rsidRPr="00F55D54">
        <w:rPr>
          <w:rFonts w:ascii="Times New Roman" w:eastAsia="Times New Roman" w:hAnsi="Times New Roman" w:cs="Times New Roman"/>
          <w:kern w:val="0"/>
          <w:sz w:val="24"/>
          <w:szCs w:val="24"/>
          <w:lang w:eastAsia="et-EE"/>
          <w14:ligatures w14:val="none"/>
        </w:rPr>
        <w:t xml:space="preserve">. </w:t>
      </w:r>
      <w:r w:rsidRPr="00F55D54">
        <w:rPr>
          <w:rFonts w:ascii="Times New Roman" w:eastAsia="Times New Roman" w:hAnsi="Times New Roman" w:cs="Times New Roman"/>
          <w:kern w:val="0"/>
          <w:sz w:val="24"/>
          <w:szCs w:val="24"/>
          <w:lang w:eastAsia="et-EE"/>
          <w14:ligatures w14:val="none"/>
        </w:rPr>
        <w:t xml:space="preserve"> </w:t>
      </w:r>
    </w:p>
    <w:p w14:paraId="70E815A4" w14:textId="77777777" w:rsidR="00130E38" w:rsidRPr="00F55D54" w:rsidRDefault="00130E38" w:rsidP="00F55D54">
      <w:pPr>
        <w:spacing w:after="0" w:line="240" w:lineRule="auto"/>
        <w:jc w:val="both"/>
        <w:rPr>
          <w:rFonts w:ascii="Times New Roman" w:eastAsia="Times New Roman" w:hAnsi="Times New Roman" w:cs="Times New Roman"/>
          <w:kern w:val="0"/>
          <w:sz w:val="24"/>
          <w:szCs w:val="24"/>
          <w:lang w:eastAsia="et-EE"/>
          <w14:ligatures w14:val="none"/>
        </w:rPr>
      </w:pPr>
    </w:p>
    <w:p w14:paraId="39F10790" w14:textId="6670D449" w:rsidR="00AB73A8" w:rsidRPr="00F55D54" w:rsidRDefault="00776F2D" w:rsidP="00F55D54">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Eelnõu esitatud kujul vastuvõtmine eeldab</w:t>
      </w:r>
      <w:r w:rsidR="00AB73A8" w:rsidRPr="00F55D54">
        <w:rPr>
          <w:rFonts w:ascii="Times New Roman" w:eastAsia="Times New Roman" w:hAnsi="Times New Roman" w:cs="Times New Roman"/>
          <w:kern w:val="0"/>
          <w:sz w:val="24"/>
          <w:szCs w:val="24"/>
          <w:lang w:eastAsia="et-EE"/>
          <w14:ligatures w14:val="none"/>
        </w:rPr>
        <w:t xml:space="preserve"> haridus- ja teadusministri 28. augusti 2013. a määrus</w:t>
      </w:r>
      <w:r w:rsidRPr="00F55D54">
        <w:rPr>
          <w:rFonts w:ascii="Times New Roman" w:eastAsia="Times New Roman" w:hAnsi="Times New Roman" w:cs="Times New Roman"/>
          <w:kern w:val="0"/>
          <w:sz w:val="24"/>
          <w:szCs w:val="24"/>
          <w:lang w:eastAsia="et-EE"/>
          <w14:ligatures w14:val="none"/>
        </w:rPr>
        <w:t>e</w:t>
      </w:r>
      <w:r w:rsidR="00AB73A8" w:rsidRPr="00F55D54">
        <w:rPr>
          <w:rFonts w:ascii="Times New Roman" w:eastAsia="Times New Roman" w:hAnsi="Times New Roman" w:cs="Times New Roman"/>
          <w:kern w:val="0"/>
          <w:sz w:val="24"/>
          <w:szCs w:val="24"/>
          <w:lang w:eastAsia="et-EE"/>
          <w14:ligatures w14:val="none"/>
        </w:rPr>
        <w:t xml:space="preserve"> nr 23 „Kutseõppeasutuse arendustegevust ja õppekasvatustööd käsitlevate kohustuslike dokumentide nõuded ja dokumentide pidamise kord“</w:t>
      </w:r>
      <w:r w:rsidRPr="00F55D54">
        <w:rPr>
          <w:rFonts w:ascii="Times New Roman" w:eastAsia="Times New Roman" w:hAnsi="Times New Roman" w:cs="Times New Roman"/>
          <w:kern w:val="0"/>
          <w:sz w:val="24"/>
          <w:szCs w:val="24"/>
          <w:lang w:eastAsia="et-EE"/>
          <w14:ligatures w14:val="none"/>
        </w:rPr>
        <w:t xml:space="preserve"> muutmist</w:t>
      </w:r>
      <w:r w:rsidR="00AB73A8" w:rsidRPr="00F55D54">
        <w:rPr>
          <w:rFonts w:ascii="Times New Roman" w:eastAsia="Times New Roman" w:hAnsi="Times New Roman" w:cs="Times New Roman"/>
          <w:kern w:val="0"/>
          <w:sz w:val="24"/>
          <w:szCs w:val="24"/>
          <w:lang w:eastAsia="et-EE"/>
          <w14:ligatures w14:val="none"/>
        </w:rPr>
        <w:t>. Täpsemalt tuleb nimetatud määruse § 7 lõike 2 punkt 15 kehtetuks tunnistada, kuna kutseõppeasutuste õppekorralduseeskirjad ei reguleeri edaspidi enam kutseõppeasutusest väljaarvamise tingimusi.</w:t>
      </w:r>
    </w:p>
    <w:p w14:paraId="178CA40A" w14:textId="77777777" w:rsidR="001121BA" w:rsidRPr="00F55D54" w:rsidRDefault="001121BA" w:rsidP="00F55D54">
      <w:pPr>
        <w:spacing w:after="0" w:line="240" w:lineRule="auto"/>
        <w:jc w:val="both"/>
        <w:rPr>
          <w:rFonts w:ascii="Times New Roman" w:eastAsia="Times New Roman" w:hAnsi="Times New Roman" w:cs="Times New Roman"/>
          <w:kern w:val="0"/>
          <w:sz w:val="24"/>
          <w:szCs w:val="24"/>
          <w:lang w:eastAsia="et-EE"/>
          <w14:ligatures w14:val="none"/>
        </w:rPr>
      </w:pPr>
    </w:p>
    <w:p w14:paraId="3A0FC60D" w14:textId="12E1099F" w:rsidR="001121BA" w:rsidRPr="00AB1DED" w:rsidRDefault="001121BA" w:rsidP="00AB1DED">
      <w:pPr>
        <w:spacing w:after="0" w:line="240" w:lineRule="auto"/>
        <w:jc w:val="both"/>
        <w:rPr>
          <w:rFonts w:ascii="Times New Roman" w:eastAsia="Times New Roman" w:hAnsi="Times New Roman" w:cs="Times New Roman"/>
          <w:kern w:val="0"/>
          <w:sz w:val="24"/>
          <w:szCs w:val="24"/>
          <w:lang w:eastAsia="et-EE"/>
          <w14:ligatures w14:val="none"/>
        </w:rPr>
      </w:pPr>
      <w:r w:rsidRPr="00AB1DED">
        <w:rPr>
          <w:rFonts w:ascii="Times New Roman" w:eastAsia="Times New Roman" w:hAnsi="Times New Roman" w:cs="Times New Roman"/>
          <w:kern w:val="0"/>
          <w:sz w:val="24"/>
          <w:szCs w:val="24"/>
          <w:lang w:eastAsia="et-EE"/>
          <w14:ligatures w14:val="none"/>
        </w:rPr>
        <w:t xml:space="preserve">Eelnõu esitatud kujul vastuvõtmine eeldab haridus- ja teadusministri 19. augusti 2010. a määruse nr 43 „Õpilase kooli vastuvõtmise üldised tingimused ja kord ning koolist väljaarvamise kord“ muutmist. Määruses </w:t>
      </w:r>
      <w:r w:rsidR="00776F2D" w:rsidRPr="00AB1DED">
        <w:rPr>
          <w:rFonts w:ascii="Times New Roman" w:eastAsia="Times New Roman" w:hAnsi="Times New Roman" w:cs="Times New Roman"/>
          <w:kern w:val="0"/>
          <w:sz w:val="24"/>
          <w:szCs w:val="24"/>
          <w:lang w:eastAsia="et-EE"/>
          <w14:ligatures w14:val="none"/>
        </w:rPr>
        <w:t>nähakse ette</w:t>
      </w:r>
      <w:r w:rsidRPr="00AB1DED">
        <w:rPr>
          <w:rFonts w:ascii="Times New Roman" w:eastAsia="Times New Roman" w:hAnsi="Times New Roman" w:cs="Times New Roman"/>
          <w:kern w:val="0"/>
          <w:sz w:val="24"/>
          <w:szCs w:val="24"/>
          <w:lang w:eastAsia="et-EE"/>
          <w14:ligatures w14:val="none"/>
        </w:rPr>
        <w:t xml:space="preserve"> regulatsioon taotluste esitamiseks läbi </w:t>
      </w:r>
      <w:r w:rsidR="005E44E4" w:rsidRPr="00AB1DED">
        <w:rPr>
          <w:rFonts w:ascii="Times New Roman" w:eastAsia="Times New Roman" w:hAnsi="Times New Roman" w:cs="Times New Roman"/>
          <w:kern w:val="0"/>
          <w:sz w:val="24"/>
          <w:szCs w:val="24"/>
          <w:lang w:eastAsia="et-EE"/>
          <w14:ligatures w14:val="none"/>
        </w:rPr>
        <w:t>hariduse</w:t>
      </w:r>
      <w:r w:rsidRPr="00AB1DED">
        <w:rPr>
          <w:rFonts w:ascii="Times New Roman" w:eastAsia="Times New Roman" w:hAnsi="Times New Roman" w:cs="Times New Roman"/>
          <w:kern w:val="0"/>
          <w:sz w:val="24"/>
          <w:szCs w:val="24"/>
          <w:lang w:eastAsia="et-EE"/>
          <w14:ligatures w14:val="none"/>
        </w:rPr>
        <w:t xml:space="preserve"> infosüsteemi </w:t>
      </w:r>
      <w:r w:rsidR="005E44E4" w:rsidRPr="00AB1DED">
        <w:rPr>
          <w:rFonts w:ascii="Times New Roman" w:eastAsia="Times New Roman" w:hAnsi="Times New Roman" w:cs="Times New Roman"/>
          <w:kern w:val="0"/>
          <w:sz w:val="24"/>
          <w:szCs w:val="24"/>
          <w:lang w:eastAsia="et-EE"/>
          <w14:ligatures w14:val="none"/>
        </w:rPr>
        <w:t xml:space="preserve">vastava alamregistri </w:t>
      </w:r>
      <w:r w:rsidRPr="00AB1DED">
        <w:rPr>
          <w:rFonts w:ascii="Times New Roman" w:eastAsia="Times New Roman" w:hAnsi="Times New Roman" w:cs="Times New Roman"/>
          <w:kern w:val="0"/>
          <w:sz w:val="24"/>
          <w:szCs w:val="24"/>
          <w:lang w:eastAsia="et-EE"/>
          <w14:ligatures w14:val="none"/>
        </w:rPr>
        <w:t>(seni on taotluse esitamise vorm olnud kooli enda määrata)</w:t>
      </w:r>
      <w:r w:rsidR="00776F2D" w:rsidRPr="00AB1DED">
        <w:rPr>
          <w:rFonts w:ascii="Times New Roman" w:eastAsia="Times New Roman" w:hAnsi="Times New Roman" w:cs="Times New Roman"/>
          <w:kern w:val="0"/>
          <w:sz w:val="24"/>
          <w:szCs w:val="24"/>
          <w:lang w:eastAsia="et-EE"/>
          <w14:ligatures w14:val="none"/>
        </w:rPr>
        <w:t xml:space="preserve"> ning taotluse menetlemisega seonduv</w:t>
      </w:r>
      <w:r w:rsidRPr="00AB1DED">
        <w:rPr>
          <w:rFonts w:ascii="Times New Roman" w:eastAsia="Times New Roman" w:hAnsi="Times New Roman" w:cs="Times New Roman"/>
          <w:kern w:val="0"/>
          <w:sz w:val="24"/>
          <w:szCs w:val="24"/>
          <w:lang w:eastAsia="et-EE"/>
          <w14:ligatures w14:val="none"/>
        </w:rPr>
        <w:t xml:space="preserve">. </w:t>
      </w:r>
    </w:p>
    <w:p w14:paraId="5E36A319" w14:textId="77777777" w:rsidR="00AB1DED" w:rsidRPr="00AB1DED" w:rsidRDefault="00AB1DED" w:rsidP="00AB1DED">
      <w:pPr>
        <w:spacing w:after="0" w:line="240" w:lineRule="auto"/>
        <w:rPr>
          <w:rFonts w:ascii="Times New Roman" w:hAnsi="Times New Roman" w:cs="Times New Roman"/>
          <w:sz w:val="24"/>
          <w:szCs w:val="24"/>
        </w:rPr>
      </w:pPr>
    </w:p>
    <w:p w14:paraId="3B04ADD8" w14:textId="77777777" w:rsidR="00AB73A8" w:rsidRPr="00AB1DED" w:rsidRDefault="00AB73A8" w:rsidP="00AB1DED">
      <w:pPr>
        <w:numPr>
          <w:ilvl w:val="0"/>
          <w:numId w:val="1"/>
        </w:numPr>
        <w:pBdr>
          <w:top w:val="nil"/>
          <w:left w:val="nil"/>
          <w:bottom w:val="nil"/>
          <w:right w:val="nil"/>
          <w:between w:val="nil"/>
        </w:pBdr>
        <w:spacing w:after="0" w:line="240" w:lineRule="auto"/>
        <w:jc w:val="both"/>
        <w:rPr>
          <w:rFonts w:ascii="Times New Roman" w:eastAsia="Times New Roman" w:hAnsi="Times New Roman" w:cs="Times New Roman"/>
          <w:b/>
          <w:color w:val="000000"/>
          <w:kern w:val="0"/>
          <w:sz w:val="24"/>
          <w:szCs w:val="24"/>
          <w:lang w:eastAsia="et-EE"/>
          <w14:ligatures w14:val="none"/>
        </w:rPr>
      </w:pPr>
      <w:r w:rsidRPr="00AB1DED">
        <w:rPr>
          <w:rFonts w:ascii="Times New Roman" w:eastAsia="Times New Roman" w:hAnsi="Times New Roman" w:cs="Times New Roman"/>
          <w:b/>
          <w:color w:val="000000"/>
          <w:kern w:val="0"/>
          <w:sz w:val="24"/>
          <w:szCs w:val="24"/>
          <w:lang w:eastAsia="et-EE"/>
          <w14:ligatures w14:val="none"/>
        </w:rPr>
        <w:t>Seaduse jõustumine</w:t>
      </w:r>
    </w:p>
    <w:p w14:paraId="3D8DFC54" w14:textId="77777777" w:rsidR="00AB73A8" w:rsidRPr="00F55D54" w:rsidRDefault="00AB73A8" w:rsidP="00F55D54">
      <w:pPr>
        <w:spacing w:after="0" w:line="240" w:lineRule="auto"/>
        <w:jc w:val="both"/>
        <w:rPr>
          <w:rFonts w:ascii="Times New Roman" w:eastAsia="Times New Roman" w:hAnsi="Times New Roman" w:cs="Times New Roman"/>
          <w:kern w:val="0"/>
          <w:sz w:val="24"/>
          <w:szCs w:val="24"/>
          <w:lang w:eastAsia="et-EE"/>
          <w14:ligatures w14:val="none"/>
        </w:rPr>
      </w:pPr>
    </w:p>
    <w:p w14:paraId="0B15F996" w14:textId="658E4EE1" w:rsidR="00AB73A8" w:rsidRPr="00F55D54" w:rsidRDefault="00AB73A8" w:rsidP="00F55D54">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Seadus jõustub üldises korras. Seaduse jõustumine üldises korras on vajalik, et rakendada muudatus</w:t>
      </w:r>
      <w:r w:rsidR="004318ED" w:rsidRPr="00F55D54">
        <w:rPr>
          <w:rFonts w:ascii="Times New Roman" w:eastAsia="Times New Roman" w:hAnsi="Times New Roman" w:cs="Times New Roman"/>
          <w:kern w:val="0"/>
          <w:sz w:val="24"/>
          <w:szCs w:val="24"/>
          <w:lang w:eastAsia="et-EE"/>
          <w14:ligatures w14:val="none"/>
        </w:rPr>
        <w:t>t 202</w:t>
      </w:r>
      <w:r w:rsidR="005E44E4" w:rsidRPr="00F55D54">
        <w:rPr>
          <w:rFonts w:ascii="Times New Roman" w:eastAsia="Times New Roman" w:hAnsi="Times New Roman" w:cs="Times New Roman"/>
          <w:kern w:val="0"/>
          <w:sz w:val="24"/>
          <w:szCs w:val="24"/>
          <w:lang w:eastAsia="et-EE"/>
          <w14:ligatures w14:val="none"/>
        </w:rPr>
        <w:t>5</w:t>
      </w:r>
      <w:r w:rsidR="004318ED" w:rsidRPr="00F55D54">
        <w:rPr>
          <w:rFonts w:ascii="Times New Roman" w:eastAsia="Times New Roman" w:hAnsi="Times New Roman" w:cs="Times New Roman"/>
          <w:kern w:val="0"/>
          <w:sz w:val="24"/>
          <w:szCs w:val="24"/>
          <w:lang w:eastAsia="et-EE"/>
          <w14:ligatures w14:val="none"/>
        </w:rPr>
        <w:t>. aastal põhihariduse omandanud isikute suhtes</w:t>
      </w:r>
      <w:r w:rsidR="008B6B2C" w:rsidRPr="00F55D54">
        <w:rPr>
          <w:rFonts w:ascii="Times New Roman" w:eastAsia="Times New Roman" w:hAnsi="Times New Roman" w:cs="Times New Roman"/>
          <w:kern w:val="0"/>
          <w:sz w:val="24"/>
          <w:szCs w:val="24"/>
          <w:lang w:eastAsia="et-EE"/>
          <w14:ligatures w14:val="none"/>
        </w:rPr>
        <w:t xml:space="preserve"> nagu on Vabariigi Valitsuse koalitsioonilepingus väljendatud ootus. </w:t>
      </w:r>
      <w:r w:rsidR="004318ED" w:rsidRPr="00F55D54">
        <w:rPr>
          <w:rFonts w:ascii="Times New Roman" w:eastAsia="Times New Roman" w:hAnsi="Times New Roman" w:cs="Times New Roman"/>
          <w:kern w:val="0"/>
          <w:sz w:val="24"/>
          <w:szCs w:val="24"/>
          <w:lang w:eastAsia="et-EE"/>
          <w14:ligatures w14:val="none"/>
        </w:rPr>
        <w:t xml:space="preserve"> </w:t>
      </w:r>
    </w:p>
    <w:p w14:paraId="6514A583" w14:textId="77777777" w:rsidR="00AB73A8" w:rsidRPr="00F55D54" w:rsidRDefault="00AB73A8" w:rsidP="00F55D54">
      <w:pPr>
        <w:spacing w:after="0" w:line="240" w:lineRule="auto"/>
        <w:jc w:val="both"/>
        <w:rPr>
          <w:rFonts w:ascii="Times New Roman" w:eastAsia="Times New Roman" w:hAnsi="Times New Roman" w:cs="Times New Roman"/>
          <w:kern w:val="0"/>
          <w:sz w:val="24"/>
          <w:szCs w:val="24"/>
          <w:lang w:eastAsia="et-EE"/>
          <w14:ligatures w14:val="none"/>
        </w:rPr>
      </w:pPr>
    </w:p>
    <w:p w14:paraId="641E915E" w14:textId="77777777" w:rsidR="00AB73A8" w:rsidRPr="00F55D54" w:rsidRDefault="00AB73A8" w:rsidP="00F55D54">
      <w:pPr>
        <w:numPr>
          <w:ilvl w:val="0"/>
          <w:numId w:val="1"/>
        </w:numPr>
        <w:pBdr>
          <w:top w:val="nil"/>
          <w:left w:val="nil"/>
          <w:bottom w:val="nil"/>
          <w:right w:val="nil"/>
          <w:between w:val="nil"/>
        </w:pBdr>
        <w:spacing w:after="0" w:line="240" w:lineRule="auto"/>
        <w:jc w:val="both"/>
        <w:rPr>
          <w:rFonts w:ascii="Times New Roman" w:eastAsia="Times New Roman" w:hAnsi="Times New Roman" w:cs="Times New Roman"/>
          <w:b/>
          <w:color w:val="000000"/>
          <w:kern w:val="0"/>
          <w:sz w:val="24"/>
          <w:szCs w:val="24"/>
          <w:lang w:eastAsia="et-EE"/>
          <w14:ligatures w14:val="none"/>
        </w:rPr>
      </w:pPr>
      <w:r w:rsidRPr="00F55D54">
        <w:rPr>
          <w:rFonts w:ascii="Times New Roman" w:eastAsia="Times New Roman" w:hAnsi="Times New Roman" w:cs="Times New Roman"/>
          <w:b/>
          <w:color w:val="000000"/>
          <w:kern w:val="0"/>
          <w:sz w:val="24"/>
          <w:szCs w:val="24"/>
          <w:lang w:eastAsia="et-EE"/>
          <w14:ligatures w14:val="none"/>
        </w:rPr>
        <w:t>Eelnõu kooskõlastamine, huvirühmade kaasamine ja avalik arutelu</w:t>
      </w:r>
    </w:p>
    <w:p w14:paraId="03BBA9E1" w14:textId="77777777" w:rsidR="00AB73A8" w:rsidRPr="00F55D54" w:rsidRDefault="00AB73A8" w:rsidP="00F55D54">
      <w:pPr>
        <w:spacing w:after="0" w:line="240" w:lineRule="auto"/>
        <w:jc w:val="both"/>
        <w:rPr>
          <w:rFonts w:ascii="Times New Roman" w:eastAsia="Times New Roman" w:hAnsi="Times New Roman" w:cs="Times New Roman"/>
          <w:kern w:val="0"/>
          <w:sz w:val="24"/>
          <w:szCs w:val="24"/>
          <w:lang w:eastAsia="et-EE"/>
          <w14:ligatures w14:val="none"/>
        </w:rPr>
      </w:pPr>
    </w:p>
    <w:p w14:paraId="2BCD9E47" w14:textId="127F78D2" w:rsidR="00D15AE0" w:rsidRPr="00F55D54" w:rsidRDefault="00AB73A8" w:rsidP="00F55D54">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Eelnõu esita</w:t>
      </w:r>
      <w:r w:rsidR="001077A5" w:rsidRPr="00F55D54">
        <w:rPr>
          <w:rFonts w:ascii="Times New Roman" w:eastAsia="Times New Roman" w:hAnsi="Times New Roman" w:cs="Times New Roman"/>
          <w:kern w:val="0"/>
          <w:sz w:val="24"/>
          <w:szCs w:val="24"/>
          <w:lang w:eastAsia="et-EE"/>
          <w14:ligatures w14:val="none"/>
        </w:rPr>
        <w:t>takse</w:t>
      </w:r>
      <w:r w:rsidRPr="00F55D54">
        <w:rPr>
          <w:rFonts w:ascii="Times New Roman" w:eastAsia="Times New Roman" w:hAnsi="Times New Roman" w:cs="Times New Roman"/>
          <w:kern w:val="0"/>
          <w:sz w:val="24"/>
          <w:szCs w:val="24"/>
          <w:lang w:eastAsia="et-EE"/>
          <w14:ligatures w14:val="none"/>
        </w:rPr>
        <w:t xml:space="preserve"> kooskõlastamiseks ministeeriumidele ning Eesti Linnade ja Valdade Liidule ning arvamuse avaldamiseks Eesti Koolijuhtide Ühendusele, Eesti Vabade Waldorfkoolide ja -lasteaedade Ühendusele, Eesti Eraüldhariduskoolide Ühendusele, Eesti Õpilasesinduste Liidule, Eesti Kristlike Erakoolide Liidule, Eesti Lastevanemate Liidule, Eesti Õpetajate Liidule, </w:t>
      </w:r>
      <w:r w:rsidR="00D15AE0" w:rsidRPr="00F55D54">
        <w:rPr>
          <w:rFonts w:ascii="Times New Roman" w:eastAsia="Times New Roman" w:hAnsi="Times New Roman" w:cs="Times New Roman"/>
          <w:kern w:val="0"/>
          <w:sz w:val="24"/>
          <w:szCs w:val="24"/>
          <w:lang w:eastAsia="et-EE"/>
          <w14:ligatures w14:val="none"/>
        </w:rPr>
        <w:t xml:space="preserve">Eesti </w:t>
      </w:r>
      <w:r w:rsidRPr="00F55D54">
        <w:rPr>
          <w:rFonts w:ascii="Times New Roman" w:eastAsia="Times New Roman" w:hAnsi="Times New Roman" w:cs="Times New Roman"/>
          <w:kern w:val="0"/>
          <w:sz w:val="24"/>
          <w:szCs w:val="24"/>
          <w:lang w:eastAsia="et-EE"/>
          <w14:ligatures w14:val="none"/>
        </w:rPr>
        <w:t>Õpetajate Ühenduste Koostöökojale, Eesti Haridustöötajate Liidule, Eesti Alushariduse Ühendusele, Eesti Alushariduse Juhtide Ühendusele, Eesti Lasteaednike Liidule, Eesti Lastekaitse Liidule, Eesti Eralasteaedade Liidule, Eesti Lapsehoidjate Kutseliidule ja Eesti Lastehoidude Liidule</w:t>
      </w:r>
      <w:r w:rsidR="00F513BA" w:rsidRPr="00F55D54">
        <w:rPr>
          <w:rFonts w:ascii="Times New Roman" w:eastAsia="Times New Roman" w:hAnsi="Times New Roman" w:cs="Times New Roman"/>
          <w:kern w:val="0"/>
          <w:sz w:val="24"/>
          <w:szCs w:val="24"/>
          <w:lang w:eastAsia="et-EE"/>
          <w14:ligatures w14:val="none"/>
        </w:rPr>
        <w:t>,</w:t>
      </w:r>
      <w:r w:rsidRPr="00F55D54">
        <w:rPr>
          <w:rFonts w:ascii="Times New Roman" w:eastAsia="Times New Roman" w:hAnsi="Times New Roman" w:cs="Times New Roman"/>
          <w:kern w:val="0"/>
          <w:sz w:val="24"/>
          <w:szCs w:val="24"/>
          <w:lang w:eastAsia="et-EE"/>
          <w14:ligatures w14:val="none"/>
        </w:rPr>
        <w:t xml:space="preserve"> </w:t>
      </w:r>
      <w:r w:rsidR="00D15AE0" w:rsidRPr="00F55D54">
        <w:rPr>
          <w:rFonts w:ascii="Times New Roman" w:eastAsia="Times New Roman" w:hAnsi="Times New Roman" w:cs="Times New Roman"/>
          <w:kern w:val="0"/>
          <w:sz w:val="24"/>
          <w:szCs w:val="24"/>
          <w:lang w:eastAsia="et-EE"/>
          <w14:ligatures w14:val="none"/>
        </w:rPr>
        <w:t xml:space="preserve">Eesti Koolipsühholoogide Ühingule, Eesti Eripedagoogide Liidule, Eesti Sotsiaalpedagoogide Ühendusele, Eesti Töötukassale, Eesti Kutseõppe Edendamise Ühingule, Eesti Kaubandus–Tööstuskojale, Eesti Tööandjate Keskliidule, Kutsekojale, Haridus- ja </w:t>
      </w:r>
      <w:proofErr w:type="spellStart"/>
      <w:r w:rsidR="00D15AE0" w:rsidRPr="00F55D54">
        <w:rPr>
          <w:rFonts w:ascii="Times New Roman" w:eastAsia="Times New Roman" w:hAnsi="Times New Roman" w:cs="Times New Roman"/>
          <w:kern w:val="0"/>
          <w:sz w:val="24"/>
          <w:szCs w:val="24"/>
          <w:lang w:eastAsia="et-EE"/>
          <w14:ligatures w14:val="none"/>
        </w:rPr>
        <w:t>Noorteametile</w:t>
      </w:r>
      <w:proofErr w:type="spellEnd"/>
      <w:r w:rsidR="00A25FEA" w:rsidRPr="00F55D54">
        <w:rPr>
          <w:rFonts w:ascii="Times New Roman" w:eastAsia="Times New Roman" w:hAnsi="Times New Roman" w:cs="Times New Roman"/>
          <w:kern w:val="0"/>
          <w:sz w:val="24"/>
          <w:szCs w:val="24"/>
          <w:lang w:eastAsia="et-EE"/>
          <w14:ligatures w14:val="none"/>
        </w:rPr>
        <w:t xml:space="preserve">. </w:t>
      </w:r>
    </w:p>
    <w:p w14:paraId="0EEB0ED4" w14:textId="77777777" w:rsidR="00702455" w:rsidRPr="00F55D54" w:rsidRDefault="00702455" w:rsidP="00F55D54">
      <w:pPr>
        <w:spacing w:after="0" w:line="240" w:lineRule="auto"/>
        <w:jc w:val="both"/>
        <w:rPr>
          <w:rFonts w:ascii="Times New Roman" w:eastAsia="Times New Roman" w:hAnsi="Times New Roman" w:cs="Times New Roman"/>
          <w:kern w:val="0"/>
          <w:sz w:val="24"/>
          <w:szCs w:val="24"/>
          <w:lang w:eastAsia="et-EE"/>
          <w14:ligatures w14:val="none"/>
        </w:rPr>
      </w:pPr>
    </w:p>
    <w:p w14:paraId="16A4368B" w14:textId="263D2A0B" w:rsidR="008819F9" w:rsidRPr="00F55D54" w:rsidRDefault="00702455" w:rsidP="00F55D54">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Eelnõu koostamise eelselt on toimunud mitmesugused kohtumised erinevate partneritega</w:t>
      </w:r>
      <w:r w:rsidR="008819F9" w:rsidRPr="00F55D54">
        <w:rPr>
          <w:rFonts w:ascii="Times New Roman" w:eastAsia="Times New Roman" w:hAnsi="Times New Roman" w:cs="Times New Roman"/>
          <w:kern w:val="0"/>
          <w:sz w:val="24"/>
          <w:szCs w:val="24"/>
          <w:lang w:eastAsia="et-EE"/>
          <w14:ligatures w14:val="none"/>
        </w:rPr>
        <w:t xml:space="preserve">: </w:t>
      </w:r>
    </w:p>
    <w:p w14:paraId="3FAEF6AD" w14:textId="77777777" w:rsidR="008819F9" w:rsidRPr="00F55D54" w:rsidRDefault="008819F9" w:rsidP="00F55D54">
      <w:pPr>
        <w:spacing w:after="0" w:line="240" w:lineRule="auto"/>
        <w:jc w:val="both"/>
        <w:rPr>
          <w:rFonts w:ascii="Times New Roman" w:eastAsia="Times New Roman" w:hAnsi="Times New Roman" w:cs="Times New Roman"/>
          <w:kern w:val="0"/>
          <w:sz w:val="24"/>
          <w:szCs w:val="24"/>
          <w:lang w:eastAsia="et-EE"/>
          <w14:ligatures w14:val="none"/>
        </w:rPr>
      </w:pPr>
    </w:p>
    <w:p w14:paraId="470C742A" w14:textId="7A9F6541" w:rsidR="00702455" w:rsidRPr="00F55D54" w:rsidRDefault="008819F9" w:rsidP="00F55D54">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Juunis 2023. a</w:t>
      </w:r>
      <w:r w:rsidR="00702455" w:rsidRPr="00F55D54">
        <w:rPr>
          <w:rFonts w:ascii="Times New Roman" w:eastAsia="Times New Roman" w:hAnsi="Times New Roman" w:cs="Times New Roman"/>
          <w:kern w:val="0"/>
          <w:sz w:val="24"/>
          <w:szCs w:val="24"/>
          <w:lang w:eastAsia="et-EE"/>
          <w14:ligatures w14:val="none"/>
        </w:rPr>
        <w:t xml:space="preserve"> on toimunud kohtumine Soome Haridusministeeriumi esindajatega. </w:t>
      </w:r>
    </w:p>
    <w:p w14:paraId="22D232A3" w14:textId="77777777" w:rsidR="008819F9" w:rsidRPr="00F55D54" w:rsidRDefault="008819F9" w:rsidP="00F55D54">
      <w:pPr>
        <w:spacing w:after="0" w:line="240" w:lineRule="auto"/>
        <w:jc w:val="both"/>
        <w:rPr>
          <w:rFonts w:ascii="Times New Roman" w:eastAsia="Times New Roman" w:hAnsi="Times New Roman" w:cs="Times New Roman"/>
          <w:kern w:val="0"/>
          <w:sz w:val="24"/>
          <w:szCs w:val="24"/>
          <w:lang w:eastAsia="et-EE"/>
          <w14:ligatures w14:val="none"/>
        </w:rPr>
      </w:pPr>
    </w:p>
    <w:p w14:paraId="50E3BC9D" w14:textId="130539C6" w:rsidR="008819F9" w:rsidRPr="00F55D54" w:rsidRDefault="008819F9" w:rsidP="00F55D54">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Juunis 2023. a on toimunud kohtumised Eesti Koolijuhtide Ühenduse esindajatega.</w:t>
      </w:r>
    </w:p>
    <w:p w14:paraId="2C22924A" w14:textId="77777777" w:rsidR="00702455" w:rsidRPr="00F55D54" w:rsidRDefault="00702455" w:rsidP="00F55D54">
      <w:pPr>
        <w:spacing w:after="0" w:line="240" w:lineRule="auto"/>
        <w:jc w:val="both"/>
        <w:rPr>
          <w:rFonts w:ascii="Times New Roman" w:eastAsia="Times New Roman" w:hAnsi="Times New Roman" w:cs="Times New Roman"/>
          <w:kern w:val="0"/>
          <w:sz w:val="24"/>
          <w:szCs w:val="24"/>
          <w:lang w:eastAsia="et-EE"/>
          <w14:ligatures w14:val="none"/>
        </w:rPr>
      </w:pPr>
    </w:p>
    <w:p w14:paraId="2B25B1BC" w14:textId="546B6447" w:rsidR="00702455" w:rsidRPr="00F55D54" w:rsidRDefault="00702455" w:rsidP="00F55D54">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 xml:space="preserve">Juunis 2023. a </w:t>
      </w:r>
      <w:r w:rsidR="008819F9" w:rsidRPr="00F55D54">
        <w:rPr>
          <w:rFonts w:ascii="Times New Roman" w:eastAsia="Times New Roman" w:hAnsi="Times New Roman" w:cs="Times New Roman"/>
          <w:kern w:val="0"/>
          <w:sz w:val="24"/>
          <w:szCs w:val="24"/>
          <w:lang w:eastAsia="et-EE"/>
          <w14:ligatures w14:val="none"/>
        </w:rPr>
        <w:t>on toimunud</w:t>
      </w:r>
      <w:r w:rsidRPr="00F55D54">
        <w:rPr>
          <w:rFonts w:ascii="Times New Roman" w:eastAsia="Times New Roman" w:hAnsi="Times New Roman" w:cs="Times New Roman"/>
          <w:kern w:val="0"/>
          <w:sz w:val="24"/>
          <w:szCs w:val="24"/>
          <w:lang w:eastAsia="et-EE"/>
          <w14:ligatures w14:val="none"/>
        </w:rPr>
        <w:t xml:space="preserve"> korduvad kohtumised Sotsiaalministeeriumi, Töötukassa ja Sotsiaalkindlustusametiga. </w:t>
      </w:r>
    </w:p>
    <w:p w14:paraId="776AA86E" w14:textId="77777777" w:rsidR="00702455" w:rsidRPr="00F55D54" w:rsidRDefault="00702455" w:rsidP="00F55D54">
      <w:pPr>
        <w:spacing w:after="0" w:line="240" w:lineRule="auto"/>
        <w:jc w:val="both"/>
        <w:rPr>
          <w:rFonts w:ascii="Times New Roman" w:eastAsia="Times New Roman" w:hAnsi="Times New Roman" w:cs="Times New Roman"/>
          <w:kern w:val="0"/>
          <w:sz w:val="24"/>
          <w:szCs w:val="24"/>
          <w:lang w:eastAsia="et-EE"/>
          <w14:ligatures w14:val="none"/>
        </w:rPr>
      </w:pPr>
    </w:p>
    <w:p w14:paraId="11C5C984" w14:textId="79291E57" w:rsidR="000676F8" w:rsidRPr="00F55D54" w:rsidRDefault="00702455" w:rsidP="00F55D54">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 xml:space="preserve">Juunis ja augustis 2023. a </w:t>
      </w:r>
      <w:r w:rsidR="008819F9" w:rsidRPr="00F55D54">
        <w:rPr>
          <w:rFonts w:ascii="Times New Roman" w:eastAsia="Times New Roman" w:hAnsi="Times New Roman" w:cs="Times New Roman"/>
          <w:kern w:val="0"/>
          <w:sz w:val="24"/>
          <w:szCs w:val="24"/>
          <w:lang w:eastAsia="et-EE"/>
          <w14:ligatures w14:val="none"/>
        </w:rPr>
        <w:t>on toimunud</w:t>
      </w:r>
      <w:r w:rsidRPr="00F55D54">
        <w:rPr>
          <w:rFonts w:ascii="Times New Roman" w:eastAsia="Times New Roman" w:hAnsi="Times New Roman" w:cs="Times New Roman"/>
          <w:kern w:val="0"/>
          <w:sz w:val="24"/>
          <w:szCs w:val="24"/>
          <w:lang w:eastAsia="et-EE"/>
          <w14:ligatures w14:val="none"/>
        </w:rPr>
        <w:t xml:space="preserve"> korduvad kohtumised kohalike omavalitsuste esindajatega (sh Eesti Linnade ja Valdade Liidu</w:t>
      </w:r>
      <w:r w:rsidR="008819F9" w:rsidRPr="00F55D54">
        <w:rPr>
          <w:rFonts w:ascii="Times New Roman" w:eastAsia="Times New Roman" w:hAnsi="Times New Roman" w:cs="Times New Roman"/>
          <w:kern w:val="0"/>
          <w:sz w:val="24"/>
          <w:szCs w:val="24"/>
          <w:lang w:eastAsia="et-EE"/>
          <w14:ligatures w14:val="none"/>
        </w:rPr>
        <w:t xml:space="preserve"> esindajatega</w:t>
      </w:r>
      <w:r w:rsidRPr="00F55D54">
        <w:rPr>
          <w:rFonts w:ascii="Times New Roman" w:eastAsia="Times New Roman" w:hAnsi="Times New Roman" w:cs="Times New Roman"/>
          <w:kern w:val="0"/>
          <w:sz w:val="24"/>
          <w:szCs w:val="24"/>
          <w:lang w:eastAsia="et-EE"/>
          <w14:ligatures w14:val="none"/>
        </w:rPr>
        <w:t>)</w:t>
      </w:r>
      <w:r w:rsidR="000676F8" w:rsidRPr="00F55D54">
        <w:rPr>
          <w:rFonts w:ascii="Times New Roman" w:eastAsia="Times New Roman" w:hAnsi="Times New Roman" w:cs="Times New Roman"/>
          <w:kern w:val="0"/>
          <w:sz w:val="24"/>
          <w:szCs w:val="24"/>
          <w:lang w:eastAsia="et-EE"/>
          <w14:ligatures w14:val="none"/>
        </w:rPr>
        <w:t>, samuti eraldiseisvalt Eesti Linnade ja Valdade Liidu</w:t>
      </w:r>
      <w:r w:rsidR="006E49BD" w:rsidRPr="00F55D54">
        <w:rPr>
          <w:rFonts w:ascii="Times New Roman" w:eastAsia="Times New Roman" w:hAnsi="Times New Roman" w:cs="Times New Roman"/>
          <w:kern w:val="0"/>
          <w:sz w:val="24"/>
          <w:szCs w:val="24"/>
          <w:lang w:eastAsia="et-EE"/>
          <w14:ligatures w14:val="none"/>
        </w:rPr>
        <w:t xml:space="preserve"> eelarve läbirääkimiste </w:t>
      </w:r>
      <w:r w:rsidR="000676F8" w:rsidRPr="00F55D54">
        <w:rPr>
          <w:rFonts w:ascii="Times New Roman" w:eastAsia="Times New Roman" w:hAnsi="Times New Roman" w:cs="Times New Roman"/>
          <w:kern w:val="0"/>
          <w:sz w:val="24"/>
          <w:szCs w:val="24"/>
          <w:lang w:eastAsia="et-EE"/>
          <w14:ligatures w14:val="none"/>
        </w:rPr>
        <w:t xml:space="preserve">töörühmaga detsembris 2023 ning jaanuaris 2024. </w:t>
      </w:r>
    </w:p>
    <w:p w14:paraId="471843D5" w14:textId="77777777" w:rsidR="000676F8" w:rsidRPr="00F55D54" w:rsidRDefault="000676F8" w:rsidP="00F55D54">
      <w:pPr>
        <w:spacing w:after="0" w:line="240" w:lineRule="auto"/>
        <w:jc w:val="both"/>
        <w:rPr>
          <w:rFonts w:ascii="Times New Roman" w:eastAsia="Times New Roman" w:hAnsi="Times New Roman" w:cs="Times New Roman"/>
          <w:kern w:val="0"/>
          <w:sz w:val="24"/>
          <w:szCs w:val="24"/>
          <w:lang w:eastAsia="et-EE"/>
          <w14:ligatures w14:val="none"/>
        </w:rPr>
      </w:pPr>
    </w:p>
    <w:p w14:paraId="335871E2" w14:textId="12A268D7" w:rsidR="000676F8" w:rsidRPr="00F55D54" w:rsidRDefault="000676F8" w:rsidP="00F55D54">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 xml:space="preserve">Õppimiskohustuse eelnõude väljatöötamiseks moodustas minister ka eraldiseisva töörühma, koosseisus Eesti Linnade ja Valdade Liit, Eesti Koolijuhtide Ühendus, Eesti Haridustöötajate Liit, Eesti Õpetajate Ühenduste Koostöökoda, Eesti Õpetajate Liit, Eesti Koolipsühholoogide </w:t>
      </w:r>
      <w:r w:rsidRPr="00F55D54">
        <w:rPr>
          <w:rFonts w:ascii="Times New Roman" w:eastAsia="Times New Roman" w:hAnsi="Times New Roman" w:cs="Times New Roman"/>
          <w:kern w:val="0"/>
          <w:sz w:val="24"/>
          <w:szCs w:val="24"/>
          <w:lang w:eastAsia="et-EE"/>
          <w14:ligatures w14:val="none"/>
        </w:rPr>
        <w:lastRenderedPageBreak/>
        <w:t>Ühing, Eesti Eripedagoogide Liit, Eesti Sotsiaalpedagoogide Ühendus, Eesti Õpilasesinduste Liit, Eesti Lapsevanemate Liit, Eesti Töötukassa, Eesti Kutseõppe Edendamise Ühing, Eesti Kaubandus – Tööstuskoda, Eesti Tööandjate Keskliit, Kutsekoda, Sotsiaalministeerium ning Majandus- ja Kommunikatsiooniministeerium</w:t>
      </w:r>
    </w:p>
    <w:p w14:paraId="647C820A" w14:textId="77777777" w:rsidR="000676F8" w:rsidRPr="00F55D54" w:rsidRDefault="000676F8" w:rsidP="00F55D54">
      <w:pPr>
        <w:spacing w:after="0" w:line="240" w:lineRule="auto"/>
        <w:jc w:val="both"/>
        <w:rPr>
          <w:rFonts w:ascii="Times New Roman" w:eastAsia="Times New Roman" w:hAnsi="Times New Roman" w:cs="Times New Roman"/>
          <w:kern w:val="0"/>
          <w:sz w:val="24"/>
          <w:szCs w:val="24"/>
          <w:lang w:eastAsia="et-EE"/>
          <w14:ligatures w14:val="none"/>
        </w:rPr>
      </w:pPr>
    </w:p>
    <w:p w14:paraId="5313A589" w14:textId="1D7E23F7" w:rsidR="000676F8" w:rsidRPr="00F55D54" w:rsidRDefault="000676F8" w:rsidP="00F55D54">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 xml:space="preserve">Töörühm on 15. oktoobrist 2023 kuni 9. veebruarini jõudnud aruteluks kohtuda </w:t>
      </w:r>
      <w:r w:rsidR="009F657E" w:rsidRPr="00F55D54">
        <w:rPr>
          <w:rFonts w:ascii="Times New Roman" w:eastAsia="Times New Roman" w:hAnsi="Times New Roman" w:cs="Times New Roman"/>
          <w:kern w:val="0"/>
          <w:sz w:val="24"/>
          <w:szCs w:val="24"/>
          <w:lang w:eastAsia="et-EE"/>
          <w14:ligatures w14:val="none"/>
        </w:rPr>
        <w:t xml:space="preserve">seitsmel </w:t>
      </w:r>
      <w:r w:rsidRPr="00F55D54">
        <w:rPr>
          <w:rFonts w:ascii="Times New Roman" w:eastAsia="Times New Roman" w:hAnsi="Times New Roman" w:cs="Times New Roman"/>
          <w:kern w:val="0"/>
          <w:sz w:val="24"/>
          <w:szCs w:val="24"/>
          <w:lang w:eastAsia="et-EE"/>
          <w14:ligatures w14:val="none"/>
        </w:rPr>
        <w:t xml:space="preserve">korral: </w:t>
      </w:r>
      <w:r w:rsidR="00AB1AF5" w:rsidRPr="00F55D54">
        <w:rPr>
          <w:rFonts w:ascii="Times New Roman" w:eastAsia="Times New Roman" w:hAnsi="Times New Roman" w:cs="Times New Roman"/>
          <w:kern w:val="0"/>
          <w:sz w:val="24"/>
          <w:szCs w:val="24"/>
          <w:lang w:eastAsia="et-EE"/>
          <w14:ligatures w14:val="none"/>
        </w:rPr>
        <w:t xml:space="preserve">13. oktoobril, 27. oktoobril, 10. novembril, 1. detsembril, 15. detsembril, 2. ja 9. veebruaril 2024. aastal. Järgmine kohtumine on kavandatud 1. märtsiks 2024 ning </w:t>
      </w:r>
      <w:r w:rsidRPr="00F55D54">
        <w:rPr>
          <w:rFonts w:ascii="Times New Roman" w:eastAsia="Times New Roman" w:hAnsi="Times New Roman" w:cs="Times New Roman"/>
          <w:kern w:val="0"/>
          <w:sz w:val="24"/>
          <w:szCs w:val="24"/>
          <w:lang w:eastAsia="et-EE"/>
          <w14:ligatures w14:val="none"/>
        </w:rPr>
        <w:t xml:space="preserve">eelnõude rakendusaktide väljatöötamiseks töörühma töö jätkub. </w:t>
      </w:r>
    </w:p>
    <w:p w14:paraId="1A7016DC" w14:textId="77777777" w:rsidR="00AB73A8" w:rsidRPr="00F55D54" w:rsidRDefault="00AB73A8" w:rsidP="00F55D54">
      <w:pPr>
        <w:spacing w:after="0" w:line="240" w:lineRule="auto"/>
        <w:jc w:val="both"/>
        <w:rPr>
          <w:rFonts w:ascii="Times New Roman" w:eastAsia="Times New Roman" w:hAnsi="Times New Roman" w:cs="Times New Roman"/>
          <w:kern w:val="0"/>
          <w:sz w:val="24"/>
          <w:szCs w:val="24"/>
          <w:lang w:eastAsia="et-EE"/>
          <w14:ligatures w14:val="none"/>
        </w:rPr>
      </w:pPr>
    </w:p>
    <w:p w14:paraId="5929BDA1" w14:textId="3F94B227" w:rsidR="00AB73A8" w:rsidRPr="00F55D54" w:rsidRDefault="006E49BD" w:rsidP="00F55D54">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 xml:space="preserve">Detsembris toimusid eraldiseisvad kohtumised Eesti Kutseõppe Edendamise Ühinguga, infotund kutseõppeasutuste nõunike kogude liikmetele ning eraldi infotund ka  kutseõppeasutuste üldharidusainete õpetajatele. </w:t>
      </w:r>
    </w:p>
    <w:p w14:paraId="73434B64" w14:textId="77777777" w:rsidR="006E49BD" w:rsidRPr="00F55D54" w:rsidRDefault="006E49BD" w:rsidP="00F55D54">
      <w:pPr>
        <w:spacing w:after="0" w:line="240" w:lineRule="auto"/>
        <w:jc w:val="both"/>
        <w:rPr>
          <w:rFonts w:ascii="Times New Roman" w:eastAsia="Times New Roman" w:hAnsi="Times New Roman" w:cs="Times New Roman"/>
          <w:kern w:val="0"/>
          <w:sz w:val="24"/>
          <w:szCs w:val="24"/>
          <w:lang w:eastAsia="et-EE"/>
          <w14:ligatures w14:val="none"/>
        </w:rPr>
      </w:pPr>
    </w:p>
    <w:p w14:paraId="2997070F" w14:textId="7E1E2B36" w:rsidR="006E49BD" w:rsidRPr="00F55D54" w:rsidRDefault="006E49BD" w:rsidP="00F55D54">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 xml:space="preserve">Töö on käivitunud ka Karjäärinõustajate Ühingu karjääriõppe töörühmaga sisendi ettevalmistamiseks rakendusaktidesse. </w:t>
      </w:r>
    </w:p>
    <w:p w14:paraId="5C9F713A" w14:textId="77777777" w:rsidR="006E49BD" w:rsidRPr="00F55D54" w:rsidRDefault="006E49BD" w:rsidP="00F55D54">
      <w:pPr>
        <w:spacing w:after="0" w:line="240" w:lineRule="auto"/>
        <w:jc w:val="both"/>
        <w:rPr>
          <w:rFonts w:ascii="Times New Roman" w:eastAsia="Times New Roman" w:hAnsi="Times New Roman" w:cs="Times New Roman"/>
          <w:kern w:val="0"/>
          <w:sz w:val="24"/>
          <w:szCs w:val="24"/>
          <w:lang w:eastAsia="et-EE"/>
          <w14:ligatures w14:val="none"/>
        </w:rPr>
      </w:pPr>
    </w:p>
    <w:p w14:paraId="092546CE" w14:textId="3BE798F0" w:rsidR="21A19DE0" w:rsidRDefault="21A19DE0" w:rsidP="00F55D54">
      <w:pPr>
        <w:spacing w:after="0" w:line="240" w:lineRule="auto"/>
        <w:jc w:val="both"/>
        <w:rPr>
          <w:rFonts w:ascii="Times New Roman" w:eastAsia="Times New Roman" w:hAnsi="Times New Roman" w:cs="Times New Roman"/>
          <w:sz w:val="24"/>
          <w:szCs w:val="24"/>
          <w:lang w:eastAsia="et-EE"/>
        </w:rPr>
      </w:pPr>
    </w:p>
    <w:p w14:paraId="7BF36389" w14:textId="77777777" w:rsidR="00125FD7" w:rsidRPr="00F55D54" w:rsidRDefault="00125FD7" w:rsidP="00F55D54">
      <w:pPr>
        <w:spacing w:after="0" w:line="240" w:lineRule="auto"/>
        <w:jc w:val="both"/>
        <w:rPr>
          <w:rFonts w:ascii="Times New Roman" w:eastAsia="Times New Roman" w:hAnsi="Times New Roman" w:cs="Times New Roman"/>
          <w:sz w:val="24"/>
          <w:szCs w:val="24"/>
          <w:lang w:eastAsia="et-EE"/>
        </w:rPr>
      </w:pPr>
    </w:p>
    <w:p w14:paraId="315C9CCF" w14:textId="77777777" w:rsidR="00AB73A8" w:rsidRPr="00F55D54" w:rsidRDefault="00AB73A8" w:rsidP="00F55D54">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Kristina Kallas</w:t>
      </w:r>
    </w:p>
    <w:p w14:paraId="64FEFA18" w14:textId="433E754E" w:rsidR="00F625AF" w:rsidRPr="00125FD7" w:rsidRDefault="00AB73A8" w:rsidP="00125FD7">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minister</w:t>
      </w:r>
    </w:p>
    <w:sectPr w:rsidR="00F625AF" w:rsidRPr="00125FD7" w:rsidSect="006D423B">
      <w:footerReference w:type="default" r:id="rId29"/>
      <w:pgSz w:w="11906" w:h="16838"/>
      <w:pgMar w:top="1417" w:right="1417" w:bottom="1417" w:left="1417" w:header="708" w:footer="708" w:gutter="0"/>
      <w:pgNumType w:start="1"/>
      <w:cols w:space="708"/>
      <w:titlePg/>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Mari Käbi" w:date="2024-03-08T14:56:00Z" w:initials="MK">
    <w:p w14:paraId="77E6D4CA" w14:textId="77777777" w:rsidR="00AC11F6" w:rsidRDefault="00AC11F6" w:rsidP="00776FCB">
      <w:pPr>
        <w:pStyle w:val="Kommentaaritekst"/>
      </w:pPr>
      <w:r>
        <w:rPr>
          <w:rStyle w:val="Kommentaariviide"/>
        </w:rPr>
        <w:annotationRef/>
      </w:r>
      <w:r>
        <w:t>Seletuskirja ja eelnõu pealkiri peavad olema samasugused.</w:t>
      </w:r>
    </w:p>
  </w:comment>
  <w:comment w:id="6" w:author="Helen Uustalu" w:date="2024-02-23T14:57:00Z" w:initials="HU">
    <w:p w14:paraId="38759A5D" w14:textId="08481237" w:rsidR="00C71693" w:rsidRDefault="00C71693">
      <w:pPr>
        <w:pStyle w:val="Kommentaaritekst"/>
      </w:pPr>
      <w:r>
        <w:rPr>
          <w:rStyle w:val="Kommentaariviide"/>
        </w:rPr>
        <w:annotationRef/>
      </w:r>
      <w:r>
        <w:t>Siin osas tuleb esitada ka:</w:t>
      </w:r>
    </w:p>
    <w:p w14:paraId="3A2A499D" w14:textId="77777777" w:rsidR="00C71693" w:rsidRDefault="00C71693" w:rsidP="00543C66">
      <w:pPr>
        <w:pStyle w:val="Kommentaaritekst"/>
      </w:pPr>
      <w:r>
        <w:t>1) eelnõu seotus muu menetluses oleva eelnõuga; 2) eelnõu seotus Euroopa Liidu õiguse rakendamisega; 3) eelnõu seotus Vabariigi Valitsuse tegevusprogrammiga;  (HÕNTE § 41 lg 4)</w:t>
      </w:r>
    </w:p>
  </w:comment>
  <w:comment w:id="7" w:author="Birgit Hermann" w:date="2024-03-07T13:42:00Z" w:initials="BH">
    <w:p w14:paraId="59B20099" w14:textId="77777777" w:rsidR="00581117" w:rsidRDefault="00581117" w:rsidP="00D02663">
      <w:pPr>
        <w:pStyle w:val="Kommentaaritekst"/>
      </w:pPr>
      <w:r>
        <w:rPr>
          <w:rStyle w:val="Kommentaariviide"/>
        </w:rPr>
        <w:annotationRef/>
      </w:r>
      <w:r>
        <w:t>Palume esmakordsel lühendi kasutamisel avada ka selle tähendus.</w:t>
      </w:r>
    </w:p>
  </w:comment>
  <w:comment w:id="8" w:author="Mari Käbi" w:date="2024-03-08T14:49:00Z" w:initials="MK">
    <w:p w14:paraId="79CE4D2B" w14:textId="77777777" w:rsidR="00424515" w:rsidRDefault="00424515" w:rsidP="004B23D3">
      <w:pPr>
        <w:pStyle w:val="Kommentaaritekst"/>
      </w:pPr>
      <w:r>
        <w:rPr>
          <w:rStyle w:val="Kommentaariviide"/>
        </w:rPr>
        <w:annotationRef/>
      </w:r>
      <w:r>
        <w:t>Kui eelnõu kiireloomulisuse tõttu loobuti väljatöötamiskavatsuse koostamisest, tuleks kaaluda järelhindamise sätte lisamist (vt õigusloomepoliitika põhialused aastani 2030 heakskiitmine, punkt 12.4.1).</w:t>
      </w:r>
    </w:p>
  </w:comment>
  <w:comment w:id="9" w:author="Helen Uustalu" w:date="2024-02-27T11:47:00Z" w:initials="HU">
    <w:p w14:paraId="11725C3B" w14:textId="7803386A" w:rsidR="000D44C0" w:rsidRDefault="000D44C0" w:rsidP="00C639E6">
      <w:pPr>
        <w:pStyle w:val="Kommentaaritekst"/>
      </w:pPr>
      <w:r>
        <w:rPr>
          <w:rStyle w:val="Kommentaariviide"/>
        </w:rPr>
        <w:annotationRef/>
      </w:r>
      <w:r>
        <w:t>Jõustumise selgituste juures on kirjas, et koalitsioonileping näeb ette, et hakkab kehtima 2025. aastal lõpetajate suhtes. Märgime siin juba ära, et 2024. aastal lõpetanute suhtes kehtimise korral tekiks kindlasti probleem vacatio legisega.</w:t>
      </w:r>
    </w:p>
  </w:comment>
  <w:comment w:id="11" w:author="Birgit Hermann" w:date="2024-03-07T13:47:00Z" w:initials="BH">
    <w:p w14:paraId="42AE31EF" w14:textId="77777777" w:rsidR="00581117" w:rsidRDefault="00581117" w:rsidP="005D15DC">
      <w:pPr>
        <w:pStyle w:val="Kommentaaritekst"/>
      </w:pPr>
      <w:r>
        <w:rPr>
          <w:rStyle w:val="Kommentaariviide"/>
        </w:rPr>
        <w:annotationRef/>
      </w:r>
      <w:r>
        <w:t>Palume täpsustada, millistel juhtudel see saab võimalik olla.</w:t>
      </w:r>
    </w:p>
  </w:comment>
  <w:comment w:id="13" w:author="Mari Käbi" w:date="2024-03-06T15:37:00Z" w:initials="MK">
    <w:p w14:paraId="5EC5CFDD" w14:textId="1D8EF137" w:rsidR="0079203C" w:rsidRDefault="0079203C">
      <w:pPr>
        <w:pStyle w:val="Kommentaaritekst"/>
      </w:pPr>
      <w:r>
        <w:rPr>
          <w:rStyle w:val="Kommentaariviide"/>
        </w:rPr>
        <w:annotationRef/>
      </w:r>
      <w:r>
        <w:t>Seletuskiri võiks täpsemalt avada, millistest meetmetest jutt käib. Palume tuua näiteid, mis meetmeid ilmestavad.</w:t>
      </w:r>
    </w:p>
    <w:p w14:paraId="65C43E01" w14:textId="77777777" w:rsidR="0079203C" w:rsidRDefault="0079203C">
      <w:pPr>
        <w:pStyle w:val="Kommentaaritekst"/>
      </w:pPr>
    </w:p>
    <w:p w14:paraId="5081D83E" w14:textId="77777777" w:rsidR="0079203C" w:rsidRDefault="0079203C" w:rsidP="00F52B31">
      <w:pPr>
        <w:pStyle w:val="Kommentaaritekst"/>
      </w:pPr>
      <w:r>
        <w:t>Sõnastuslik tähelepanek - meetmete rakendamise taotlemine eeldab, et meetmeid rakendab (st viib ellu, kohaldab) keegi teine peale vanema end. Kuidas mõista siis lause lõpuosa, et vanemal on juba rakendatud meetmete kasutamise kohustus?</w:t>
      </w:r>
    </w:p>
  </w:comment>
  <w:comment w:id="14" w:author="Birgit Hermann" w:date="2024-03-07T13:49:00Z" w:initials="BH">
    <w:p w14:paraId="64C8214D" w14:textId="77777777" w:rsidR="00581117" w:rsidRDefault="00581117" w:rsidP="004A1ED1">
      <w:pPr>
        <w:pStyle w:val="Kommentaaritekst"/>
      </w:pPr>
      <w:r>
        <w:rPr>
          <w:rStyle w:val="Kommentaariviide"/>
        </w:rPr>
        <w:annotationRef/>
      </w:r>
      <w:r>
        <w:t>Kas üks või mõlemad vanemad?</w:t>
      </w:r>
    </w:p>
  </w:comment>
  <w:comment w:id="16" w:author="Mari Käbi" w:date="2024-03-06T16:13:00Z" w:initials="MK">
    <w:p w14:paraId="3A7EDCB6" w14:textId="77777777" w:rsidR="00CE110E" w:rsidRDefault="00833D4B" w:rsidP="00E87B65">
      <w:pPr>
        <w:pStyle w:val="Kommentaaritekst"/>
      </w:pPr>
      <w:r>
        <w:rPr>
          <w:rStyle w:val="Kommentaariviide"/>
        </w:rPr>
        <w:annotationRef/>
      </w:r>
      <w:r w:rsidR="00CE110E">
        <w:t>Mida täpselt peab KOV tagama? Kas hiljemalt 01.11. peavad kõik 9. klassi lõpetanud olema mõne gümnaasiumi või kutsekooli nimekirjas? Kuidas KOV seda tagab? Kuidas toimub valik kutsekooli ja gümnaasiumi vahel?</w:t>
      </w:r>
    </w:p>
  </w:comment>
  <w:comment w:id="17" w:author="Birgit Hermann" w:date="2024-03-07T13:50:00Z" w:initials="BH">
    <w:p w14:paraId="14AB54EE" w14:textId="052D38F2" w:rsidR="001938C0" w:rsidRDefault="00581117" w:rsidP="00BC2DB8">
      <w:pPr>
        <w:pStyle w:val="Kommentaaritekst"/>
      </w:pPr>
      <w:r>
        <w:rPr>
          <w:rStyle w:val="Kommentaariviide"/>
        </w:rPr>
        <w:annotationRef/>
      </w:r>
      <w:r w:rsidR="001938C0">
        <w:t>See definitsioon tuleks esitada lk 4 mõiste esmakordsel mainimisel.</w:t>
      </w:r>
    </w:p>
  </w:comment>
  <w:comment w:id="20" w:author="Mari Käbi" w:date="2024-03-08T08:39:00Z" w:initials="MK">
    <w:p w14:paraId="5936842A" w14:textId="77777777" w:rsidR="00720EE9" w:rsidRDefault="00720EE9" w:rsidP="002E1367">
      <w:pPr>
        <w:pStyle w:val="Kommentaaritekst"/>
      </w:pPr>
      <w:r>
        <w:rPr>
          <w:rStyle w:val="Kommentaariviide"/>
        </w:rPr>
        <w:annotationRef/>
      </w:r>
      <w:r>
        <w:t>Kas infosüsteemi eesmärgiks saab olla andmete töötlemine?</w:t>
      </w:r>
    </w:p>
  </w:comment>
  <w:comment w:id="28" w:author="Birgit Hermann" w:date="2024-03-07T13:59:00Z" w:initials="BH">
    <w:p w14:paraId="5FFA8320" w14:textId="2FF1D071" w:rsidR="00D6778E" w:rsidRDefault="00D6778E" w:rsidP="00A34840">
      <w:pPr>
        <w:pStyle w:val="Kommentaaritekst"/>
      </w:pPr>
      <w:r>
        <w:rPr>
          <w:rStyle w:val="Kommentaariviide"/>
        </w:rPr>
        <w:annotationRef/>
      </w:r>
      <w:r>
        <w:t>Kui suur on vabanev ressurss?</w:t>
      </w:r>
    </w:p>
  </w:comment>
  <w:comment w:id="29" w:author="Birgit Hermann" w:date="2024-03-07T14:02:00Z" w:initials="BH">
    <w:p w14:paraId="3AE5E02B" w14:textId="77777777" w:rsidR="001938C0" w:rsidRDefault="00403D02" w:rsidP="00CF5D9F">
      <w:pPr>
        <w:pStyle w:val="Kommentaaritekst"/>
      </w:pPr>
      <w:r>
        <w:rPr>
          <w:rStyle w:val="Kommentaariviide"/>
        </w:rPr>
        <w:annotationRef/>
      </w:r>
      <w:r w:rsidR="001938C0">
        <w:t>Kui tihti tööjõu vajadusi hinnatakse ning toetatavaid õppekavasid üle vaadatakse?</w:t>
      </w:r>
    </w:p>
  </w:comment>
  <w:comment w:id="32" w:author="Birgit Hermann" w:date="2024-03-07T14:06:00Z" w:initials="BH">
    <w:p w14:paraId="1EFC292A" w14:textId="77777777" w:rsidR="001938C0" w:rsidRDefault="00403D02" w:rsidP="004C5DC6">
      <w:pPr>
        <w:pStyle w:val="Kommentaaritekst"/>
      </w:pPr>
      <w:r>
        <w:rPr>
          <w:rStyle w:val="Kommentaariviide"/>
        </w:rPr>
        <w:annotationRef/>
      </w:r>
      <w:r w:rsidR="001938C0">
        <w:t>Mida siin on öelda tahetud?</w:t>
      </w:r>
    </w:p>
  </w:comment>
  <w:comment w:id="33" w:author="Birgit Hermann" w:date="2024-03-07T14:19:00Z" w:initials="BH">
    <w:p w14:paraId="5AE2688F" w14:textId="03ADF93B" w:rsidR="009B31CC" w:rsidRDefault="00AD57AE">
      <w:pPr>
        <w:pStyle w:val="Kommentaaritekst"/>
      </w:pPr>
      <w:r>
        <w:rPr>
          <w:rStyle w:val="Kommentaariviide"/>
        </w:rPr>
        <w:annotationRef/>
      </w:r>
      <w:r w:rsidR="009B31CC">
        <w:t xml:space="preserve">Palume põhjalikumalt kirjeldada, kuidas mitteformaalseõppe arvestamine toimuma hakkab - kas teatud õppeaineid saab edaspidi asendada koolivälise tegevusega või lisanduvad need õppekava koormuse arvestusse? Milliseid tegevusi on võimalik õppeprotsessis arvestada ja milliseid mitte? Ühtlasi tuua näide sellise õppe võimalikust arvestamisest. </w:t>
      </w:r>
    </w:p>
    <w:p w14:paraId="725FFB5B" w14:textId="77777777" w:rsidR="009B31CC" w:rsidRDefault="009B31CC" w:rsidP="003C2814">
      <w:pPr>
        <w:pStyle w:val="Kommentaaritekst"/>
      </w:pPr>
      <w:r>
        <w:t>Lisaks palume kajastada, kuidas on plaanitud korraldada kontroll koolivälise mitteformaalseõppe üle, sh õpilase sellest osavõtmise üle?</w:t>
      </w:r>
    </w:p>
  </w:comment>
  <w:comment w:id="34" w:author="Birgit Hermann" w:date="2024-03-07T14:10:00Z" w:initials="BH">
    <w:p w14:paraId="09E02712" w14:textId="77777777" w:rsidR="001938C0" w:rsidRDefault="00403D02" w:rsidP="00756173">
      <w:pPr>
        <w:pStyle w:val="Kommentaaritekst"/>
      </w:pPr>
      <w:r>
        <w:rPr>
          <w:rStyle w:val="Kommentaariviide"/>
        </w:rPr>
        <w:annotationRef/>
      </w:r>
      <w:r w:rsidR="001938C0">
        <w:t xml:space="preserve">Kas mitteformaalseõppe arvestamise alused hakkavad olema kooliti erinevad? </w:t>
      </w:r>
    </w:p>
  </w:comment>
  <w:comment w:id="35" w:author="Birgit Hermann" w:date="2024-03-07T14:54:00Z" w:initials="BH">
    <w:p w14:paraId="7D4BD5AB" w14:textId="77777777" w:rsidR="001938C0" w:rsidRDefault="00985BF8" w:rsidP="00DD113E">
      <w:pPr>
        <w:pStyle w:val="Kommentaaritekst"/>
      </w:pPr>
      <w:r>
        <w:rPr>
          <w:rStyle w:val="Kommentaariviide"/>
        </w:rPr>
        <w:annotationRef/>
      </w:r>
      <w:r w:rsidR="001938C0">
        <w:t>Mille põhjal eelnõu autorid eeldavad, et koolid mitteformaalseõppe arvestamise võimalust senisest enam kasutama hakkavad?</w:t>
      </w:r>
    </w:p>
  </w:comment>
  <w:comment w:id="43" w:author="Birgit Hermann" w:date="2024-03-07T14:31:00Z" w:initials="BH">
    <w:p w14:paraId="77DA80C0" w14:textId="2CC6DC14" w:rsidR="00854DB3" w:rsidRDefault="00854DB3" w:rsidP="00A963C3">
      <w:pPr>
        <w:pStyle w:val="Kommentaaritekst"/>
      </w:pPr>
      <w:r>
        <w:rPr>
          <w:rStyle w:val="Kommentaariviide"/>
        </w:rPr>
        <w:annotationRef/>
      </w:r>
      <w:r>
        <w:t>Palume välja tuua sihtrühma suurus arvuliselt.</w:t>
      </w:r>
    </w:p>
  </w:comment>
  <w:comment w:id="44" w:author="Birgit Hermann" w:date="2024-03-07T14:29:00Z" w:initials="BH">
    <w:p w14:paraId="19E3305B" w14:textId="77777777" w:rsidR="001938C0" w:rsidRDefault="00854DB3" w:rsidP="00B2509D">
      <w:pPr>
        <w:pStyle w:val="Kommentaaritekst"/>
      </w:pPr>
      <w:r>
        <w:rPr>
          <w:rStyle w:val="Kommentaariviide"/>
        </w:rPr>
        <w:annotationRef/>
      </w:r>
      <w:r w:rsidR="001938C0">
        <w:t>Palume hinnata, kuidas muutub koolide töökoormus. (Nt peab kool eelnõu kohaselt määrama töötaja, kelle tööülesannete hulka kuulub õppimiskohustusega seotud infovahetuse koordineerimine valla- või linnavalitsusega. )</w:t>
      </w:r>
    </w:p>
  </w:comment>
  <w:comment w:id="45" w:author="Birgit Hermann" w:date="2024-03-07T14:40:00Z" w:initials="BH">
    <w:p w14:paraId="6E93F80E" w14:textId="3290D3C5" w:rsidR="008E144C" w:rsidRDefault="008E144C" w:rsidP="0061324E">
      <w:pPr>
        <w:pStyle w:val="Kommentaaritekst"/>
      </w:pPr>
      <w:r>
        <w:rPr>
          <w:rStyle w:val="Kommentaariviide"/>
        </w:rPr>
        <w:annotationRef/>
      </w:r>
      <w:r>
        <w:t xml:space="preserve">Ebasoovitavate mõjude riske pole piisavalt analüüsitud. Näiteks lisandub koolidesse teatud hulk vähese õpimotivatsiooniga õpilasi, kes vajavad n-ö tavaõpilasest enam tähelepanu, st kaasneb surve tugispetsialistidele, täiendav koormus õpetajatele. </w:t>
      </w:r>
    </w:p>
  </w:comment>
  <w:comment w:id="46" w:author="Birgit Hermann" w:date="2024-03-07T14:41:00Z" w:initials="BH">
    <w:p w14:paraId="4EA4DEE6" w14:textId="77777777" w:rsidR="008E144C" w:rsidRDefault="008E144C" w:rsidP="005C575A">
      <w:pPr>
        <w:pStyle w:val="Kommentaaritekst"/>
      </w:pPr>
      <w:r>
        <w:rPr>
          <w:rStyle w:val="Kommentaariviide"/>
        </w:rPr>
        <w:annotationRef/>
      </w:r>
      <w:r>
        <w:t>Kas KOVidele nähakse ette ka täiendavaid vahendeid?</w:t>
      </w:r>
    </w:p>
  </w:comment>
  <w:comment w:id="48" w:author="Birgit Hermann" w:date="2024-03-07T14:43:00Z" w:initials="BH">
    <w:p w14:paraId="0E42E76A" w14:textId="77777777" w:rsidR="00EB7A56" w:rsidRDefault="00EB7A56" w:rsidP="00A172A3">
      <w:pPr>
        <w:pStyle w:val="Kommentaaritekst"/>
      </w:pPr>
      <w:r>
        <w:rPr>
          <w:rStyle w:val="Kommentaariviide"/>
        </w:rPr>
        <w:annotationRef/>
      </w:r>
      <w:r>
        <w:t>Mis on elektroonilise keskkonna loomise ja ülalpidamise kulu?</w:t>
      </w:r>
    </w:p>
  </w:comment>
  <w:comment w:id="49" w:author="Birgit Hermann" w:date="2024-03-07T14:47:00Z" w:initials="BH">
    <w:p w14:paraId="68F03286" w14:textId="77777777" w:rsidR="00EB7A56" w:rsidRDefault="00EB7A56" w:rsidP="00521444">
      <w:pPr>
        <w:pStyle w:val="Kommentaaritekst"/>
      </w:pPr>
      <w:r>
        <w:rPr>
          <w:rStyle w:val="Kommentaariviide"/>
        </w:rPr>
        <w:annotationRef/>
      </w:r>
      <w:r>
        <w:t xml:space="preserve">Kuidas hakkab toimuma ettevalmistava õppe ja lisaõppe vastuvõtuprotsess õpilase jaoks? </w:t>
      </w:r>
    </w:p>
  </w:comment>
  <w:comment w:id="50" w:author="Birgit Hermann" w:date="2024-03-07T14:49:00Z" w:initials="BH">
    <w:p w14:paraId="6D1D23C4" w14:textId="77777777" w:rsidR="00EB7A56" w:rsidRDefault="00EB7A56" w:rsidP="00E6199C">
      <w:pPr>
        <w:pStyle w:val="Kommentaaritekst"/>
      </w:pPr>
      <w:r>
        <w:rPr>
          <w:rStyle w:val="Kommentaariviide"/>
        </w:rPr>
        <w:annotationRef/>
      </w:r>
      <w:r>
        <w:t>Mitu kooli hinnanguliselt ettevalmistavat õpet pakkuma hakkavad?</w:t>
      </w:r>
    </w:p>
  </w:comment>
  <w:comment w:id="51" w:author="Birgit Hermann" w:date="2024-03-07T14:51:00Z" w:initials="BH">
    <w:p w14:paraId="1CCF7933" w14:textId="77777777" w:rsidR="00EB7A56" w:rsidRDefault="00EB7A56" w:rsidP="000E0852">
      <w:pPr>
        <w:pStyle w:val="Kommentaaritekst"/>
      </w:pPr>
      <w:r>
        <w:rPr>
          <w:rStyle w:val="Kommentaariviide"/>
        </w:rPr>
        <w:annotationRef/>
      </w:r>
      <w:r>
        <w:t>Millisele kvalifikatsioonile ettevalmistavat õpet andev personal peab vastama? Kui palju selliseid töötajaid on ühes koolis hinnanguliselt juurde vaja?</w:t>
      </w:r>
    </w:p>
  </w:comment>
  <w:comment w:id="59" w:author="Birgit Hermann" w:date="2024-03-07T14:54:00Z" w:initials="BH">
    <w:p w14:paraId="37E00377" w14:textId="77777777" w:rsidR="00985BF8" w:rsidRDefault="00985BF8" w:rsidP="00D56FC6">
      <w:pPr>
        <w:pStyle w:val="Kommentaaritekst"/>
      </w:pPr>
      <w:r>
        <w:rPr>
          <w:rStyle w:val="Kommentaariviide"/>
        </w:rPr>
        <w:annotationRef/>
      </w:r>
      <w:r>
        <w:t>Palume tuua näide.</w:t>
      </w:r>
    </w:p>
  </w:comment>
  <w:comment w:id="60" w:author="Birgit Hermann" w:date="2024-03-07T14:58:00Z" w:initials="BH">
    <w:p w14:paraId="53C95BC2" w14:textId="77777777" w:rsidR="000C4A01" w:rsidRDefault="000C4A01" w:rsidP="00354BCA">
      <w:pPr>
        <w:pStyle w:val="Kommentaaritekst"/>
      </w:pPr>
      <w:r>
        <w:rPr>
          <w:rStyle w:val="Kommentaariviide"/>
        </w:rPr>
        <w:annotationRef/>
      </w:r>
      <w:r>
        <w:t>Palume ligikaudselt hinnata, kui palju selliseid õpilasi võib olla.</w:t>
      </w:r>
    </w:p>
  </w:comment>
  <w:comment w:id="61" w:author="Birgit Hermann" w:date="2024-03-07T15:00:00Z" w:initials="BH">
    <w:p w14:paraId="0C854DF0" w14:textId="77777777" w:rsidR="000C4A01" w:rsidRDefault="000C4A01" w:rsidP="00F92FD8">
      <w:pPr>
        <w:pStyle w:val="Kommentaaritekst"/>
      </w:pPr>
      <w:r>
        <w:rPr>
          <w:rStyle w:val="Kommentaariviide"/>
        </w:rPr>
        <w:annotationRef/>
      </w:r>
      <w:r>
        <w:t>Kuidas hakkab mitteformaalseõppe arvestamise protsess õpilase jaoks välja nägema?</w:t>
      </w:r>
    </w:p>
  </w:comment>
  <w:comment w:id="62" w:author="Birgit Hermann" w:date="2024-03-07T15:07:00Z" w:initials="BH">
    <w:p w14:paraId="7C9D0FEB" w14:textId="77777777" w:rsidR="009B31CC" w:rsidRDefault="009B31CC" w:rsidP="00B3194D">
      <w:pPr>
        <w:pStyle w:val="Kommentaaritekst"/>
      </w:pPr>
      <w:r>
        <w:rPr>
          <w:rStyle w:val="Kommentaariviide"/>
        </w:rPr>
        <w:annotationRef/>
      </w:r>
      <w:r>
        <w:t xml:space="preserve">Õpetaja töökoormuse vähenemine on kaheldav, kuivõrd eelnõu kohaselt jääb õpitulemuste arvestamise otsustus õpetaja tasandile, kasvab koormus mitteformaalseõppe arvestamist iga õpilase puhul juhtumipõhiselt hinnata. </w:t>
      </w:r>
    </w:p>
  </w:comment>
  <w:comment w:id="63" w:author="Birgit Hermann" w:date="2024-03-07T15:17:00Z" w:initials="BH">
    <w:p w14:paraId="1818668D" w14:textId="77777777" w:rsidR="00163817" w:rsidRDefault="00163817" w:rsidP="00AD6DC6">
      <w:pPr>
        <w:pStyle w:val="Kommentaaritekst"/>
      </w:pPr>
      <w:r>
        <w:rPr>
          <w:rStyle w:val="Kommentaariviide"/>
        </w:rPr>
        <w:annotationRef/>
      </w:r>
      <w:r>
        <w:t>Palume välja tuua ka muudatusega kaasnevad riskid. Sh kajastada võimalikke ebasoovitud mõjusid, mis võib tekkida subjektiivsusega mitteformaalseõppe vastavuse hindamisel õppekavaga ja selle üle otsustamisel, õppe sisu kontrollimisel, võimalikku mõju haridustaseme erinevustele vms.</w:t>
      </w:r>
    </w:p>
  </w:comment>
  <w:comment w:id="64" w:author="Birgit Hermann" w:date="2024-03-07T15:24:00Z" w:initials="BH">
    <w:p w14:paraId="62F2C8FC" w14:textId="77777777" w:rsidR="00E52C8D" w:rsidRDefault="00E52C8D" w:rsidP="009A30BF">
      <w:pPr>
        <w:pStyle w:val="Kommentaaritekst"/>
      </w:pPr>
      <w:r>
        <w:rPr>
          <w:rStyle w:val="Kommentaariviide"/>
        </w:rPr>
        <w:annotationRef/>
      </w:r>
      <w:r>
        <w:t>Palume hinnanguliselt välja tuua, kui suur õppemaks sellistele õpilastele kohalduma hakkaks.</w:t>
      </w:r>
    </w:p>
  </w:comment>
  <w:comment w:id="67" w:author="Birgit Hermann" w:date="2024-03-07T15:27:00Z" w:initials="BH">
    <w:p w14:paraId="74BFCB9C" w14:textId="77777777" w:rsidR="00E52C8D" w:rsidRDefault="00E52C8D" w:rsidP="00596BD8">
      <w:pPr>
        <w:pStyle w:val="Kommentaaritekst"/>
      </w:pPr>
      <w:r>
        <w:rPr>
          <w:rStyle w:val="Kommentaariviide"/>
        </w:rPr>
        <w:annotationRef/>
      </w:r>
      <w:r>
        <w:t>Palume põhjalikumalt kirjeldada, millised regionaalsed mõjud muudatuse tulemusena avalduda võivad.</w:t>
      </w:r>
    </w:p>
  </w:comment>
  <w:comment w:id="68" w:author="Birgit Hermann" w:date="2024-03-07T15:36:00Z" w:initials="BH">
    <w:p w14:paraId="0A28D76A" w14:textId="77777777" w:rsidR="00996635" w:rsidRDefault="00996635" w:rsidP="000A401B">
      <w:pPr>
        <w:pStyle w:val="Kommentaaritekst"/>
      </w:pPr>
      <w:r>
        <w:rPr>
          <w:rStyle w:val="Kommentaariviide"/>
        </w:rPr>
        <w:annotationRef/>
      </w:r>
      <w:r>
        <w:t>Eespool on öeldud, et muudatuse eesmärgiks on luua alus kohalikule omavalitsusele loobuda väikese laste arvuga gümnaasiumiastmete pidamisest, seega oleks asjakohane selles punktis laiemalt analüüsida ebasoovitavaid mõjusid õpilastele ja nende peredele, keda selline otsus võib tulevikus puudutada.</w:t>
      </w:r>
    </w:p>
  </w:comment>
  <w:comment w:id="69" w:author="Birgit Hermann" w:date="2024-03-07T15:44:00Z" w:initials="BH">
    <w:p w14:paraId="7BD93E8F" w14:textId="77777777" w:rsidR="00815CF2" w:rsidRDefault="00815CF2" w:rsidP="00C71A2E">
      <w:pPr>
        <w:pStyle w:val="Kommentaaritekst"/>
      </w:pPr>
      <w:r>
        <w:rPr>
          <w:rStyle w:val="Kommentaariviide"/>
        </w:rPr>
        <w:annotationRef/>
      </w:r>
      <w:r>
        <w:t>Siin toodud mõjuanalüüs võiks kajastada ka kohalike omavalitsuste reaalset valmisolekut ja kavatsusi eelnõu muudatusi rakendada, sh koolivõrku korrastada. Palume seletuskirja mõjuanalüüsi täiendada erinevate osapooltega toimunud kaasamiste järeldustega.</w:t>
      </w:r>
    </w:p>
  </w:comment>
  <w:comment w:id="70" w:author="Mari Käbi" w:date="2024-03-08T14:33:00Z" w:initials="MK">
    <w:p w14:paraId="566F55FC" w14:textId="77777777" w:rsidR="006C116F" w:rsidRDefault="006C116F">
      <w:pPr>
        <w:pStyle w:val="Kommentaaritekst"/>
      </w:pPr>
      <w:r>
        <w:rPr>
          <w:rStyle w:val="Kommentaariviide"/>
        </w:rPr>
        <w:annotationRef/>
      </w:r>
      <w:r>
        <w:t xml:space="preserve">HÕNTE § 44 lg 2 kohaselt esitatakse Vabariigi Valitsuse algatatud eelnõu puhul rakendusaktide eelnõu kavandid. </w:t>
      </w:r>
    </w:p>
    <w:p w14:paraId="08427BC4" w14:textId="77777777" w:rsidR="006C116F" w:rsidRDefault="006C116F">
      <w:pPr>
        <w:pStyle w:val="Kommentaaritekst"/>
      </w:pPr>
      <w:r>
        <w:t>Kui järgmiste rakendusaktide puhul on minimaalseltki välja toodud konkreetne muudatus, siis esimese rakendusakti puhul seda tehtud ei ole.</w:t>
      </w:r>
    </w:p>
    <w:p w14:paraId="2B7F4205" w14:textId="77777777" w:rsidR="006C116F" w:rsidRDefault="006C116F" w:rsidP="0096455D">
      <w:pPr>
        <w:pStyle w:val="Kommentaaritekst"/>
      </w:pPr>
      <w:r>
        <w:t>Palume seletuskirja täiendada ja lisada kas rakendusakti eelnõu kavand või võimalikult detailne kirjeldus muudatustest, mida akti kavandatakse.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7E6D4CA" w15:done="0"/>
  <w15:commentEx w15:paraId="3A2A499D" w15:done="0"/>
  <w15:commentEx w15:paraId="59B20099" w15:done="0"/>
  <w15:commentEx w15:paraId="79CE4D2B" w15:done="0"/>
  <w15:commentEx w15:paraId="11725C3B" w15:done="0"/>
  <w15:commentEx w15:paraId="42AE31EF" w15:done="0"/>
  <w15:commentEx w15:paraId="5081D83E" w15:done="0"/>
  <w15:commentEx w15:paraId="64C8214D" w15:done="0"/>
  <w15:commentEx w15:paraId="3A7EDCB6" w15:done="0"/>
  <w15:commentEx w15:paraId="14AB54EE" w15:done="0"/>
  <w15:commentEx w15:paraId="5936842A" w15:done="0"/>
  <w15:commentEx w15:paraId="5FFA8320" w15:done="0"/>
  <w15:commentEx w15:paraId="3AE5E02B" w15:done="0"/>
  <w15:commentEx w15:paraId="1EFC292A" w15:done="0"/>
  <w15:commentEx w15:paraId="725FFB5B" w15:done="0"/>
  <w15:commentEx w15:paraId="09E02712" w15:done="0"/>
  <w15:commentEx w15:paraId="7D4BD5AB" w15:done="0"/>
  <w15:commentEx w15:paraId="77DA80C0" w15:done="0"/>
  <w15:commentEx w15:paraId="19E3305B" w15:done="0"/>
  <w15:commentEx w15:paraId="6E93F80E" w15:done="0"/>
  <w15:commentEx w15:paraId="4EA4DEE6" w15:done="0"/>
  <w15:commentEx w15:paraId="0E42E76A" w15:done="0"/>
  <w15:commentEx w15:paraId="68F03286" w15:done="0"/>
  <w15:commentEx w15:paraId="6D1D23C4" w15:done="0"/>
  <w15:commentEx w15:paraId="1CCF7933" w15:done="0"/>
  <w15:commentEx w15:paraId="37E00377" w15:done="0"/>
  <w15:commentEx w15:paraId="53C95BC2" w15:done="0"/>
  <w15:commentEx w15:paraId="0C854DF0" w15:done="0"/>
  <w15:commentEx w15:paraId="7C9D0FEB" w15:done="0"/>
  <w15:commentEx w15:paraId="1818668D" w15:done="0"/>
  <w15:commentEx w15:paraId="62F2C8FC" w15:done="0"/>
  <w15:commentEx w15:paraId="74BFCB9C" w15:done="0"/>
  <w15:commentEx w15:paraId="0A28D76A" w15:done="0"/>
  <w15:commentEx w15:paraId="7BD93E8F" w15:done="0"/>
  <w15:commentEx w15:paraId="2B7F420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95A59A" w16cex:dateUtc="2024-03-08T12:56:00Z"/>
  <w16cex:commentExtensible w16cex:durableId="298330CC" w16cex:dateUtc="2024-02-23T12:57:00Z"/>
  <w16cex:commentExtensible w16cex:durableId="299442BD" w16cex:dateUtc="2024-03-07T11:42:00Z"/>
  <w16cex:commentExtensible w16cex:durableId="2995A405" w16cex:dateUtc="2024-03-08T12:49:00Z"/>
  <w16cex:commentExtensible w16cex:durableId="29884A40" w16cex:dateUtc="2024-02-27T09:47:00Z"/>
  <w16cex:commentExtensible w16cex:durableId="2994440E" w16cex:dateUtc="2024-03-07T11:47:00Z"/>
  <w16cex:commentExtensible w16cex:durableId="29930C4C" w16cex:dateUtc="2024-03-06T13:37:00Z"/>
  <w16cex:commentExtensible w16cex:durableId="29944450" w16cex:dateUtc="2024-03-07T11:49:00Z"/>
  <w16cex:commentExtensible w16cex:durableId="299314A9" w16cex:dateUtc="2024-03-06T14:13:00Z"/>
  <w16cex:commentExtensible w16cex:durableId="299444C2" w16cex:dateUtc="2024-03-07T11:50:00Z"/>
  <w16cex:commentExtensible w16cex:durableId="29954D35" w16cex:dateUtc="2024-03-08T06:39:00Z"/>
  <w16cex:commentExtensible w16cex:durableId="299446D7" w16cex:dateUtc="2024-03-07T11:59:00Z"/>
  <w16cex:commentExtensible w16cex:durableId="29944783" w16cex:dateUtc="2024-03-07T12:02:00Z"/>
  <w16cex:commentExtensible w16cex:durableId="29944864" w16cex:dateUtc="2024-03-07T12:06:00Z"/>
  <w16cex:commentExtensible w16cex:durableId="29944B8E" w16cex:dateUtc="2024-03-07T12:19:00Z"/>
  <w16cex:commentExtensible w16cex:durableId="29944944" w16cex:dateUtc="2024-03-07T12:10:00Z"/>
  <w16cex:commentExtensible w16cex:durableId="29945388" w16cex:dateUtc="2024-03-07T12:54:00Z"/>
  <w16cex:commentExtensible w16cex:durableId="29944E2C" w16cex:dateUtc="2024-03-07T12:31:00Z"/>
  <w16cex:commentExtensible w16cex:durableId="29944DB0" w16cex:dateUtc="2024-03-07T12:29:00Z"/>
  <w16cex:commentExtensible w16cex:durableId="29945045" w16cex:dateUtc="2024-03-07T12:40:00Z"/>
  <w16cex:commentExtensible w16cex:durableId="299450B0" w16cex:dateUtc="2024-03-07T12:41:00Z"/>
  <w16cex:commentExtensible w16cex:durableId="29945125" w16cex:dateUtc="2024-03-07T12:43:00Z"/>
  <w16cex:commentExtensible w16cex:durableId="299451EB" w16cex:dateUtc="2024-03-07T12:47:00Z"/>
  <w16cex:commentExtensible w16cex:durableId="2994525D" w16cex:dateUtc="2024-03-07T12:49:00Z"/>
  <w16cex:commentExtensible w16cex:durableId="299452D9" w16cex:dateUtc="2024-03-07T12:51:00Z"/>
  <w16cex:commentExtensible w16cex:durableId="299453B9" w16cex:dateUtc="2024-03-07T12:54:00Z"/>
  <w16cex:commentExtensible w16cex:durableId="299454AC" w16cex:dateUtc="2024-03-07T12:58:00Z"/>
  <w16cex:commentExtensible w16cex:durableId="299454F8" w16cex:dateUtc="2024-03-07T13:00:00Z"/>
  <w16cex:commentExtensible w16cex:durableId="299456AF" w16cex:dateUtc="2024-03-07T13:07:00Z"/>
  <w16cex:commentExtensible w16cex:durableId="29945917" w16cex:dateUtc="2024-03-07T13:17:00Z"/>
  <w16cex:commentExtensible w16cex:durableId="29945A90" w16cex:dateUtc="2024-03-07T13:24:00Z"/>
  <w16cex:commentExtensible w16cex:durableId="29945B48" w16cex:dateUtc="2024-03-07T13:27:00Z"/>
  <w16cex:commentExtensible w16cex:durableId="29945D68" w16cex:dateUtc="2024-03-07T13:36:00Z"/>
  <w16cex:commentExtensible w16cex:durableId="29945F47" w16cex:dateUtc="2024-03-07T13:44:00Z"/>
  <w16cex:commentExtensible w16cex:durableId="2995A054" w16cex:dateUtc="2024-03-08T12:3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7E6D4CA" w16cid:durableId="2995A59A"/>
  <w16cid:commentId w16cid:paraId="3A2A499D" w16cid:durableId="298330CC"/>
  <w16cid:commentId w16cid:paraId="59B20099" w16cid:durableId="299442BD"/>
  <w16cid:commentId w16cid:paraId="79CE4D2B" w16cid:durableId="2995A405"/>
  <w16cid:commentId w16cid:paraId="11725C3B" w16cid:durableId="29884A40"/>
  <w16cid:commentId w16cid:paraId="42AE31EF" w16cid:durableId="2994440E"/>
  <w16cid:commentId w16cid:paraId="5081D83E" w16cid:durableId="29930C4C"/>
  <w16cid:commentId w16cid:paraId="64C8214D" w16cid:durableId="29944450"/>
  <w16cid:commentId w16cid:paraId="3A7EDCB6" w16cid:durableId="299314A9"/>
  <w16cid:commentId w16cid:paraId="14AB54EE" w16cid:durableId="299444C2"/>
  <w16cid:commentId w16cid:paraId="5936842A" w16cid:durableId="29954D35"/>
  <w16cid:commentId w16cid:paraId="5FFA8320" w16cid:durableId="299446D7"/>
  <w16cid:commentId w16cid:paraId="3AE5E02B" w16cid:durableId="29944783"/>
  <w16cid:commentId w16cid:paraId="1EFC292A" w16cid:durableId="29944864"/>
  <w16cid:commentId w16cid:paraId="725FFB5B" w16cid:durableId="29944B8E"/>
  <w16cid:commentId w16cid:paraId="09E02712" w16cid:durableId="29944944"/>
  <w16cid:commentId w16cid:paraId="7D4BD5AB" w16cid:durableId="29945388"/>
  <w16cid:commentId w16cid:paraId="77DA80C0" w16cid:durableId="29944E2C"/>
  <w16cid:commentId w16cid:paraId="19E3305B" w16cid:durableId="29944DB0"/>
  <w16cid:commentId w16cid:paraId="6E93F80E" w16cid:durableId="29945045"/>
  <w16cid:commentId w16cid:paraId="4EA4DEE6" w16cid:durableId="299450B0"/>
  <w16cid:commentId w16cid:paraId="0E42E76A" w16cid:durableId="29945125"/>
  <w16cid:commentId w16cid:paraId="68F03286" w16cid:durableId="299451EB"/>
  <w16cid:commentId w16cid:paraId="6D1D23C4" w16cid:durableId="2994525D"/>
  <w16cid:commentId w16cid:paraId="1CCF7933" w16cid:durableId="299452D9"/>
  <w16cid:commentId w16cid:paraId="37E00377" w16cid:durableId="299453B9"/>
  <w16cid:commentId w16cid:paraId="53C95BC2" w16cid:durableId="299454AC"/>
  <w16cid:commentId w16cid:paraId="0C854DF0" w16cid:durableId="299454F8"/>
  <w16cid:commentId w16cid:paraId="7C9D0FEB" w16cid:durableId="299456AF"/>
  <w16cid:commentId w16cid:paraId="1818668D" w16cid:durableId="29945917"/>
  <w16cid:commentId w16cid:paraId="62F2C8FC" w16cid:durableId="29945A90"/>
  <w16cid:commentId w16cid:paraId="74BFCB9C" w16cid:durableId="29945B48"/>
  <w16cid:commentId w16cid:paraId="0A28D76A" w16cid:durableId="29945D68"/>
  <w16cid:commentId w16cid:paraId="7BD93E8F" w16cid:durableId="29945F47"/>
  <w16cid:commentId w16cid:paraId="2B7F4205" w16cid:durableId="2995A05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5D79FA" w14:textId="77777777" w:rsidR="006D423B" w:rsidRDefault="006D423B" w:rsidP="00AB73A8">
      <w:pPr>
        <w:spacing w:after="0" w:line="240" w:lineRule="auto"/>
      </w:pPr>
      <w:r>
        <w:separator/>
      </w:r>
    </w:p>
  </w:endnote>
  <w:endnote w:type="continuationSeparator" w:id="0">
    <w:p w14:paraId="1EEEB4B9" w14:textId="77777777" w:rsidR="006D423B" w:rsidRDefault="006D423B" w:rsidP="00AB73A8">
      <w:pPr>
        <w:spacing w:after="0" w:line="240" w:lineRule="auto"/>
      </w:pPr>
      <w:r>
        <w:continuationSeparator/>
      </w:r>
    </w:p>
  </w:endnote>
  <w:endnote w:type="continuationNotice" w:id="1">
    <w:p w14:paraId="4C389833" w14:textId="77777777" w:rsidR="006D423B" w:rsidRDefault="006D423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ptos"/>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000247B" w:usb2="00000009" w:usb3="00000000" w:csb0="000001FF" w:csb1="00000000"/>
  </w:font>
  <w:font w:name="Georgia">
    <w:panose1 w:val="02040502050405020303"/>
    <w:charset w:val="BA"/>
    <w:family w:val="roman"/>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03342399"/>
      <w:docPartObj>
        <w:docPartGallery w:val="Page Numbers (Bottom of Page)"/>
        <w:docPartUnique/>
      </w:docPartObj>
    </w:sdtPr>
    <w:sdtEndPr/>
    <w:sdtContent>
      <w:p w14:paraId="0DC38960" w14:textId="74D9524E" w:rsidR="00363881" w:rsidRDefault="00363881">
        <w:pPr>
          <w:pStyle w:val="Jalus"/>
          <w:jc w:val="center"/>
        </w:pPr>
        <w:r>
          <w:fldChar w:fldCharType="begin"/>
        </w:r>
        <w:r>
          <w:instrText>PAGE   \* MERGEFORMAT</w:instrText>
        </w:r>
        <w:r>
          <w:fldChar w:fldCharType="separate"/>
        </w:r>
        <w:r>
          <w:t>2</w:t>
        </w:r>
        <w:r>
          <w:fldChar w:fldCharType="end"/>
        </w:r>
      </w:p>
    </w:sdtContent>
  </w:sdt>
  <w:p w14:paraId="2250711B" w14:textId="77777777" w:rsidR="00363881" w:rsidRDefault="00363881">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5B9D21" w14:textId="77777777" w:rsidR="006D423B" w:rsidRDefault="006D423B" w:rsidP="00AB73A8">
      <w:pPr>
        <w:spacing w:after="0" w:line="240" w:lineRule="auto"/>
      </w:pPr>
      <w:r>
        <w:separator/>
      </w:r>
    </w:p>
  </w:footnote>
  <w:footnote w:type="continuationSeparator" w:id="0">
    <w:p w14:paraId="06D6F1A8" w14:textId="77777777" w:rsidR="006D423B" w:rsidRDefault="006D423B" w:rsidP="00AB73A8">
      <w:pPr>
        <w:spacing w:after="0" w:line="240" w:lineRule="auto"/>
      </w:pPr>
      <w:r>
        <w:continuationSeparator/>
      </w:r>
    </w:p>
  </w:footnote>
  <w:footnote w:type="continuationNotice" w:id="1">
    <w:p w14:paraId="72C4DD90" w14:textId="77777777" w:rsidR="006D423B" w:rsidRDefault="006D423B">
      <w:pPr>
        <w:spacing w:after="0" w:line="240" w:lineRule="auto"/>
      </w:pPr>
    </w:p>
  </w:footnote>
  <w:footnote w:id="2">
    <w:p w14:paraId="40FFFA29" w14:textId="08FBB948" w:rsidR="00AE736A" w:rsidRDefault="00AE736A">
      <w:pPr>
        <w:pStyle w:val="Allmrkusetekst"/>
      </w:pPr>
      <w:r>
        <w:rPr>
          <w:rStyle w:val="Allmrkuseviide"/>
        </w:rPr>
        <w:footnoteRef/>
      </w:r>
      <w:r>
        <w:t xml:space="preserve"> Haridusvaldkonna arengukava 2021 – 2035, </w:t>
      </w:r>
      <w:hyperlink r:id="rId1" w:anchor="haridusvaldkonna-are" w:history="1">
        <w:r w:rsidRPr="00A22EE1">
          <w:rPr>
            <w:rStyle w:val="Hperlink"/>
          </w:rPr>
          <w:t>https://www.hm.ee/ministeerium-uudised-ja-kontakt/ministeerium/strateegilised-alusdokumendid-ja-programmid#haridusvaldkonna-are</w:t>
        </w:r>
      </w:hyperlink>
      <w:r>
        <w:t xml:space="preserve"> </w:t>
      </w:r>
    </w:p>
  </w:footnote>
  <w:footnote w:id="3">
    <w:p w14:paraId="2D9305E8" w14:textId="415A168C" w:rsidR="00B47C30" w:rsidRDefault="00B47C30">
      <w:pPr>
        <w:pStyle w:val="Allmrkusetekst"/>
      </w:pPr>
      <w:r>
        <w:rPr>
          <w:rStyle w:val="Allmrkuseviide"/>
        </w:rPr>
        <w:footnoteRef/>
      </w:r>
      <w:r>
        <w:t xml:space="preserve"> VV Tegevusprogramm 2023 – 2027, </w:t>
      </w:r>
      <w:hyperlink r:id="rId2" w:history="1">
        <w:r w:rsidRPr="00A22EE1">
          <w:rPr>
            <w:rStyle w:val="Hperlink"/>
          </w:rPr>
          <w:t>https://www.valitsus.ee/valitsuse-eesmargid-ja-tegevused/valitsemise-alused/ulevaade-tegevusprogrammi-taitmisest</w:t>
        </w:r>
      </w:hyperlink>
      <w:r>
        <w:t xml:space="preserve"> </w:t>
      </w:r>
    </w:p>
  </w:footnote>
  <w:footnote w:id="4">
    <w:p w14:paraId="55901E4B" w14:textId="2B200319" w:rsidR="006278F5" w:rsidRDefault="006278F5">
      <w:pPr>
        <w:pStyle w:val="Allmrkusetekst"/>
      </w:pPr>
      <w:r>
        <w:rPr>
          <w:rStyle w:val="Allmrkuseviide"/>
        </w:rPr>
        <w:footnoteRef/>
      </w:r>
      <w:r>
        <w:t xml:space="preserve"> Madala haridustasemega noored, </w:t>
      </w:r>
      <w:hyperlink r:id="rId3" w:history="1">
        <w:r w:rsidRPr="000F259B">
          <w:rPr>
            <w:rStyle w:val="Hperlink"/>
          </w:rPr>
          <w:t>https://www.hm.ee/sites/default/files/documents/2022-10/haridusmin_madala_haridustasemega_noorte_osakaal.pdf</w:t>
        </w:r>
      </w:hyperlink>
      <w:r>
        <w:t xml:space="preserve"> </w:t>
      </w:r>
    </w:p>
  </w:footnote>
  <w:footnote w:id="5">
    <w:p w14:paraId="4C85D163" w14:textId="77777777" w:rsidR="0061068B" w:rsidRDefault="0061068B" w:rsidP="0061068B">
      <w:pPr>
        <w:pStyle w:val="Allmrkusetekst"/>
      </w:pPr>
      <w:r>
        <w:rPr>
          <w:rStyle w:val="Allmrkuseviide"/>
        </w:rPr>
        <w:footnoteRef/>
      </w:r>
      <w:r>
        <w:t xml:space="preserve"> </w:t>
      </w:r>
      <w:r w:rsidR="006906A4">
        <w:t xml:space="preserve">Valk, A. Madala haridustasemega noored - </w:t>
      </w:r>
      <w:hyperlink r:id="rId4" w:history="1">
        <w:r w:rsidR="006906A4" w:rsidRPr="001959D6">
          <w:rPr>
            <w:rStyle w:val="Hperlink"/>
          </w:rPr>
          <w:t>https://www.hm.ee/sites/default/files/documents/2022-10/haridusmin_madala_haridustasemega_noorte_osakaal.pdf</w:t>
        </w:r>
      </w:hyperlink>
      <w:r w:rsidR="006906A4">
        <w:t xml:space="preserve"> , lk 3</w:t>
      </w:r>
    </w:p>
  </w:footnote>
  <w:footnote w:id="6">
    <w:p w14:paraId="78F88DB9" w14:textId="77777777" w:rsidR="008E019B" w:rsidRDefault="008E019B" w:rsidP="008E019B">
      <w:pPr>
        <w:pStyle w:val="Allmrkusetekst"/>
      </w:pPr>
      <w:r>
        <w:rPr>
          <w:rStyle w:val="Allmrkuseviide"/>
        </w:rPr>
        <w:footnoteRef/>
      </w:r>
      <w:r>
        <w:t xml:space="preserve"> Sama, lk 7</w:t>
      </w:r>
    </w:p>
  </w:footnote>
  <w:footnote w:id="7">
    <w:p w14:paraId="7261DE07" w14:textId="77777777" w:rsidR="008E019B" w:rsidRDefault="008E019B" w:rsidP="008E019B">
      <w:pPr>
        <w:pStyle w:val="Allmrkusetekst"/>
        <w:jc w:val="both"/>
      </w:pPr>
      <w:r>
        <w:rPr>
          <w:rStyle w:val="Allmrkuseviide"/>
        </w:rPr>
        <w:footnoteRef/>
      </w:r>
      <w:r>
        <w:t xml:space="preserve"> </w:t>
      </w:r>
      <w:proofErr w:type="spellStart"/>
      <w:r w:rsidRPr="00261E29">
        <w:t>Anspal</w:t>
      </w:r>
      <w:proofErr w:type="spellEnd"/>
      <w:r w:rsidRPr="00261E29">
        <w:t xml:space="preserve">, S., Järve, J., Kallaste, E., </w:t>
      </w:r>
      <w:proofErr w:type="spellStart"/>
      <w:r w:rsidRPr="00261E29">
        <w:t>Kraut</w:t>
      </w:r>
      <w:proofErr w:type="spellEnd"/>
      <w:r w:rsidRPr="00261E29">
        <w:t xml:space="preserve">, L., </w:t>
      </w:r>
      <w:proofErr w:type="spellStart"/>
      <w:r w:rsidRPr="00261E29">
        <w:t>Räis</w:t>
      </w:r>
      <w:proofErr w:type="spellEnd"/>
      <w:r w:rsidRPr="00261E29">
        <w:t xml:space="preserve">, M.-L., </w:t>
      </w:r>
      <w:proofErr w:type="spellStart"/>
      <w:r w:rsidRPr="00261E29">
        <w:t>Seppo</w:t>
      </w:r>
      <w:proofErr w:type="spellEnd"/>
      <w:r w:rsidRPr="00261E29">
        <w:t xml:space="preserve">, I. (2011) Õpingute ebaõnnestumise kulud Eestis. Eesti Rakendusuuringute Keskus </w:t>
      </w:r>
      <w:proofErr w:type="spellStart"/>
      <w:r w:rsidRPr="00261E29">
        <w:t>CentAR</w:t>
      </w:r>
      <w:proofErr w:type="spellEnd"/>
      <w:r w:rsidRPr="00261E29">
        <w:t>.</w:t>
      </w:r>
      <w:r w:rsidRPr="00BF7381">
        <w:rPr>
          <w:rFonts w:asciiTheme="minorHAnsi" w:hAnsiTheme="minorHAnsi" w:cstheme="minorBidi"/>
          <w:color w:val="0563C1"/>
          <w:kern w:val="24"/>
          <w:sz w:val="36"/>
          <w:szCs w:val="36"/>
          <w:lang w:eastAsia="en-US"/>
          <w14:ligatures w14:val="standardContextual"/>
        </w:rPr>
        <w:t xml:space="preserve"> </w:t>
      </w:r>
      <w:r w:rsidRPr="000B43E1">
        <w:t>Muutus SKP aheldatud väärtuses 2015. a hindades Statistikaameti andmetel 2011-2020.</w:t>
      </w:r>
    </w:p>
  </w:footnote>
  <w:footnote w:id="8">
    <w:p w14:paraId="4478577F" w14:textId="1E44C585" w:rsidR="004318ED" w:rsidRDefault="004318ED">
      <w:pPr>
        <w:pStyle w:val="Allmrkusetekst"/>
      </w:pPr>
      <w:r>
        <w:rPr>
          <w:rStyle w:val="Allmrkuseviide"/>
        </w:rPr>
        <w:footnoteRef/>
      </w:r>
      <w:r>
        <w:t xml:space="preserve"> National Education Systems. </w:t>
      </w:r>
      <w:proofErr w:type="spellStart"/>
      <w:r>
        <w:t>Eurydice</w:t>
      </w:r>
      <w:proofErr w:type="spellEnd"/>
      <w:r>
        <w:t xml:space="preserve"> </w:t>
      </w:r>
    </w:p>
  </w:footnote>
  <w:footnote w:id="9">
    <w:p w14:paraId="5A0DAF2F" w14:textId="20E550F6" w:rsidR="00A4760B" w:rsidRDefault="00A4760B">
      <w:pPr>
        <w:pStyle w:val="Allmrkusetekst"/>
      </w:pPr>
      <w:r>
        <w:rPr>
          <w:rStyle w:val="Allmrkuseviide"/>
        </w:rPr>
        <w:footnoteRef/>
      </w:r>
      <w:r>
        <w:t xml:space="preserve"> Vt </w:t>
      </w:r>
      <w:hyperlink r:id="rId5" w:history="1">
        <w:r w:rsidRPr="00C36974">
          <w:rPr>
            <w:rStyle w:val="Hperlink"/>
          </w:rPr>
          <w:t>https://eurydice.eacea.ec.europa.eu/publications/recommended-annual-instruction-time-full-time-compulsory-education-europe-20222023</w:t>
        </w:r>
      </w:hyperlink>
    </w:p>
  </w:footnote>
  <w:footnote w:id="10">
    <w:p w14:paraId="023DFD27" w14:textId="77777777" w:rsidR="002F28A3" w:rsidRDefault="002F28A3" w:rsidP="00A720FE">
      <w:pPr>
        <w:pStyle w:val="Allmrkusetekst"/>
      </w:pPr>
      <w:r>
        <w:rPr>
          <w:rStyle w:val="Allmrkuseviide"/>
        </w:rPr>
        <w:footnoteRef/>
      </w:r>
      <w:r>
        <w:t xml:space="preserve"> </w:t>
      </w:r>
      <w:proofErr w:type="spellStart"/>
      <w:r>
        <w:t>Organisation</w:t>
      </w:r>
      <w:proofErr w:type="spellEnd"/>
      <w:r>
        <w:t xml:space="preserve"> of </w:t>
      </w:r>
      <w:proofErr w:type="spellStart"/>
      <w:r>
        <w:t>the</w:t>
      </w:r>
      <w:proofErr w:type="spellEnd"/>
      <w:r>
        <w:t xml:space="preserve"> Education System and of </w:t>
      </w:r>
      <w:proofErr w:type="spellStart"/>
      <w:r>
        <w:t>its</w:t>
      </w:r>
      <w:proofErr w:type="spellEnd"/>
      <w:r>
        <w:t xml:space="preserve"> </w:t>
      </w:r>
      <w:proofErr w:type="spellStart"/>
      <w:r>
        <w:t>Structure</w:t>
      </w:r>
      <w:proofErr w:type="spellEnd"/>
      <w:r>
        <w:t xml:space="preserve">. </w:t>
      </w:r>
      <w:proofErr w:type="spellStart"/>
      <w:r>
        <w:t>Netherlands</w:t>
      </w:r>
      <w:proofErr w:type="spellEnd"/>
      <w:r>
        <w:t xml:space="preserve">. </w:t>
      </w:r>
      <w:proofErr w:type="spellStart"/>
      <w:r>
        <w:t>Eurydice</w:t>
      </w:r>
      <w:proofErr w:type="spellEnd"/>
      <w:r>
        <w:t xml:space="preserve"> </w:t>
      </w:r>
    </w:p>
    <w:p w14:paraId="6A7588C4" w14:textId="77777777" w:rsidR="00DF2A98" w:rsidDel="000F6B72" w:rsidRDefault="00DF2A98" w:rsidP="002F28A3">
      <w:pPr>
        <w:pStyle w:val="Allmrkusetekst"/>
        <w:rPr>
          <w:del w:id="10" w:author="Mari Tikerpuu" w:date="2024-02-10T16:00:00Z"/>
        </w:rPr>
      </w:pPr>
    </w:p>
  </w:footnote>
  <w:footnote w:id="11">
    <w:p w14:paraId="01CD71B0" w14:textId="77777777" w:rsidR="00A720FE" w:rsidRPr="008F09FA" w:rsidRDefault="00A720FE" w:rsidP="00A720FE">
      <w:pPr>
        <w:pStyle w:val="Allmrkusetekst"/>
        <w:rPr>
          <w:rFonts w:ascii="Times New Roman" w:hAnsi="Times New Roman" w:cs="Times New Roman"/>
        </w:rPr>
      </w:pPr>
      <w:r>
        <w:rPr>
          <w:rStyle w:val="Allmrkuseviide"/>
        </w:rPr>
        <w:footnoteRef/>
      </w:r>
      <w:r>
        <w:t xml:space="preserve"> </w:t>
      </w:r>
      <w:r w:rsidRPr="008F09FA">
        <w:rPr>
          <w:rFonts w:ascii="Times New Roman" w:hAnsi="Times New Roman" w:cs="Times New Roman"/>
        </w:rPr>
        <w:t>Vt Eesti Vabariigi põhiseaduse § 37 kommentaare</w:t>
      </w:r>
    </w:p>
  </w:footnote>
  <w:footnote w:id="12">
    <w:p w14:paraId="418F18B2" w14:textId="77777777" w:rsidR="00A720FE" w:rsidRDefault="00A720FE" w:rsidP="00A720FE">
      <w:pPr>
        <w:pStyle w:val="Allmrkusetekst"/>
      </w:pPr>
      <w:r w:rsidRPr="008F09FA">
        <w:rPr>
          <w:rStyle w:val="Allmrkuseviide"/>
          <w:rFonts w:ascii="Times New Roman" w:hAnsi="Times New Roman" w:cs="Times New Roman"/>
        </w:rPr>
        <w:footnoteRef/>
      </w:r>
      <w:r w:rsidRPr="008F09FA">
        <w:rPr>
          <w:rFonts w:ascii="Times New Roman" w:hAnsi="Times New Roman" w:cs="Times New Roman"/>
        </w:rPr>
        <w:t xml:space="preserve"> Vt täna põhikooli- ja gümnaasiumiseaduse § 11 lõige 1</w:t>
      </w:r>
    </w:p>
  </w:footnote>
  <w:footnote w:id="13">
    <w:p w14:paraId="67F5E539" w14:textId="34AA6485" w:rsidR="00432463" w:rsidRDefault="00432463">
      <w:pPr>
        <w:pStyle w:val="Allmrkusetekst"/>
      </w:pPr>
      <w:r>
        <w:rPr>
          <w:rStyle w:val="Allmrkuseviide"/>
        </w:rPr>
        <w:footnoteRef/>
      </w:r>
      <w:r>
        <w:t xml:space="preserve"> </w:t>
      </w:r>
      <w:proofErr w:type="spellStart"/>
      <w:r>
        <w:t>Trummal</w:t>
      </w:r>
      <w:proofErr w:type="spellEnd"/>
      <w:r>
        <w:t xml:space="preserve">, A. Avaliku sektori esindajate hinnangud </w:t>
      </w:r>
      <w:proofErr w:type="spellStart"/>
      <w:r>
        <w:t>vanemluse</w:t>
      </w:r>
      <w:proofErr w:type="spellEnd"/>
      <w:r>
        <w:t xml:space="preserve"> valdkonnale. Tallinn: Tervise Arengu Instituut; 2022.</w:t>
      </w:r>
    </w:p>
  </w:footnote>
  <w:footnote w:id="14">
    <w:p w14:paraId="586A09F2" w14:textId="77777777" w:rsidR="008F5860" w:rsidRPr="008F5860" w:rsidRDefault="008F5860" w:rsidP="008F5860">
      <w:pPr>
        <w:pStyle w:val="Allmrkusetekst"/>
        <w:jc w:val="both"/>
      </w:pPr>
      <w:r>
        <w:rPr>
          <w:rStyle w:val="Allmrkuseviide"/>
        </w:rPr>
        <w:footnoteRef/>
      </w:r>
      <w:r>
        <w:t xml:space="preserve"> </w:t>
      </w:r>
      <w:r w:rsidRPr="008F5860">
        <w:t xml:space="preserve">NEET (lühend inglisekeelsest terminist </w:t>
      </w:r>
      <w:proofErr w:type="spellStart"/>
      <w:r w:rsidRPr="008F5860">
        <w:t>not</w:t>
      </w:r>
      <w:proofErr w:type="spellEnd"/>
      <w:r w:rsidRPr="008F5860">
        <w:t xml:space="preserve"> in </w:t>
      </w:r>
      <w:proofErr w:type="spellStart"/>
      <w:r w:rsidRPr="008F5860">
        <w:t>education</w:t>
      </w:r>
      <w:proofErr w:type="spellEnd"/>
      <w:r w:rsidRPr="008F5860">
        <w:t xml:space="preserve">, </w:t>
      </w:r>
      <w:proofErr w:type="spellStart"/>
      <w:r w:rsidRPr="008F5860">
        <w:t>employment</w:t>
      </w:r>
      <w:proofErr w:type="spellEnd"/>
      <w:r w:rsidRPr="008F5860">
        <w:t xml:space="preserve"> </w:t>
      </w:r>
      <w:proofErr w:type="spellStart"/>
      <w:r w:rsidRPr="008F5860">
        <w:t>or</w:t>
      </w:r>
      <w:proofErr w:type="spellEnd"/>
      <w:r w:rsidRPr="008F5860">
        <w:t xml:space="preserve"> </w:t>
      </w:r>
      <w:proofErr w:type="spellStart"/>
      <w:r w:rsidRPr="008F5860">
        <w:t>training</w:t>
      </w:r>
      <w:proofErr w:type="spellEnd"/>
      <w:r w:rsidRPr="008F5860">
        <w:t xml:space="preserve">)-noore mõiste tähistab kokkuleppeliselt 15–29-aastast noort, kes ei õpi, tööta ega osale ka koolitusel. NEET-staatuse puhul on enamasti tegemist ajutise olukorraga, millest noor võib sobiva toe olemasolul väljuda. </w:t>
      </w:r>
      <w:proofErr w:type="spellStart"/>
      <w:r w:rsidRPr="008F5860">
        <w:t>Eurostati</w:t>
      </w:r>
      <w:proofErr w:type="spellEnd"/>
      <w:r w:rsidRPr="008F5860">
        <w:t xml:space="preserve"> (2022) andmetel oli 2021. aastal NEET-staatuses noori 15–29-aastaste vanuserühmas Euroopa Liidus 13,1% ja Eestis 11,1%. Euroopa Komisjon (2021) toob oma teatises välja eesmärgi vähendada NEET-staatuses noorte osatähtsust 9%-</w:t>
      </w:r>
      <w:proofErr w:type="spellStart"/>
      <w:r w:rsidRPr="008F5860">
        <w:t>le</w:t>
      </w:r>
      <w:proofErr w:type="spellEnd"/>
      <w:r w:rsidRPr="008F5860">
        <w:t>. Statistikaameti andmetel oli 2020. aasta lõpus Eestis 24 300 NEET-staatuses noort vanuses 15–29-aastat, mida on 17% rohkem kui 2019. aasta lõpus.</w:t>
      </w:r>
    </w:p>
    <w:p w14:paraId="0ADE1CEB" w14:textId="770C7A34" w:rsidR="008F5860" w:rsidRDefault="008F5860">
      <w:pPr>
        <w:pStyle w:val="Allmrkusetekst"/>
      </w:pPr>
    </w:p>
  </w:footnote>
  <w:footnote w:id="15">
    <w:p w14:paraId="37AD622A" w14:textId="1623A473" w:rsidR="00DD7980" w:rsidRDefault="00DD7980">
      <w:pPr>
        <w:pStyle w:val="Allmrkusetekst"/>
      </w:pPr>
      <w:r>
        <w:rPr>
          <w:rStyle w:val="Allmrkuseviide"/>
        </w:rPr>
        <w:footnoteRef/>
      </w:r>
      <w:r>
        <w:t xml:space="preserve"> </w:t>
      </w:r>
      <w:r w:rsidRPr="00DD7980">
        <w:t>https://eelnoud.valitsus.ee/main/mount/docList/b9026d3e-d801-45b9-b614-bf18533b05ab#9PFynseq</w:t>
      </w:r>
    </w:p>
  </w:footnote>
  <w:footnote w:id="16">
    <w:p w14:paraId="35EF96B3" w14:textId="112A5C1B" w:rsidR="00E06B54" w:rsidRPr="0066220D" w:rsidRDefault="00E06B54">
      <w:pPr>
        <w:pStyle w:val="Allmrkusetekst"/>
        <w:rPr>
          <w:rFonts w:ascii="Times New Roman" w:hAnsi="Times New Roman" w:cs="Times New Roman"/>
        </w:rPr>
      </w:pPr>
      <w:r w:rsidRPr="0066220D">
        <w:rPr>
          <w:rStyle w:val="Allmrkuseviide"/>
          <w:rFonts w:ascii="Times New Roman" w:hAnsi="Times New Roman" w:cs="Times New Roman"/>
        </w:rPr>
        <w:footnoteRef/>
      </w:r>
      <w:r w:rsidRPr="0066220D">
        <w:rPr>
          <w:rFonts w:ascii="Times New Roman" w:hAnsi="Times New Roman" w:cs="Times New Roman"/>
        </w:rPr>
        <w:t xml:space="preserve"> Civitta. Tänapäevase lastekaitse juhtumikorralduse, andmevahetuse ja e-teenuste analüüs, 2022, lk 21.</w:t>
      </w:r>
    </w:p>
  </w:footnote>
  <w:footnote w:id="17">
    <w:p w14:paraId="21D23A13" w14:textId="7632868F" w:rsidR="00E06B54" w:rsidRDefault="00E06B54">
      <w:pPr>
        <w:pStyle w:val="Allmrkusetekst"/>
      </w:pPr>
      <w:r w:rsidRPr="0066220D">
        <w:rPr>
          <w:rStyle w:val="Allmrkuseviide"/>
          <w:rFonts w:ascii="Times New Roman" w:hAnsi="Times New Roman" w:cs="Times New Roman"/>
        </w:rPr>
        <w:footnoteRef/>
      </w:r>
      <w:r w:rsidRPr="0066220D">
        <w:rPr>
          <w:rFonts w:ascii="Times New Roman" w:hAnsi="Times New Roman" w:cs="Times New Roman"/>
        </w:rPr>
        <w:t xml:space="preserve"> Civitta. Tänapäevase lastekaitse juhtumikorralduse, andmevahetuse ja e-teenuste analüüs, 2022, lk 11</w:t>
      </w:r>
    </w:p>
  </w:footnote>
  <w:footnote w:id="18">
    <w:p w14:paraId="3F01B956" w14:textId="7692A932" w:rsidR="005E570B" w:rsidRPr="005E570B" w:rsidRDefault="005E570B">
      <w:pPr>
        <w:pStyle w:val="Allmrkusetekst"/>
      </w:pPr>
      <w:r w:rsidRPr="005E570B">
        <w:rPr>
          <w:rStyle w:val="Allmrkuseviide"/>
        </w:rPr>
        <w:footnoteRef/>
      </w:r>
      <w:r w:rsidRPr="005E570B">
        <w:t xml:space="preserve"> </w:t>
      </w:r>
      <w:r w:rsidRPr="00D3783B">
        <w:rPr>
          <w:color w:val="000000"/>
        </w:rPr>
        <w:t xml:space="preserve">1 Karu, K., Jõgi, L., </w:t>
      </w:r>
      <w:proofErr w:type="spellStart"/>
      <w:r w:rsidRPr="00D3783B">
        <w:rPr>
          <w:color w:val="000000"/>
        </w:rPr>
        <w:t>Rannala</w:t>
      </w:r>
      <w:proofErr w:type="spellEnd"/>
      <w:r w:rsidRPr="00D3783B">
        <w:rPr>
          <w:color w:val="000000"/>
        </w:rPr>
        <w:t xml:space="preserve">, I.-E., Roosalu, T., Teder, L., </w:t>
      </w:r>
      <w:proofErr w:type="spellStart"/>
      <w:r w:rsidRPr="00D3783B">
        <w:rPr>
          <w:color w:val="000000"/>
        </w:rPr>
        <w:t>Põlda</w:t>
      </w:r>
      <w:proofErr w:type="spellEnd"/>
      <w:r w:rsidRPr="00D3783B">
        <w:rPr>
          <w:color w:val="000000"/>
        </w:rPr>
        <w:t xml:space="preserve">, H. (2019). Mitteformaalõppe tähenduse konstrueerimine poliitikadokumentides. Eesti Haridusteaduste Ajakiri / Estonian </w:t>
      </w:r>
      <w:proofErr w:type="spellStart"/>
      <w:r w:rsidRPr="00D3783B">
        <w:rPr>
          <w:color w:val="000000"/>
        </w:rPr>
        <w:t>Journal</w:t>
      </w:r>
      <w:proofErr w:type="spellEnd"/>
      <w:r w:rsidRPr="00D3783B">
        <w:rPr>
          <w:color w:val="000000"/>
        </w:rPr>
        <w:t xml:space="preserve"> of Education, 7(1), 50–75.</w:t>
      </w:r>
    </w:p>
  </w:footnote>
  <w:footnote w:id="19">
    <w:p w14:paraId="546ACCC0" w14:textId="6AD3F9D4" w:rsidR="005E570B" w:rsidRDefault="005E570B">
      <w:pPr>
        <w:pStyle w:val="Allmrkusetekst"/>
      </w:pPr>
      <w:r>
        <w:rPr>
          <w:rStyle w:val="Allmrkuseviide"/>
        </w:rPr>
        <w:footnoteRef/>
      </w:r>
      <w:r>
        <w:t xml:space="preserve"> </w:t>
      </w:r>
      <w:r w:rsidR="008A0B70" w:rsidRPr="00D3783B">
        <w:rPr>
          <w:color w:val="000000"/>
        </w:rPr>
        <w:t xml:space="preserve">ICF, </w:t>
      </w:r>
      <w:proofErr w:type="spellStart"/>
      <w:r w:rsidR="008A0B70" w:rsidRPr="00D3783B">
        <w:rPr>
          <w:color w:val="000000"/>
        </w:rPr>
        <w:t>Praxis</w:t>
      </w:r>
      <w:proofErr w:type="spellEnd"/>
      <w:r w:rsidR="008A0B70" w:rsidRPr="00D3783B">
        <w:rPr>
          <w:color w:val="000000"/>
        </w:rPr>
        <w:t>, Tallinna Ülikooli ja Civitta Eesti. (2022) Mitteformaal- ja formaalõppe lõimimise praktikad Eestis. Noorte edu toetuseks – võimekuse arendamine mitteformaalõppe lõimimiseks formaalõppega (REFORM/SC2021/066). Veebilink: https://www.hm.ee/et/mitteformaalse-oppimise-loimimine-formaalharidusse</w:t>
      </w:r>
    </w:p>
  </w:footnote>
  <w:footnote w:id="20">
    <w:p w14:paraId="13CC8DAD" w14:textId="05F1B76D" w:rsidR="008A0B70" w:rsidRPr="008A0B70" w:rsidRDefault="008A0B70">
      <w:pPr>
        <w:pStyle w:val="Allmrkusetekst"/>
      </w:pPr>
      <w:r w:rsidRPr="008A0B70">
        <w:rPr>
          <w:rStyle w:val="Allmrkuseviide"/>
        </w:rPr>
        <w:footnoteRef/>
      </w:r>
      <w:r w:rsidRPr="008A0B70">
        <w:t xml:space="preserve"> Vrdl </w:t>
      </w:r>
      <w:r w:rsidRPr="00D3783B">
        <w:rPr>
          <w:color w:val="000000"/>
        </w:rPr>
        <w:t xml:space="preserve">3 </w:t>
      </w:r>
      <w:proofErr w:type="spellStart"/>
      <w:r w:rsidRPr="00D3783B">
        <w:rPr>
          <w:color w:val="000000"/>
        </w:rPr>
        <w:t>Põlda</w:t>
      </w:r>
      <w:proofErr w:type="spellEnd"/>
      <w:r w:rsidRPr="00D3783B">
        <w:rPr>
          <w:color w:val="000000"/>
        </w:rPr>
        <w:t>, H., Reinsalu, R., Karu, K. (2021). Mitteformaalõpe praktikute keelekasutuses. Emakeele Seltsi aastaraamat. 238-260. http://dx.doi.org/10.3176/esa66.10</w:t>
      </w:r>
    </w:p>
  </w:footnote>
  <w:footnote w:id="21">
    <w:p w14:paraId="136EB862" w14:textId="34801A17" w:rsidR="00CD3D3C" w:rsidRDefault="00CD3D3C">
      <w:pPr>
        <w:pStyle w:val="Allmrkusetekst"/>
      </w:pPr>
      <w:r>
        <w:rPr>
          <w:rStyle w:val="Allmrkuseviide"/>
        </w:rPr>
        <w:footnoteRef/>
      </w:r>
      <w:r>
        <w:t xml:space="preserve"> </w:t>
      </w:r>
      <w:hyperlink r:id="rId6" w:history="1">
        <w:r w:rsidRPr="00CD3D3C">
          <w:rPr>
            <w:rStyle w:val="Hperlink"/>
          </w:rPr>
          <w:t>Karjääri kujundamise pädevused</w:t>
        </w:r>
      </w:hyperlink>
      <w:r>
        <w:t xml:space="preserve"> (2016). SA Innove Rajaleidja karjääriteenuste keskus </w:t>
      </w:r>
    </w:p>
  </w:footnote>
  <w:footnote w:id="22">
    <w:p w14:paraId="3D5B3222" w14:textId="77777777" w:rsidR="00940488" w:rsidRDefault="00940488" w:rsidP="00940488">
      <w:pPr>
        <w:pStyle w:val="Allmrkusetekst"/>
      </w:pPr>
      <w:r>
        <w:rPr>
          <w:rStyle w:val="Allmrkuseviide"/>
        </w:rPr>
        <w:footnoteRef/>
      </w:r>
      <w:r>
        <w:t xml:space="preserve"> </w:t>
      </w:r>
      <w:proofErr w:type="spellStart"/>
      <w:r>
        <w:t>Centar</w:t>
      </w:r>
      <w:proofErr w:type="spellEnd"/>
      <w:r>
        <w:t>, Haridusliku erivajadusega õpilaste kaasava hariduskorralduse uuring  (2016)</w:t>
      </w:r>
    </w:p>
  </w:footnote>
  <w:footnote w:id="23">
    <w:p w14:paraId="0F483F3A" w14:textId="19886F82" w:rsidR="004002DE" w:rsidRPr="004002DE" w:rsidRDefault="004002DE">
      <w:pPr>
        <w:pStyle w:val="Allmrkusetekst"/>
        <w:rPr>
          <w:rFonts w:asciiTheme="minorHAnsi" w:hAnsiTheme="minorHAnsi" w:cstheme="minorHAnsi"/>
        </w:rPr>
      </w:pPr>
      <w:r w:rsidRPr="004002DE">
        <w:rPr>
          <w:rStyle w:val="Allmrkuseviide"/>
          <w:rFonts w:asciiTheme="minorHAnsi" w:hAnsiTheme="minorHAnsi" w:cstheme="minorHAnsi"/>
        </w:rPr>
        <w:footnoteRef/>
      </w:r>
      <w:r>
        <w:t xml:space="preserve"> ICF, </w:t>
      </w:r>
      <w:proofErr w:type="spellStart"/>
      <w:r>
        <w:t>Praxis</w:t>
      </w:r>
      <w:proofErr w:type="spellEnd"/>
      <w:r>
        <w:t>, Tallinna Ülikooli ja Civitta Eesti. (2023) Lõimimise piloteerimise tulemused ja Koosloome töögrupis koostatud juhised lõimiseks vajalike poliitikasoovituste elluviimiseks. Noorte edu toetuseks – võimekuse arendamine mitteformaalõppe lõimimiseks formaalõppega (REFORM/SC2021/066).</w:t>
      </w:r>
    </w:p>
  </w:footnote>
  <w:footnote w:id="24">
    <w:p w14:paraId="5A6A5703" w14:textId="77777777" w:rsidR="00963074" w:rsidRDefault="00963074" w:rsidP="00963074">
      <w:pPr>
        <w:pStyle w:val="Allmrkusetekst"/>
      </w:pPr>
      <w:r>
        <w:rPr>
          <w:rStyle w:val="Allmrkuseviide"/>
        </w:rPr>
        <w:footnoteRef/>
      </w:r>
      <w:r>
        <w:t xml:space="preserve"> </w:t>
      </w:r>
      <w:r w:rsidRPr="00191D63">
        <w:rPr>
          <w:rFonts w:ascii="Times New Roman" w:hAnsi="Times New Roman" w:cs="Times New Roman"/>
        </w:rPr>
        <w:t>Vt sotsiaalministri 6. jaanuari 2010. a määruse nr 2 „Perearsti ja temaga koos töötavate tervishoiutöötajate tööjuhend“ § 3 lõike 3 punkt 8</w:t>
      </w:r>
    </w:p>
  </w:footnote>
  <w:footnote w:id="25">
    <w:p w14:paraId="553D357C" w14:textId="49DB766A" w:rsidR="001C7D63" w:rsidRDefault="001C7D63">
      <w:pPr>
        <w:pStyle w:val="Allmrkusetekst"/>
      </w:pPr>
      <w:r>
        <w:rPr>
          <w:rStyle w:val="Allmrkuseviide"/>
        </w:rPr>
        <w:footnoteRef/>
      </w:r>
      <w:r>
        <w:t xml:space="preserve"> </w:t>
      </w:r>
      <w:r w:rsidR="00A45540" w:rsidRPr="00A45540">
        <w:t xml:space="preserve">Kümme aastat tagasi jätkas kohe pärast lõpetamist </w:t>
      </w:r>
      <w:r w:rsidR="00A45540">
        <w:t xml:space="preserve">kõrgkoolis </w:t>
      </w:r>
      <w:r w:rsidR="00A45540" w:rsidRPr="00A45540">
        <w:t xml:space="preserve">64% gümnaasiumilõpetajatest, 2022. aastal vaid 54%. </w:t>
      </w:r>
      <w:r w:rsidR="00A45540">
        <w:t>20</w:t>
      </w:r>
      <w:r w:rsidR="00A45540" w:rsidRPr="00A45540">
        <w:t>22. õppeaastal põhikooli lõpetanute</w:t>
      </w:r>
      <w:r w:rsidR="00A45540">
        <w:t>st ei jätkanud õpinguid keskhariduses 4,2%.  Allikas: EHIS</w:t>
      </w:r>
    </w:p>
  </w:footnote>
  <w:footnote w:id="26">
    <w:p w14:paraId="711690C0" w14:textId="77777777" w:rsidR="0043579D" w:rsidRDefault="0043579D" w:rsidP="002415BC">
      <w:pPr>
        <w:pStyle w:val="Allmrkusetekst"/>
        <w:jc w:val="both"/>
      </w:pPr>
      <w:r>
        <w:rPr>
          <w:rStyle w:val="Allmrkuseviide"/>
        </w:rPr>
        <w:footnoteRef/>
      </w:r>
      <w:r>
        <w:t xml:space="preserve"> </w:t>
      </w:r>
      <w:r w:rsidRPr="00D929A3">
        <w:rPr>
          <w:rFonts w:ascii="Times New Roman" w:hAnsi="Times New Roman" w:cs="Times New Roman"/>
        </w:rPr>
        <w:t xml:space="preserve">2023/2024. õppeaasta kohta on haridus- ja teadusminister kehtestanud </w:t>
      </w:r>
      <w:r>
        <w:rPr>
          <w:rFonts w:ascii="Times New Roman" w:hAnsi="Times New Roman" w:cs="Times New Roman"/>
        </w:rPr>
        <w:t xml:space="preserve">25. mail 2023. a </w:t>
      </w:r>
      <w:r w:rsidRPr="00D929A3">
        <w:rPr>
          <w:rFonts w:ascii="Times New Roman" w:hAnsi="Times New Roman" w:cs="Times New Roman"/>
        </w:rPr>
        <w:t xml:space="preserve">määruse </w:t>
      </w:r>
      <w:r>
        <w:rPr>
          <w:rFonts w:ascii="Times New Roman" w:hAnsi="Times New Roman" w:cs="Times New Roman"/>
        </w:rPr>
        <w:t xml:space="preserve">nr 15 </w:t>
      </w:r>
      <w:r w:rsidRPr="00D929A3">
        <w:rPr>
          <w:rFonts w:ascii="Times New Roman" w:hAnsi="Times New Roman" w:cs="Times New Roman"/>
        </w:rPr>
        <w:t>„Riigieksamite vormid ja ajad, ühtsete põhikooli lõpueksamite ning tasemetööde õppeained, vormid ja ajad 2023/2024. õppeaastal</w:t>
      </w:r>
      <w:r>
        <w:rPr>
          <w:rFonts w:ascii="Times New Roman" w:hAnsi="Times New Roman" w:cs="Times New Roman"/>
        </w:rPr>
        <w:t>“</w:t>
      </w:r>
    </w:p>
  </w:footnote>
  <w:footnote w:id="27">
    <w:p w14:paraId="09BC1847" w14:textId="77777777" w:rsidR="0043579D" w:rsidRDefault="0043579D" w:rsidP="002415BC">
      <w:pPr>
        <w:pStyle w:val="Allmrkusetekst"/>
        <w:jc w:val="both"/>
      </w:pPr>
      <w:r>
        <w:rPr>
          <w:rStyle w:val="Allmrkuseviide"/>
        </w:rPr>
        <w:footnoteRef/>
      </w:r>
      <w:r>
        <w:t xml:space="preserve"> </w:t>
      </w:r>
      <w:r w:rsidRPr="00882D56">
        <w:rPr>
          <w:rFonts w:ascii="Times New Roman" w:hAnsi="Times New Roman" w:cs="Times New Roman"/>
        </w:rPr>
        <w:t>Vt haridus- ja teadusministri 15. detsembri 2015. a määruse nr 54 „Tasemetööde ning põhikooli ja gümnaasiumi lõpueksamite ettevalmistamise ja läbiviimise ning eksamitööde koostamise, hindamise ja säilitamise tingimused ja kord ning tasemetööde, ühtsete põhikooli lõpueksamite ja riigieksamite tulemuste analüüsimise tingimused ja kord“ § 10 lõige 2</w:t>
      </w:r>
    </w:p>
  </w:footnote>
  <w:footnote w:id="28">
    <w:p w14:paraId="0FFC1F75" w14:textId="77777777" w:rsidR="0043579D" w:rsidRDefault="0043579D" w:rsidP="002415BC">
      <w:pPr>
        <w:pStyle w:val="Allmrkusetekst"/>
        <w:jc w:val="both"/>
      </w:pPr>
      <w:r>
        <w:rPr>
          <w:rStyle w:val="Allmrkuseviide"/>
        </w:rPr>
        <w:footnoteRef/>
      </w:r>
      <w:r>
        <w:t xml:space="preserve"> </w:t>
      </w:r>
      <w:r w:rsidRPr="00882D56">
        <w:rPr>
          <w:rFonts w:ascii="Times New Roman" w:hAnsi="Times New Roman" w:cs="Times New Roman"/>
        </w:rPr>
        <w:t xml:space="preserve">Vt sama </w:t>
      </w:r>
      <w:r>
        <w:rPr>
          <w:rFonts w:ascii="Times New Roman" w:hAnsi="Times New Roman" w:cs="Times New Roman"/>
        </w:rPr>
        <w:t xml:space="preserve">määruse </w:t>
      </w:r>
      <w:r w:rsidRPr="00882D56">
        <w:rPr>
          <w:rFonts w:ascii="Times New Roman" w:hAnsi="Times New Roman" w:cs="Times New Roman"/>
        </w:rPr>
        <w:t>§ 10 lõige 5</w:t>
      </w:r>
    </w:p>
  </w:footnote>
  <w:footnote w:id="29">
    <w:p w14:paraId="564F7FCE" w14:textId="77777777" w:rsidR="0043579D" w:rsidRDefault="0043579D" w:rsidP="00125FD7">
      <w:pPr>
        <w:pStyle w:val="Allmrkusetekst"/>
        <w:jc w:val="both"/>
      </w:pPr>
      <w:r>
        <w:rPr>
          <w:rStyle w:val="Allmrkuseviide"/>
        </w:rPr>
        <w:footnoteRef/>
      </w:r>
      <w:r>
        <w:t xml:space="preserve"> Vt </w:t>
      </w:r>
      <w:bookmarkStart w:id="55" w:name="_Hlk156037302"/>
      <w:r>
        <w:t>haridus- ja teadusministri 15. detsembri 2015. a määruse nr 54 „Tasemetööde ning põhikooli ja gümnaasiumi lõpueksamite ettevalmistamise ja läbiviimise ning eksamitööde koostamise, hindamise ja säilitamise tingimused ja kord ning tasemetööde, ühtsete põhikooli lõpueksamite ja riigieksamite tulemuste analüüsimise tingimused ja kord“ § 13 lõige 1</w:t>
      </w:r>
      <w:bookmarkEnd w:id="55"/>
    </w:p>
  </w:footnote>
  <w:footnote w:id="30">
    <w:p w14:paraId="42E6D36F" w14:textId="77777777" w:rsidR="0043579D" w:rsidRDefault="0043579D" w:rsidP="0043579D">
      <w:pPr>
        <w:pStyle w:val="Allmrkusetekst"/>
      </w:pPr>
      <w:r>
        <w:rPr>
          <w:rStyle w:val="Allmrkuseviide"/>
        </w:rPr>
        <w:footnoteRef/>
      </w:r>
      <w:r>
        <w:t xml:space="preserve"> Sama § 18 lõige 1</w:t>
      </w:r>
    </w:p>
  </w:footnote>
  <w:footnote w:id="31">
    <w:p w14:paraId="2C4A1BBF" w14:textId="77777777" w:rsidR="0043579D" w:rsidRDefault="0043579D" w:rsidP="0043579D">
      <w:pPr>
        <w:pStyle w:val="Allmrkusetekst"/>
      </w:pPr>
      <w:r>
        <w:rPr>
          <w:rStyle w:val="Allmrkuseviide"/>
        </w:rPr>
        <w:footnoteRef/>
      </w:r>
      <w:r>
        <w:t xml:space="preserve"> Vt haridus- ja teadusministri 15. detsembri 2015. a määruse nr 54 „Tasemetööde ning põhikooli ja gümnaasiumi lõpueksamite ettevalmistamise ja läbiviimise ning eksamitööde koostamise, hindamise ja säilitamise tingimused ja kord ning tasemetööde, ühtsete põhikooli lõpueksamite ja riigieksamite tulemuste analüüsimise tingimused ja kord“ § 12 lõiked 2, 4 ja 8</w:t>
      </w:r>
    </w:p>
  </w:footnote>
  <w:footnote w:id="32">
    <w:p w14:paraId="4A7C5033" w14:textId="77777777" w:rsidR="00A704D3" w:rsidRDefault="00A704D3" w:rsidP="00125FD7">
      <w:pPr>
        <w:pStyle w:val="Allmrkusetekst"/>
        <w:jc w:val="both"/>
      </w:pPr>
      <w:r>
        <w:rPr>
          <w:rStyle w:val="Allmrkuseviide"/>
        </w:rPr>
        <w:footnoteRef/>
      </w:r>
      <w:r>
        <w:t xml:space="preserve"> Vrdl : ICF, </w:t>
      </w:r>
      <w:proofErr w:type="spellStart"/>
      <w:r>
        <w:t>Praxis</w:t>
      </w:r>
      <w:proofErr w:type="spellEnd"/>
      <w:r>
        <w:t xml:space="preserve">, Tallinna Ülikooli ja Civitta Eesti. (2022) Mitteformaal- ja formaalõppe lõimimise praktikad Eestis. Noorte edu toetuseks – võimekuse arendamine mitteformaalõppe lõimimiseks formaalõppega (REFORM/SC2021/066). Veebilink: </w:t>
      </w:r>
      <w:hyperlink r:id="rId7" w:history="1">
        <w:r w:rsidRPr="00DA4158">
          <w:rPr>
            <w:rStyle w:val="Hperlink"/>
          </w:rPr>
          <w:t>https://www.hm.ee/et/mitteformaalse-oppimise-loimimine-formaalharidusse</w:t>
        </w:r>
      </w:hyperlink>
      <w:r>
        <w:t>, lk 26.</w:t>
      </w:r>
    </w:p>
  </w:footnote>
  <w:footnote w:id="33">
    <w:p w14:paraId="1E1D84C7" w14:textId="77777777" w:rsidR="00A704D3" w:rsidRDefault="00A704D3" w:rsidP="00125FD7">
      <w:pPr>
        <w:pStyle w:val="Allmrkusetekst"/>
        <w:jc w:val="both"/>
      </w:pPr>
      <w:r>
        <w:rPr>
          <w:rStyle w:val="Allmrkuseviide"/>
        </w:rPr>
        <w:footnoteRef/>
      </w:r>
      <w:r>
        <w:t xml:space="preserve"> Vrdl ICF, </w:t>
      </w:r>
      <w:proofErr w:type="spellStart"/>
      <w:r>
        <w:t>Praxis</w:t>
      </w:r>
      <w:proofErr w:type="spellEnd"/>
      <w:r>
        <w:t>, Tallinna Ülikooli ja Civitta Eesti. (2022) Poliitikavalikute mõju eelhindamine. Noorte edu toetuseks – võimekuse arendamine mitteformaalõppe lõimimiseks formaalõppega (REFORM/SC2021/066), lk 24.</w:t>
      </w:r>
    </w:p>
  </w:footnote>
  <w:footnote w:id="34">
    <w:p w14:paraId="6D7B8E5F" w14:textId="77777777" w:rsidR="00A704D3" w:rsidRDefault="00A704D3" w:rsidP="00125FD7">
      <w:pPr>
        <w:pStyle w:val="Allmrkusetekst"/>
        <w:jc w:val="both"/>
      </w:pPr>
      <w:r>
        <w:rPr>
          <w:rStyle w:val="Allmrkuseviide"/>
        </w:rPr>
        <w:footnoteRef/>
      </w:r>
      <w:r>
        <w:t xml:space="preserve"> Vrdl ICF, </w:t>
      </w:r>
      <w:proofErr w:type="spellStart"/>
      <w:r>
        <w:t>Praxis</w:t>
      </w:r>
      <w:proofErr w:type="spellEnd"/>
      <w:r>
        <w:t xml:space="preserve">, Tallinna Ülikooli ja Civitta Eesti. (2022) Mitteformaal- ja formaalõppe lõimimise praktikad Eestis. Noorte edu toetuseks – võimekuse arendamine mitteformaalõppe lõimimiseks formaalõppega (REFORM/SC2021/066). Veebilink: </w:t>
      </w:r>
      <w:hyperlink r:id="rId8" w:history="1">
        <w:r w:rsidRPr="00DA4158">
          <w:rPr>
            <w:rStyle w:val="Hperlink"/>
          </w:rPr>
          <w:t>https://www.hm.ee/et/mitteformaalse-oppimise-loimimine-formaalharidusse</w:t>
        </w:r>
      </w:hyperlink>
      <w:r>
        <w:t>, lk 26.</w:t>
      </w:r>
    </w:p>
  </w:footnote>
  <w:footnote w:id="35">
    <w:p w14:paraId="17808EDA" w14:textId="66F42B29" w:rsidR="00C12FD9" w:rsidRPr="003B62ED" w:rsidRDefault="00C12FD9" w:rsidP="00C12FD9">
      <w:pPr>
        <w:pStyle w:val="Allmrkusetekst"/>
        <w:rPr>
          <w:rStyle w:val="Hperlink"/>
          <w:rFonts w:ascii="Times New Roman" w:hAnsi="Times New Roman" w:cs="Times New Roman"/>
        </w:rPr>
      </w:pPr>
      <w:r w:rsidRPr="003B62ED">
        <w:rPr>
          <w:rStyle w:val="Allmrkuseviide"/>
          <w:rFonts w:ascii="Times New Roman" w:hAnsi="Times New Roman" w:cs="Times New Roman"/>
        </w:rPr>
        <w:footnoteRef/>
      </w:r>
      <w:r w:rsidRPr="003B62ED">
        <w:rPr>
          <w:rFonts w:ascii="Times New Roman" w:hAnsi="Times New Roman" w:cs="Times New Roman"/>
        </w:rPr>
        <w:t xml:space="preserve"> </w:t>
      </w:r>
      <w:proofErr w:type="spellStart"/>
      <w:r w:rsidRPr="003B62ED">
        <w:rPr>
          <w:rFonts w:ascii="Times New Roman" w:hAnsi="Times New Roman" w:cs="Times New Roman"/>
        </w:rPr>
        <w:t>Murasov</w:t>
      </w:r>
      <w:proofErr w:type="spellEnd"/>
      <w:r w:rsidRPr="003B62ED">
        <w:rPr>
          <w:rFonts w:ascii="Times New Roman" w:hAnsi="Times New Roman" w:cs="Times New Roman"/>
        </w:rPr>
        <w:t xml:space="preserve">, M. (2024). </w:t>
      </w:r>
      <w:r>
        <w:fldChar w:fldCharType="begin"/>
      </w:r>
      <w:r w:rsidRPr="003B62ED">
        <w:rPr>
          <w:rFonts w:ascii="Times New Roman" w:hAnsi="Times New Roman" w:cs="Times New Roman"/>
        </w:rPr>
        <w:instrText>HYPERLINK "https://hm.ee/sites/default/files/documents/2024-02/Edukus%20t%C3%B6%C3%B6turul%202022.pdf"</w:instrText>
      </w:r>
      <w:r>
        <w:rPr>
          <w:rFonts w:ascii="Times New Roman" w:hAnsi="Times New Roman" w:cs="Times New Roman"/>
        </w:rPr>
        <w:fldChar w:fldCharType="separate"/>
      </w:r>
      <w:r w:rsidRPr="003B62ED">
        <w:rPr>
          <w:rStyle w:val="Hperlink"/>
          <w:rFonts w:ascii="Times New Roman" w:hAnsi="Times New Roman" w:cs="Times New Roman"/>
        </w:rPr>
        <w:t xml:space="preserve">Edukus tööturul 2022. </w:t>
      </w:r>
      <w:proofErr w:type="spellStart"/>
      <w:r w:rsidRPr="003B62ED">
        <w:rPr>
          <w:rStyle w:val="Hperlink"/>
          <w:rFonts w:ascii="Times New Roman" w:hAnsi="Times New Roman" w:cs="Times New Roman"/>
        </w:rPr>
        <w:t>Üldkesk</w:t>
      </w:r>
      <w:proofErr w:type="spellEnd"/>
      <w:r w:rsidRPr="003B62ED">
        <w:rPr>
          <w:rStyle w:val="Hperlink"/>
          <w:rFonts w:ascii="Times New Roman" w:hAnsi="Times New Roman" w:cs="Times New Roman"/>
        </w:rPr>
        <w:t>-, kutse- ja kõrghariduse lõpetanute hõive ja</w:t>
      </w:r>
    </w:p>
    <w:p w14:paraId="2FF03193" w14:textId="5B8BAE47" w:rsidR="00C12FD9" w:rsidRDefault="00C12FD9" w:rsidP="00C12FD9">
      <w:pPr>
        <w:pStyle w:val="Allmrkusetekst"/>
      </w:pPr>
      <w:r w:rsidRPr="003B62ED">
        <w:rPr>
          <w:rStyle w:val="Hperlink"/>
          <w:rFonts w:ascii="Times New Roman" w:hAnsi="Times New Roman" w:cs="Times New Roman"/>
        </w:rPr>
        <w:t>palgad</w:t>
      </w:r>
      <w:r>
        <w:fldChar w:fldCharType="end"/>
      </w:r>
      <w:r w:rsidRPr="003B62ED">
        <w:rPr>
          <w:rFonts w:ascii="Times New Roman" w:hAnsi="Times New Roman" w:cs="Times New Roman"/>
        </w:rPr>
        <w:t>. Tartu: Haridus- ja Teadusministeerium.</w:t>
      </w:r>
    </w:p>
  </w:footnote>
  <w:footnote w:id="36">
    <w:p w14:paraId="49D48739" w14:textId="48AF12CE" w:rsidR="007D26FB" w:rsidRDefault="007D26FB">
      <w:pPr>
        <w:pStyle w:val="Allmrkusetekst"/>
      </w:pPr>
      <w:r>
        <w:rPr>
          <w:rStyle w:val="Allmrkuseviide"/>
        </w:rPr>
        <w:footnoteRef/>
      </w:r>
      <w:r>
        <w:t xml:space="preserve"> Tööandjate Keskliit (2022). </w:t>
      </w:r>
      <w:hyperlink r:id="rId9" w:history="1">
        <w:r w:rsidRPr="007D26FB">
          <w:rPr>
            <w:rStyle w:val="Hperlink"/>
          </w:rPr>
          <w:t>Tööandjate manifest 2022</w:t>
        </w:r>
      </w:hyperlink>
      <w:r>
        <w:t xml:space="preserve">. </w:t>
      </w:r>
    </w:p>
  </w:footnote>
  <w:footnote w:id="37">
    <w:p w14:paraId="551B0E84" w14:textId="7214577E" w:rsidR="00DE5B63" w:rsidRDefault="00DE5B63">
      <w:pPr>
        <w:pStyle w:val="Allmrkusetekst"/>
      </w:pPr>
      <w:r>
        <w:rPr>
          <w:rStyle w:val="Allmrkuseviide"/>
        </w:rPr>
        <w:footnoteRef/>
      </w:r>
      <w:r>
        <w:t xml:space="preserve"> </w:t>
      </w:r>
      <w:proofErr w:type="spellStart"/>
      <w:r>
        <w:t>Allemann</w:t>
      </w:r>
      <w:proofErr w:type="spellEnd"/>
      <w:r>
        <w:t xml:space="preserve">, M., </w:t>
      </w:r>
      <w:proofErr w:type="spellStart"/>
      <w:r>
        <w:t>Lehari</w:t>
      </w:r>
      <w:proofErr w:type="spellEnd"/>
      <w:r>
        <w:t xml:space="preserve">, M., </w:t>
      </w:r>
      <w:proofErr w:type="spellStart"/>
      <w:r>
        <w:t>Melesk</w:t>
      </w:r>
      <w:proofErr w:type="spellEnd"/>
      <w:r>
        <w:t xml:space="preserve">, K., Mägi, E. (2023). Täiskasvanute gümnaasiumide kutseõppeasutustega liitmise mõjuanalüüs. Lõpparuanne. Tallinn: Poliitikauuringute Keskus </w:t>
      </w:r>
      <w:proofErr w:type="spellStart"/>
      <w:r>
        <w:t>Praxis</w:t>
      </w:r>
      <w:proofErr w:type="spellEnd"/>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E44537"/>
    <w:multiLevelType w:val="multilevel"/>
    <w:tmpl w:val="30964C8E"/>
    <w:lvl w:ilvl="0">
      <w:start w:val="1"/>
      <w:numFmt w:val="decimal"/>
      <w:lvlText w:val="%1."/>
      <w:lvlJc w:val="left"/>
      <w:pPr>
        <w:ind w:left="360" w:hanging="360"/>
      </w:pPr>
      <w:rPr>
        <w:b/>
        <w:color w:val="000000"/>
      </w:r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15:restartNumberingAfterBreak="0">
    <w:nsid w:val="31E85546"/>
    <w:multiLevelType w:val="hybridMultilevel"/>
    <w:tmpl w:val="24645FC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62691ECF"/>
    <w:multiLevelType w:val="hybridMultilevel"/>
    <w:tmpl w:val="BE16D312"/>
    <w:lvl w:ilvl="0" w:tplc="E758C0B0">
      <w:start w:val="1"/>
      <w:numFmt w:val="decimal"/>
      <w:lvlText w:val="%1)"/>
      <w:lvlJc w:val="left"/>
      <w:pPr>
        <w:ind w:left="720" w:hanging="360"/>
      </w:pPr>
      <w:rPr>
        <w:rFonts w:eastAsia="Aptos" w:hint="default"/>
        <w:color w:val="000000" w:themeColor="text1"/>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66EA77B9"/>
    <w:multiLevelType w:val="hybridMultilevel"/>
    <w:tmpl w:val="8698F306"/>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4" w15:restartNumberingAfterBreak="0">
    <w:nsid w:val="71BC0291"/>
    <w:multiLevelType w:val="hybridMultilevel"/>
    <w:tmpl w:val="5E789876"/>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7C2264CC"/>
    <w:multiLevelType w:val="multilevel"/>
    <w:tmpl w:val="52E6D5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016813325">
    <w:abstractNumId w:val="0"/>
  </w:num>
  <w:num w:numId="2" w16cid:durableId="432819759">
    <w:abstractNumId w:val="5"/>
  </w:num>
  <w:num w:numId="3" w16cid:durableId="1852529720">
    <w:abstractNumId w:val="1"/>
  </w:num>
  <w:num w:numId="4" w16cid:durableId="897402867">
    <w:abstractNumId w:val="4"/>
  </w:num>
  <w:num w:numId="5" w16cid:durableId="178148779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98952328">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ri Käbi">
    <w15:presenceInfo w15:providerId="AD" w15:userId="S::Mari.Kabi@just.ee::2637d488-21dc-4431-9d4f-bb4c84dc620c"/>
  </w15:person>
  <w15:person w15:author="Helen Uustalu">
    <w15:presenceInfo w15:providerId="AD" w15:userId="S::Helen.Uustalu@just.ee::dae08b0d-4fb1-4621-9d19-6c7572605faa"/>
  </w15:person>
  <w15:person w15:author="Birgit Hermann">
    <w15:presenceInfo w15:providerId="AD" w15:userId="S::Birgit.Hermann@just.ee::782e154d-da3a-4b7a-b313-330e0a6f109c"/>
  </w15:person>
  <w15:person w15:author="Mari Tikerpuu">
    <w15:presenceInfo w15:providerId="AD" w15:userId="S::mari.tikerpuu@hm.ee::33437772-00c8-4385-aa62-334b506bb40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73A8"/>
    <w:rsid w:val="00001E58"/>
    <w:rsid w:val="000025C1"/>
    <w:rsid w:val="00002D50"/>
    <w:rsid w:val="00002FDF"/>
    <w:rsid w:val="00003229"/>
    <w:rsid w:val="00004964"/>
    <w:rsid w:val="00004F30"/>
    <w:rsid w:val="000065EF"/>
    <w:rsid w:val="00010FC9"/>
    <w:rsid w:val="00011EED"/>
    <w:rsid w:val="0001425E"/>
    <w:rsid w:val="00014971"/>
    <w:rsid w:val="00016C54"/>
    <w:rsid w:val="0001768D"/>
    <w:rsid w:val="00020A1D"/>
    <w:rsid w:val="00020FC9"/>
    <w:rsid w:val="00021692"/>
    <w:rsid w:val="000229F3"/>
    <w:rsid w:val="000243FB"/>
    <w:rsid w:val="00027427"/>
    <w:rsid w:val="00030675"/>
    <w:rsid w:val="000317E9"/>
    <w:rsid w:val="00031E4D"/>
    <w:rsid w:val="00032964"/>
    <w:rsid w:val="00032F94"/>
    <w:rsid w:val="00033BEB"/>
    <w:rsid w:val="000351C2"/>
    <w:rsid w:val="00035326"/>
    <w:rsid w:val="00035F25"/>
    <w:rsid w:val="000365D8"/>
    <w:rsid w:val="00036989"/>
    <w:rsid w:val="000425D8"/>
    <w:rsid w:val="0004293E"/>
    <w:rsid w:val="00042EAF"/>
    <w:rsid w:val="000430B8"/>
    <w:rsid w:val="0004446C"/>
    <w:rsid w:val="000455F3"/>
    <w:rsid w:val="00045AE3"/>
    <w:rsid w:val="000464CA"/>
    <w:rsid w:val="00050828"/>
    <w:rsid w:val="00051162"/>
    <w:rsid w:val="00051575"/>
    <w:rsid w:val="00052EB1"/>
    <w:rsid w:val="00053B86"/>
    <w:rsid w:val="000547E4"/>
    <w:rsid w:val="00057237"/>
    <w:rsid w:val="000635E3"/>
    <w:rsid w:val="000648B7"/>
    <w:rsid w:val="000676F8"/>
    <w:rsid w:val="00072351"/>
    <w:rsid w:val="00073F43"/>
    <w:rsid w:val="0007405D"/>
    <w:rsid w:val="00075CAE"/>
    <w:rsid w:val="00076D29"/>
    <w:rsid w:val="0008078A"/>
    <w:rsid w:val="00080BD4"/>
    <w:rsid w:val="00082477"/>
    <w:rsid w:val="00082E57"/>
    <w:rsid w:val="00082F08"/>
    <w:rsid w:val="00083FDB"/>
    <w:rsid w:val="0008408F"/>
    <w:rsid w:val="00085380"/>
    <w:rsid w:val="0008710A"/>
    <w:rsid w:val="00091DCD"/>
    <w:rsid w:val="0009222B"/>
    <w:rsid w:val="00092B4A"/>
    <w:rsid w:val="00092C0F"/>
    <w:rsid w:val="0009371A"/>
    <w:rsid w:val="00097275"/>
    <w:rsid w:val="000A1757"/>
    <w:rsid w:val="000A358E"/>
    <w:rsid w:val="000A3C4F"/>
    <w:rsid w:val="000A4D02"/>
    <w:rsid w:val="000A7317"/>
    <w:rsid w:val="000B05C7"/>
    <w:rsid w:val="000B19F0"/>
    <w:rsid w:val="000B1C29"/>
    <w:rsid w:val="000B1E5D"/>
    <w:rsid w:val="000B2503"/>
    <w:rsid w:val="000B25CC"/>
    <w:rsid w:val="000B30C8"/>
    <w:rsid w:val="000B3778"/>
    <w:rsid w:val="000B37A8"/>
    <w:rsid w:val="000B4047"/>
    <w:rsid w:val="000B4371"/>
    <w:rsid w:val="000B43E1"/>
    <w:rsid w:val="000B451B"/>
    <w:rsid w:val="000B591D"/>
    <w:rsid w:val="000B6855"/>
    <w:rsid w:val="000C0930"/>
    <w:rsid w:val="000C0962"/>
    <w:rsid w:val="000C0DA5"/>
    <w:rsid w:val="000C1100"/>
    <w:rsid w:val="000C1D6F"/>
    <w:rsid w:val="000C2979"/>
    <w:rsid w:val="000C42A0"/>
    <w:rsid w:val="000C48FD"/>
    <w:rsid w:val="000C4A01"/>
    <w:rsid w:val="000C5264"/>
    <w:rsid w:val="000C6F64"/>
    <w:rsid w:val="000C732D"/>
    <w:rsid w:val="000D2B4F"/>
    <w:rsid w:val="000D437D"/>
    <w:rsid w:val="000D44C0"/>
    <w:rsid w:val="000D517A"/>
    <w:rsid w:val="000D59EE"/>
    <w:rsid w:val="000D6347"/>
    <w:rsid w:val="000D6B99"/>
    <w:rsid w:val="000E1FA4"/>
    <w:rsid w:val="000E3822"/>
    <w:rsid w:val="000E4D21"/>
    <w:rsid w:val="000E4F1A"/>
    <w:rsid w:val="000E5D1B"/>
    <w:rsid w:val="000F1691"/>
    <w:rsid w:val="000F3913"/>
    <w:rsid w:val="000F4BF8"/>
    <w:rsid w:val="000F5279"/>
    <w:rsid w:val="000F55BB"/>
    <w:rsid w:val="000F6B72"/>
    <w:rsid w:val="000F76A5"/>
    <w:rsid w:val="00100CEB"/>
    <w:rsid w:val="00102018"/>
    <w:rsid w:val="0010284A"/>
    <w:rsid w:val="0010305E"/>
    <w:rsid w:val="00105A6B"/>
    <w:rsid w:val="00105A81"/>
    <w:rsid w:val="00105CF5"/>
    <w:rsid w:val="00105E30"/>
    <w:rsid w:val="0010644E"/>
    <w:rsid w:val="00106D3A"/>
    <w:rsid w:val="001077A5"/>
    <w:rsid w:val="00110790"/>
    <w:rsid w:val="00111DB6"/>
    <w:rsid w:val="001121BA"/>
    <w:rsid w:val="00115829"/>
    <w:rsid w:val="00117CF8"/>
    <w:rsid w:val="0012173A"/>
    <w:rsid w:val="00121863"/>
    <w:rsid w:val="00121C7E"/>
    <w:rsid w:val="00121E17"/>
    <w:rsid w:val="00122F89"/>
    <w:rsid w:val="001239BC"/>
    <w:rsid w:val="0012446B"/>
    <w:rsid w:val="00124684"/>
    <w:rsid w:val="00125FD7"/>
    <w:rsid w:val="00127253"/>
    <w:rsid w:val="00127994"/>
    <w:rsid w:val="00130E38"/>
    <w:rsid w:val="0013195F"/>
    <w:rsid w:val="00133B5E"/>
    <w:rsid w:val="00135CE4"/>
    <w:rsid w:val="00141000"/>
    <w:rsid w:val="001411F4"/>
    <w:rsid w:val="00141761"/>
    <w:rsid w:val="00141A78"/>
    <w:rsid w:val="00141E5D"/>
    <w:rsid w:val="0014218C"/>
    <w:rsid w:val="001439CC"/>
    <w:rsid w:val="001442BC"/>
    <w:rsid w:val="00145B03"/>
    <w:rsid w:val="00153625"/>
    <w:rsid w:val="00153B38"/>
    <w:rsid w:val="00154AC4"/>
    <w:rsid w:val="00157CA4"/>
    <w:rsid w:val="001604DC"/>
    <w:rsid w:val="001626BE"/>
    <w:rsid w:val="0016271B"/>
    <w:rsid w:val="00163817"/>
    <w:rsid w:val="00163D49"/>
    <w:rsid w:val="0016424B"/>
    <w:rsid w:val="0016588E"/>
    <w:rsid w:val="00165C1C"/>
    <w:rsid w:val="00167A92"/>
    <w:rsid w:val="00167E83"/>
    <w:rsid w:val="00171E13"/>
    <w:rsid w:val="00173831"/>
    <w:rsid w:val="00174848"/>
    <w:rsid w:val="001748B8"/>
    <w:rsid w:val="00176A0A"/>
    <w:rsid w:val="001777FA"/>
    <w:rsid w:val="001856CF"/>
    <w:rsid w:val="001856D0"/>
    <w:rsid w:val="00187337"/>
    <w:rsid w:val="001877F4"/>
    <w:rsid w:val="00187B49"/>
    <w:rsid w:val="0019144B"/>
    <w:rsid w:val="00191DFA"/>
    <w:rsid w:val="0019380F"/>
    <w:rsid w:val="001938C0"/>
    <w:rsid w:val="00194384"/>
    <w:rsid w:val="00195D65"/>
    <w:rsid w:val="0019762C"/>
    <w:rsid w:val="00197BBD"/>
    <w:rsid w:val="001A0902"/>
    <w:rsid w:val="001A377E"/>
    <w:rsid w:val="001A3F89"/>
    <w:rsid w:val="001A4165"/>
    <w:rsid w:val="001A5A57"/>
    <w:rsid w:val="001A5B92"/>
    <w:rsid w:val="001A6CE7"/>
    <w:rsid w:val="001A77AA"/>
    <w:rsid w:val="001A7F72"/>
    <w:rsid w:val="001B0D56"/>
    <w:rsid w:val="001B109E"/>
    <w:rsid w:val="001B2F89"/>
    <w:rsid w:val="001B3B47"/>
    <w:rsid w:val="001B3D7B"/>
    <w:rsid w:val="001B402D"/>
    <w:rsid w:val="001B4DA5"/>
    <w:rsid w:val="001B6819"/>
    <w:rsid w:val="001B6A96"/>
    <w:rsid w:val="001B6D81"/>
    <w:rsid w:val="001C0030"/>
    <w:rsid w:val="001C07D1"/>
    <w:rsid w:val="001C1912"/>
    <w:rsid w:val="001C1924"/>
    <w:rsid w:val="001C2D5E"/>
    <w:rsid w:val="001C3010"/>
    <w:rsid w:val="001C48B8"/>
    <w:rsid w:val="001C68DD"/>
    <w:rsid w:val="001C6F22"/>
    <w:rsid w:val="001C7D63"/>
    <w:rsid w:val="001D0C19"/>
    <w:rsid w:val="001D1741"/>
    <w:rsid w:val="001D3FF2"/>
    <w:rsid w:val="001D599F"/>
    <w:rsid w:val="001D7C09"/>
    <w:rsid w:val="001E06E0"/>
    <w:rsid w:val="001E0704"/>
    <w:rsid w:val="001E142F"/>
    <w:rsid w:val="001E27DF"/>
    <w:rsid w:val="001E39D7"/>
    <w:rsid w:val="001E3E94"/>
    <w:rsid w:val="001E4C29"/>
    <w:rsid w:val="001E5A60"/>
    <w:rsid w:val="001E7BE5"/>
    <w:rsid w:val="001E7C96"/>
    <w:rsid w:val="001F0580"/>
    <w:rsid w:val="001F19A7"/>
    <w:rsid w:val="001F2CE7"/>
    <w:rsid w:val="001F3022"/>
    <w:rsid w:val="001F37AC"/>
    <w:rsid w:val="001F43EE"/>
    <w:rsid w:val="001F5408"/>
    <w:rsid w:val="001F589A"/>
    <w:rsid w:val="001F5D2A"/>
    <w:rsid w:val="001F7A4A"/>
    <w:rsid w:val="001F7F0C"/>
    <w:rsid w:val="002005C9"/>
    <w:rsid w:val="002010D4"/>
    <w:rsid w:val="00202DD4"/>
    <w:rsid w:val="00203FF3"/>
    <w:rsid w:val="00204F57"/>
    <w:rsid w:val="002052EE"/>
    <w:rsid w:val="00207500"/>
    <w:rsid w:val="00221A57"/>
    <w:rsid w:val="00221F8D"/>
    <w:rsid w:val="002263C0"/>
    <w:rsid w:val="00226DA1"/>
    <w:rsid w:val="002314E9"/>
    <w:rsid w:val="0023159C"/>
    <w:rsid w:val="002332D0"/>
    <w:rsid w:val="00234231"/>
    <w:rsid w:val="00240736"/>
    <w:rsid w:val="0024111E"/>
    <w:rsid w:val="002415BC"/>
    <w:rsid w:val="00243558"/>
    <w:rsid w:val="00244220"/>
    <w:rsid w:val="00244872"/>
    <w:rsid w:val="00244FA8"/>
    <w:rsid w:val="00245AB4"/>
    <w:rsid w:val="002464F9"/>
    <w:rsid w:val="00246BE0"/>
    <w:rsid w:val="00247D35"/>
    <w:rsid w:val="00251BFF"/>
    <w:rsid w:val="00251D76"/>
    <w:rsid w:val="00253A24"/>
    <w:rsid w:val="00254901"/>
    <w:rsid w:val="0025636D"/>
    <w:rsid w:val="00256E21"/>
    <w:rsid w:val="0025735C"/>
    <w:rsid w:val="002606B8"/>
    <w:rsid w:val="00261E29"/>
    <w:rsid w:val="00262D81"/>
    <w:rsid w:val="00263A63"/>
    <w:rsid w:val="00263CEC"/>
    <w:rsid w:val="00264629"/>
    <w:rsid w:val="0026558A"/>
    <w:rsid w:val="002660D7"/>
    <w:rsid w:val="0026627F"/>
    <w:rsid w:val="002673A5"/>
    <w:rsid w:val="00270A53"/>
    <w:rsid w:val="00273888"/>
    <w:rsid w:val="00273CA1"/>
    <w:rsid w:val="002758CA"/>
    <w:rsid w:val="00275C84"/>
    <w:rsid w:val="00276F6B"/>
    <w:rsid w:val="0028071A"/>
    <w:rsid w:val="00282F56"/>
    <w:rsid w:val="00283255"/>
    <w:rsid w:val="00284F59"/>
    <w:rsid w:val="002851DF"/>
    <w:rsid w:val="00285A29"/>
    <w:rsid w:val="002901DF"/>
    <w:rsid w:val="002905C8"/>
    <w:rsid w:val="002906DF"/>
    <w:rsid w:val="00290F25"/>
    <w:rsid w:val="002918D0"/>
    <w:rsid w:val="002923C2"/>
    <w:rsid w:val="00293A1A"/>
    <w:rsid w:val="002941D1"/>
    <w:rsid w:val="00295000"/>
    <w:rsid w:val="00295D0B"/>
    <w:rsid w:val="00296119"/>
    <w:rsid w:val="00297336"/>
    <w:rsid w:val="00297715"/>
    <w:rsid w:val="00297730"/>
    <w:rsid w:val="002A172E"/>
    <w:rsid w:val="002A79A7"/>
    <w:rsid w:val="002A7DDA"/>
    <w:rsid w:val="002B01AA"/>
    <w:rsid w:val="002B28B6"/>
    <w:rsid w:val="002B3BEA"/>
    <w:rsid w:val="002B513A"/>
    <w:rsid w:val="002B6EA3"/>
    <w:rsid w:val="002C178C"/>
    <w:rsid w:val="002C4402"/>
    <w:rsid w:val="002C68AE"/>
    <w:rsid w:val="002C6F14"/>
    <w:rsid w:val="002D06D7"/>
    <w:rsid w:val="002D2FA6"/>
    <w:rsid w:val="002D32FB"/>
    <w:rsid w:val="002D3CBE"/>
    <w:rsid w:val="002D40A6"/>
    <w:rsid w:val="002D4B41"/>
    <w:rsid w:val="002D511A"/>
    <w:rsid w:val="002D6807"/>
    <w:rsid w:val="002D69CF"/>
    <w:rsid w:val="002D6B56"/>
    <w:rsid w:val="002D7366"/>
    <w:rsid w:val="002D7EA8"/>
    <w:rsid w:val="002E018B"/>
    <w:rsid w:val="002E1141"/>
    <w:rsid w:val="002E2AA7"/>
    <w:rsid w:val="002E3910"/>
    <w:rsid w:val="002E42C4"/>
    <w:rsid w:val="002E5F9E"/>
    <w:rsid w:val="002E6462"/>
    <w:rsid w:val="002F0D1D"/>
    <w:rsid w:val="002F1E54"/>
    <w:rsid w:val="002F28A3"/>
    <w:rsid w:val="002F412F"/>
    <w:rsid w:val="002F4649"/>
    <w:rsid w:val="002F4AD0"/>
    <w:rsid w:val="002F64BB"/>
    <w:rsid w:val="002F7A64"/>
    <w:rsid w:val="0030296C"/>
    <w:rsid w:val="00302E52"/>
    <w:rsid w:val="00302EDB"/>
    <w:rsid w:val="00302F13"/>
    <w:rsid w:val="00310623"/>
    <w:rsid w:val="003138ED"/>
    <w:rsid w:val="00313B5B"/>
    <w:rsid w:val="0031519A"/>
    <w:rsid w:val="00315BA6"/>
    <w:rsid w:val="0031612C"/>
    <w:rsid w:val="003179EB"/>
    <w:rsid w:val="00320E53"/>
    <w:rsid w:val="003217E1"/>
    <w:rsid w:val="003254B8"/>
    <w:rsid w:val="0033075B"/>
    <w:rsid w:val="003313E5"/>
    <w:rsid w:val="00331ADE"/>
    <w:rsid w:val="0033356B"/>
    <w:rsid w:val="00333EB4"/>
    <w:rsid w:val="0033403D"/>
    <w:rsid w:val="003340AD"/>
    <w:rsid w:val="003361F7"/>
    <w:rsid w:val="00336476"/>
    <w:rsid w:val="00337217"/>
    <w:rsid w:val="003372DF"/>
    <w:rsid w:val="00341365"/>
    <w:rsid w:val="00341EFE"/>
    <w:rsid w:val="00342F2A"/>
    <w:rsid w:val="00343293"/>
    <w:rsid w:val="003442E2"/>
    <w:rsid w:val="00345CFF"/>
    <w:rsid w:val="00346157"/>
    <w:rsid w:val="003464DC"/>
    <w:rsid w:val="003474ED"/>
    <w:rsid w:val="00347604"/>
    <w:rsid w:val="0034768E"/>
    <w:rsid w:val="003508C4"/>
    <w:rsid w:val="00351229"/>
    <w:rsid w:val="00351A83"/>
    <w:rsid w:val="00351C17"/>
    <w:rsid w:val="00352782"/>
    <w:rsid w:val="00353CBB"/>
    <w:rsid w:val="003543F3"/>
    <w:rsid w:val="00356ED8"/>
    <w:rsid w:val="00360245"/>
    <w:rsid w:val="00362CC5"/>
    <w:rsid w:val="003634FC"/>
    <w:rsid w:val="00363881"/>
    <w:rsid w:val="003643D6"/>
    <w:rsid w:val="003658A7"/>
    <w:rsid w:val="00366DDB"/>
    <w:rsid w:val="00367C33"/>
    <w:rsid w:val="003706F2"/>
    <w:rsid w:val="00370852"/>
    <w:rsid w:val="00370BA1"/>
    <w:rsid w:val="00372395"/>
    <w:rsid w:val="0037294E"/>
    <w:rsid w:val="00372BB2"/>
    <w:rsid w:val="00374BA5"/>
    <w:rsid w:val="00376BBE"/>
    <w:rsid w:val="0038274B"/>
    <w:rsid w:val="00383643"/>
    <w:rsid w:val="00383A7E"/>
    <w:rsid w:val="00383B5B"/>
    <w:rsid w:val="0038760E"/>
    <w:rsid w:val="00387ACE"/>
    <w:rsid w:val="00390976"/>
    <w:rsid w:val="00390A5E"/>
    <w:rsid w:val="00392601"/>
    <w:rsid w:val="003928E6"/>
    <w:rsid w:val="00394B48"/>
    <w:rsid w:val="0039769B"/>
    <w:rsid w:val="003A0008"/>
    <w:rsid w:val="003A0DAE"/>
    <w:rsid w:val="003A29B5"/>
    <w:rsid w:val="003B1147"/>
    <w:rsid w:val="003B1DF4"/>
    <w:rsid w:val="003B3643"/>
    <w:rsid w:val="003B62ED"/>
    <w:rsid w:val="003B76E2"/>
    <w:rsid w:val="003C228D"/>
    <w:rsid w:val="003C2991"/>
    <w:rsid w:val="003C40A1"/>
    <w:rsid w:val="003C426A"/>
    <w:rsid w:val="003C79ED"/>
    <w:rsid w:val="003CBE39"/>
    <w:rsid w:val="003D03C6"/>
    <w:rsid w:val="003D086D"/>
    <w:rsid w:val="003D0C29"/>
    <w:rsid w:val="003D274B"/>
    <w:rsid w:val="003D27E2"/>
    <w:rsid w:val="003E12CD"/>
    <w:rsid w:val="003E1903"/>
    <w:rsid w:val="003E217D"/>
    <w:rsid w:val="003E3C81"/>
    <w:rsid w:val="003E5136"/>
    <w:rsid w:val="003E6503"/>
    <w:rsid w:val="003E66C7"/>
    <w:rsid w:val="003E6DBA"/>
    <w:rsid w:val="003E6FB5"/>
    <w:rsid w:val="003E712F"/>
    <w:rsid w:val="003F0624"/>
    <w:rsid w:val="003F20F4"/>
    <w:rsid w:val="003F294F"/>
    <w:rsid w:val="003F3BA1"/>
    <w:rsid w:val="003F732A"/>
    <w:rsid w:val="003F74DE"/>
    <w:rsid w:val="004002DE"/>
    <w:rsid w:val="00400476"/>
    <w:rsid w:val="00401857"/>
    <w:rsid w:val="00402247"/>
    <w:rsid w:val="004039AF"/>
    <w:rsid w:val="00403D02"/>
    <w:rsid w:val="00404ACB"/>
    <w:rsid w:val="004071D1"/>
    <w:rsid w:val="00407DB9"/>
    <w:rsid w:val="0041061B"/>
    <w:rsid w:val="004113F4"/>
    <w:rsid w:val="00412446"/>
    <w:rsid w:val="00414EDB"/>
    <w:rsid w:val="00415CA2"/>
    <w:rsid w:val="00417862"/>
    <w:rsid w:val="00422A55"/>
    <w:rsid w:val="00422F7C"/>
    <w:rsid w:val="00424515"/>
    <w:rsid w:val="00424F22"/>
    <w:rsid w:val="00425DE6"/>
    <w:rsid w:val="0043098A"/>
    <w:rsid w:val="00430E44"/>
    <w:rsid w:val="004318ED"/>
    <w:rsid w:val="00432463"/>
    <w:rsid w:val="0043579D"/>
    <w:rsid w:val="00435E9A"/>
    <w:rsid w:val="004367D2"/>
    <w:rsid w:val="004367E2"/>
    <w:rsid w:val="00440120"/>
    <w:rsid w:val="004411AA"/>
    <w:rsid w:val="00441331"/>
    <w:rsid w:val="00441689"/>
    <w:rsid w:val="00441B58"/>
    <w:rsid w:val="004425FA"/>
    <w:rsid w:val="004447AF"/>
    <w:rsid w:val="00444F84"/>
    <w:rsid w:val="00446F7B"/>
    <w:rsid w:val="00447596"/>
    <w:rsid w:val="004475CB"/>
    <w:rsid w:val="00451670"/>
    <w:rsid w:val="004529F4"/>
    <w:rsid w:val="0045326D"/>
    <w:rsid w:val="00453851"/>
    <w:rsid w:val="00455275"/>
    <w:rsid w:val="00455A5E"/>
    <w:rsid w:val="0046212C"/>
    <w:rsid w:val="00462BD4"/>
    <w:rsid w:val="00463021"/>
    <w:rsid w:val="004648BA"/>
    <w:rsid w:val="00464962"/>
    <w:rsid w:val="004653C6"/>
    <w:rsid w:val="0046711A"/>
    <w:rsid w:val="00467DBE"/>
    <w:rsid w:val="00470441"/>
    <w:rsid w:val="004709A9"/>
    <w:rsid w:val="00470EEC"/>
    <w:rsid w:val="004741B8"/>
    <w:rsid w:val="004743F6"/>
    <w:rsid w:val="00480CDD"/>
    <w:rsid w:val="00481DC7"/>
    <w:rsid w:val="00481E25"/>
    <w:rsid w:val="004832B8"/>
    <w:rsid w:val="004839E2"/>
    <w:rsid w:val="00483BC3"/>
    <w:rsid w:val="004840A7"/>
    <w:rsid w:val="00484AD4"/>
    <w:rsid w:val="0048570A"/>
    <w:rsid w:val="00486095"/>
    <w:rsid w:val="00487D4B"/>
    <w:rsid w:val="00490D46"/>
    <w:rsid w:val="00491025"/>
    <w:rsid w:val="00492CD2"/>
    <w:rsid w:val="00493B66"/>
    <w:rsid w:val="00493DF8"/>
    <w:rsid w:val="00493FD2"/>
    <w:rsid w:val="0049408D"/>
    <w:rsid w:val="004947BE"/>
    <w:rsid w:val="00494FEC"/>
    <w:rsid w:val="004A0B9A"/>
    <w:rsid w:val="004A1F97"/>
    <w:rsid w:val="004A2EE7"/>
    <w:rsid w:val="004A33CE"/>
    <w:rsid w:val="004A3D8F"/>
    <w:rsid w:val="004A42FC"/>
    <w:rsid w:val="004A71FA"/>
    <w:rsid w:val="004B09EB"/>
    <w:rsid w:val="004B162F"/>
    <w:rsid w:val="004B5136"/>
    <w:rsid w:val="004B6763"/>
    <w:rsid w:val="004B6929"/>
    <w:rsid w:val="004B75FD"/>
    <w:rsid w:val="004C0334"/>
    <w:rsid w:val="004C10BA"/>
    <w:rsid w:val="004C1711"/>
    <w:rsid w:val="004C1AEE"/>
    <w:rsid w:val="004C4C59"/>
    <w:rsid w:val="004C6965"/>
    <w:rsid w:val="004C6BE7"/>
    <w:rsid w:val="004D0A3B"/>
    <w:rsid w:val="004D2474"/>
    <w:rsid w:val="004D5526"/>
    <w:rsid w:val="004D58F1"/>
    <w:rsid w:val="004E3793"/>
    <w:rsid w:val="004E443B"/>
    <w:rsid w:val="004E58CB"/>
    <w:rsid w:val="004F0B5A"/>
    <w:rsid w:val="004F3F34"/>
    <w:rsid w:val="004F42DA"/>
    <w:rsid w:val="004F4A13"/>
    <w:rsid w:val="004F4A8C"/>
    <w:rsid w:val="004F55EA"/>
    <w:rsid w:val="004F63E0"/>
    <w:rsid w:val="00501870"/>
    <w:rsid w:val="005024FE"/>
    <w:rsid w:val="00502E96"/>
    <w:rsid w:val="00506000"/>
    <w:rsid w:val="00506D46"/>
    <w:rsid w:val="00507464"/>
    <w:rsid w:val="00507BC4"/>
    <w:rsid w:val="00511A6B"/>
    <w:rsid w:val="00512E51"/>
    <w:rsid w:val="00515DFC"/>
    <w:rsid w:val="005221BC"/>
    <w:rsid w:val="005254E6"/>
    <w:rsid w:val="0052630B"/>
    <w:rsid w:val="00530FD9"/>
    <w:rsid w:val="005313C3"/>
    <w:rsid w:val="00531B5F"/>
    <w:rsid w:val="00533E4B"/>
    <w:rsid w:val="0053431F"/>
    <w:rsid w:val="00537077"/>
    <w:rsid w:val="00537FFE"/>
    <w:rsid w:val="0054033C"/>
    <w:rsid w:val="0054216D"/>
    <w:rsid w:val="005434F2"/>
    <w:rsid w:val="0054393A"/>
    <w:rsid w:val="00554C2F"/>
    <w:rsid w:val="00554EFB"/>
    <w:rsid w:val="00555BA5"/>
    <w:rsid w:val="005605EA"/>
    <w:rsid w:val="0056210E"/>
    <w:rsid w:val="00562A30"/>
    <w:rsid w:val="0056333A"/>
    <w:rsid w:val="0056341A"/>
    <w:rsid w:val="0056455E"/>
    <w:rsid w:val="00564F2F"/>
    <w:rsid w:val="00566450"/>
    <w:rsid w:val="00567D5F"/>
    <w:rsid w:val="005708C0"/>
    <w:rsid w:val="005723F5"/>
    <w:rsid w:val="005728E2"/>
    <w:rsid w:val="00573715"/>
    <w:rsid w:val="00576865"/>
    <w:rsid w:val="005774A4"/>
    <w:rsid w:val="00577502"/>
    <w:rsid w:val="00577B76"/>
    <w:rsid w:val="00581117"/>
    <w:rsid w:val="00581BAD"/>
    <w:rsid w:val="00581DDB"/>
    <w:rsid w:val="00581F29"/>
    <w:rsid w:val="005824A0"/>
    <w:rsid w:val="0058279B"/>
    <w:rsid w:val="00583AEE"/>
    <w:rsid w:val="005852B8"/>
    <w:rsid w:val="00586D55"/>
    <w:rsid w:val="00587537"/>
    <w:rsid w:val="00590656"/>
    <w:rsid w:val="005907A6"/>
    <w:rsid w:val="00590FDD"/>
    <w:rsid w:val="00594967"/>
    <w:rsid w:val="00595503"/>
    <w:rsid w:val="00595BB1"/>
    <w:rsid w:val="00596B1B"/>
    <w:rsid w:val="00596E3A"/>
    <w:rsid w:val="00596E53"/>
    <w:rsid w:val="005A049A"/>
    <w:rsid w:val="005A0B19"/>
    <w:rsid w:val="005A150F"/>
    <w:rsid w:val="005A1CC6"/>
    <w:rsid w:val="005A454A"/>
    <w:rsid w:val="005A521A"/>
    <w:rsid w:val="005A59F1"/>
    <w:rsid w:val="005A7370"/>
    <w:rsid w:val="005B0071"/>
    <w:rsid w:val="005B0ABF"/>
    <w:rsid w:val="005B41E0"/>
    <w:rsid w:val="005B45FD"/>
    <w:rsid w:val="005B5120"/>
    <w:rsid w:val="005C27A0"/>
    <w:rsid w:val="005C2EFB"/>
    <w:rsid w:val="005C3BD5"/>
    <w:rsid w:val="005C44B2"/>
    <w:rsid w:val="005C4821"/>
    <w:rsid w:val="005C55FF"/>
    <w:rsid w:val="005C7B82"/>
    <w:rsid w:val="005D05E2"/>
    <w:rsid w:val="005D46E3"/>
    <w:rsid w:val="005D5DFE"/>
    <w:rsid w:val="005D6150"/>
    <w:rsid w:val="005D6DE6"/>
    <w:rsid w:val="005E44E4"/>
    <w:rsid w:val="005E46EE"/>
    <w:rsid w:val="005E4CDF"/>
    <w:rsid w:val="005E570B"/>
    <w:rsid w:val="005E588C"/>
    <w:rsid w:val="005E602A"/>
    <w:rsid w:val="005E65B9"/>
    <w:rsid w:val="005E6C47"/>
    <w:rsid w:val="005F0D9D"/>
    <w:rsid w:val="005F217E"/>
    <w:rsid w:val="005F34EE"/>
    <w:rsid w:val="005F59F6"/>
    <w:rsid w:val="005F714A"/>
    <w:rsid w:val="005F74A6"/>
    <w:rsid w:val="00600033"/>
    <w:rsid w:val="0060044D"/>
    <w:rsid w:val="00600961"/>
    <w:rsid w:val="00601E6D"/>
    <w:rsid w:val="00601EF8"/>
    <w:rsid w:val="00602056"/>
    <w:rsid w:val="00602D8B"/>
    <w:rsid w:val="00603D85"/>
    <w:rsid w:val="00603FC2"/>
    <w:rsid w:val="00604FE4"/>
    <w:rsid w:val="006055E6"/>
    <w:rsid w:val="0060744D"/>
    <w:rsid w:val="0061030F"/>
    <w:rsid w:val="0061068B"/>
    <w:rsid w:val="006128C8"/>
    <w:rsid w:val="00617592"/>
    <w:rsid w:val="006233FF"/>
    <w:rsid w:val="00623724"/>
    <w:rsid w:val="00626395"/>
    <w:rsid w:val="006278F5"/>
    <w:rsid w:val="00630376"/>
    <w:rsid w:val="00631E46"/>
    <w:rsid w:val="006330A9"/>
    <w:rsid w:val="0063365B"/>
    <w:rsid w:val="00633B47"/>
    <w:rsid w:val="006340B8"/>
    <w:rsid w:val="006343D2"/>
    <w:rsid w:val="00635041"/>
    <w:rsid w:val="00636F50"/>
    <w:rsid w:val="006430C7"/>
    <w:rsid w:val="0064351D"/>
    <w:rsid w:val="00644059"/>
    <w:rsid w:val="006449F0"/>
    <w:rsid w:val="00644CBD"/>
    <w:rsid w:val="00645313"/>
    <w:rsid w:val="0064574A"/>
    <w:rsid w:val="006461DB"/>
    <w:rsid w:val="00652BA8"/>
    <w:rsid w:val="00652CAD"/>
    <w:rsid w:val="0065390F"/>
    <w:rsid w:val="00653D62"/>
    <w:rsid w:val="006542EE"/>
    <w:rsid w:val="006553B5"/>
    <w:rsid w:val="00657057"/>
    <w:rsid w:val="00657859"/>
    <w:rsid w:val="00660508"/>
    <w:rsid w:val="006618B0"/>
    <w:rsid w:val="0066220D"/>
    <w:rsid w:val="00662363"/>
    <w:rsid w:val="00662496"/>
    <w:rsid w:val="006637E3"/>
    <w:rsid w:val="0066646E"/>
    <w:rsid w:val="00667A4E"/>
    <w:rsid w:val="00670911"/>
    <w:rsid w:val="00670931"/>
    <w:rsid w:val="00673A0C"/>
    <w:rsid w:val="00674875"/>
    <w:rsid w:val="00675783"/>
    <w:rsid w:val="00676015"/>
    <w:rsid w:val="00677BE4"/>
    <w:rsid w:val="006848A6"/>
    <w:rsid w:val="00685F19"/>
    <w:rsid w:val="0068628F"/>
    <w:rsid w:val="00687168"/>
    <w:rsid w:val="00687834"/>
    <w:rsid w:val="00690224"/>
    <w:rsid w:val="006906A4"/>
    <w:rsid w:val="006908D9"/>
    <w:rsid w:val="00691640"/>
    <w:rsid w:val="0069238F"/>
    <w:rsid w:val="006924AD"/>
    <w:rsid w:val="0069289E"/>
    <w:rsid w:val="00693BE6"/>
    <w:rsid w:val="00693FE2"/>
    <w:rsid w:val="006943DA"/>
    <w:rsid w:val="00695018"/>
    <w:rsid w:val="006A00A4"/>
    <w:rsid w:val="006A07AA"/>
    <w:rsid w:val="006A13DD"/>
    <w:rsid w:val="006A223A"/>
    <w:rsid w:val="006A24BA"/>
    <w:rsid w:val="006A5790"/>
    <w:rsid w:val="006A74F8"/>
    <w:rsid w:val="006B16AB"/>
    <w:rsid w:val="006B1B3C"/>
    <w:rsid w:val="006B25C6"/>
    <w:rsid w:val="006B612C"/>
    <w:rsid w:val="006C116F"/>
    <w:rsid w:val="006C1635"/>
    <w:rsid w:val="006C2E1B"/>
    <w:rsid w:val="006C3360"/>
    <w:rsid w:val="006C672E"/>
    <w:rsid w:val="006C69C0"/>
    <w:rsid w:val="006C6CA7"/>
    <w:rsid w:val="006D2414"/>
    <w:rsid w:val="006D310B"/>
    <w:rsid w:val="006D3BF3"/>
    <w:rsid w:val="006D423B"/>
    <w:rsid w:val="006D64BB"/>
    <w:rsid w:val="006D7132"/>
    <w:rsid w:val="006E045C"/>
    <w:rsid w:val="006E25C6"/>
    <w:rsid w:val="006E49BD"/>
    <w:rsid w:val="006E54EF"/>
    <w:rsid w:val="006E647F"/>
    <w:rsid w:val="006E726B"/>
    <w:rsid w:val="006F0E1D"/>
    <w:rsid w:val="006F114D"/>
    <w:rsid w:val="006F1879"/>
    <w:rsid w:val="006F2DE5"/>
    <w:rsid w:val="006F3638"/>
    <w:rsid w:val="006F44BF"/>
    <w:rsid w:val="006F6F21"/>
    <w:rsid w:val="006F7A21"/>
    <w:rsid w:val="007005FE"/>
    <w:rsid w:val="00700F5A"/>
    <w:rsid w:val="00702455"/>
    <w:rsid w:val="00705B82"/>
    <w:rsid w:val="00711B77"/>
    <w:rsid w:val="00714861"/>
    <w:rsid w:val="00714ECC"/>
    <w:rsid w:val="0071509F"/>
    <w:rsid w:val="00715475"/>
    <w:rsid w:val="007200CE"/>
    <w:rsid w:val="00720EE9"/>
    <w:rsid w:val="007210AD"/>
    <w:rsid w:val="00721253"/>
    <w:rsid w:val="00721E8D"/>
    <w:rsid w:val="0072299E"/>
    <w:rsid w:val="00722CFF"/>
    <w:rsid w:val="00723420"/>
    <w:rsid w:val="007234CA"/>
    <w:rsid w:val="00723798"/>
    <w:rsid w:val="00723964"/>
    <w:rsid w:val="00723AC2"/>
    <w:rsid w:val="00724862"/>
    <w:rsid w:val="007248AF"/>
    <w:rsid w:val="00733FA2"/>
    <w:rsid w:val="00734539"/>
    <w:rsid w:val="00734B2F"/>
    <w:rsid w:val="00736E30"/>
    <w:rsid w:val="007406FF"/>
    <w:rsid w:val="00740F35"/>
    <w:rsid w:val="00741447"/>
    <w:rsid w:val="00743B6A"/>
    <w:rsid w:val="00744F01"/>
    <w:rsid w:val="007453F2"/>
    <w:rsid w:val="0074699D"/>
    <w:rsid w:val="00747969"/>
    <w:rsid w:val="00747DC1"/>
    <w:rsid w:val="007506F7"/>
    <w:rsid w:val="00750966"/>
    <w:rsid w:val="00750A1C"/>
    <w:rsid w:val="00750CFE"/>
    <w:rsid w:val="00752F5F"/>
    <w:rsid w:val="00754D22"/>
    <w:rsid w:val="007567FA"/>
    <w:rsid w:val="0075688F"/>
    <w:rsid w:val="00757314"/>
    <w:rsid w:val="00757318"/>
    <w:rsid w:val="00757E87"/>
    <w:rsid w:val="00763749"/>
    <w:rsid w:val="007674FE"/>
    <w:rsid w:val="00771EC1"/>
    <w:rsid w:val="00773423"/>
    <w:rsid w:val="0077357E"/>
    <w:rsid w:val="00775C19"/>
    <w:rsid w:val="00775C53"/>
    <w:rsid w:val="00776781"/>
    <w:rsid w:val="00776F2D"/>
    <w:rsid w:val="00777239"/>
    <w:rsid w:val="00777631"/>
    <w:rsid w:val="0078178B"/>
    <w:rsid w:val="00781BAC"/>
    <w:rsid w:val="007831F7"/>
    <w:rsid w:val="00783E71"/>
    <w:rsid w:val="00784125"/>
    <w:rsid w:val="00784465"/>
    <w:rsid w:val="007872AD"/>
    <w:rsid w:val="007873F2"/>
    <w:rsid w:val="00787C54"/>
    <w:rsid w:val="00790D67"/>
    <w:rsid w:val="0079203C"/>
    <w:rsid w:val="00792FC8"/>
    <w:rsid w:val="00796918"/>
    <w:rsid w:val="00796A6F"/>
    <w:rsid w:val="00796AEF"/>
    <w:rsid w:val="007A6C10"/>
    <w:rsid w:val="007A76B2"/>
    <w:rsid w:val="007B1074"/>
    <w:rsid w:val="007B1D70"/>
    <w:rsid w:val="007B2D83"/>
    <w:rsid w:val="007B30BD"/>
    <w:rsid w:val="007B473F"/>
    <w:rsid w:val="007B4F45"/>
    <w:rsid w:val="007B6222"/>
    <w:rsid w:val="007B684B"/>
    <w:rsid w:val="007B6C8B"/>
    <w:rsid w:val="007B749B"/>
    <w:rsid w:val="007B7EA5"/>
    <w:rsid w:val="007BC0DB"/>
    <w:rsid w:val="007C1112"/>
    <w:rsid w:val="007C1711"/>
    <w:rsid w:val="007C1E45"/>
    <w:rsid w:val="007C5956"/>
    <w:rsid w:val="007C5F84"/>
    <w:rsid w:val="007C63B4"/>
    <w:rsid w:val="007C6E14"/>
    <w:rsid w:val="007C7B7D"/>
    <w:rsid w:val="007D0253"/>
    <w:rsid w:val="007D0A02"/>
    <w:rsid w:val="007D0E52"/>
    <w:rsid w:val="007D2379"/>
    <w:rsid w:val="007D2443"/>
    <w:rsid w:val="007D26FB"/>
    <w:rsid w:val="007D3078"/>
    <w:rsid w:val="007D3185"/>
    <w:rsid w:val="007D5477"/>
    <w:rsid w:val="007D7162"/>
    <w:rsid w:val="007E01ED"/>
    <w:rsid w:val="007E58A6"/>
    <w:rsid w:val="007E5B8B"/>
    <w:rsid w:val="007E6781"/>
    <w:rsid w:val="007E7369"/>
    <w:rsid w:val="007F11EC"/>
    <w:rsid w:val="007F230D"/>
    <w:rsid w:val="007F2DEE"/>
    <w:rsid w:val="007F2F8A"/>
    <w:rsid w:val="007F31F5"/>
    <w:rsid w:val="007F6392"/>
    <w:rsid w:val="007F6949"/>
    <w:rsid w:val="007F7B4C"/>
    <w:rsid w:val="0080025D"/>
    <w:rsid w:val="00800383"/>
    <w:rsid w:val="008014FB"/>
    <w:rsid w:val="00801B83"/>
    <w:rsid w:val="00801D2C"/>
    <w:rsid w:val="00802937"/>
    <w:rsid w:val="00803844"/>
    <w:rsid w:val="00804210"/>
    <w:rsid w:val="008109ED"/>
    <w:rsid w:val="00811FF9"/>
    <w:rsid w:val="0081338E"/>
    <w:rsid w:val="00813E89"/>
    <w:rsid w:val="00815CF2"/>
    <w:rsid w:val="00816A4B"/>
    <w:rsid w:val="00817AE2"/>
    <w:rsid w:val="0082199E"/>
    <w:rsid w:val="00826303"/>
    <w:rsid w:val="00827C56"/>
    <w:rsid w:val="00833613"/>
    <w:rsid w:val="00833D4B"/>
    <w:rsid w:val="00834B0E"/>
    <w:rsid w:val="00840309"/>
    <w:rsid w:val="00840D0C"/>
    <w:rsid w:val="008421A6"/>
    <w:rsid w:val="00842D6F"/>
    <w:rsid w:val="00843219"/>
    <w:rsid w:val="00843941"/>
    <w:rsid w:val="008459C8"/>
    <w:rsid w:val="00846425"/>
    <w:rsid w:val="008478B6"/>
    <w:rsid w:val="008505AD"/>
    <w:rsid w:val="00852A86"/>
    <w:rsid w:val="00853257"/>
    <w:rsid w:val="00853CF7"/>
    <w:rsid w:val="0085434B"/>
    <w:rsid w:val="00854983"/>
    <w:rsid w:val="00854DB3"/>
    <w:rsid w:val="008573D9"/>
    <w:rsid w:val="00857650"/>
    <w:rsid w:val="0086000E"/>
    <w:rsid w:val="008610C2"/>
    <w:rsid w:val="008632D0"/>
    <w:rsid w:val="00864F3C"/>
    <w:rsid w:val="00865BD4"/>
    <w:rsid w:val="008721AE"/>
    <w:rsid w:val="00872F76"/>
    <w:rsid w:val="00874398"/>
    <w:rsid w:val="00874C08"/>
    <w:rsid w:val="00875042"/>
    <w:rsid w:val="00875DD2"/>
    <w:rsid w:val="00876764"/>
    <w:rsid w:val="008767D0"/>
    <w:rsid w:val="00877103"/>
    <w:rsid w:val="00877F69"/>
    <w:rsid w:val="008819F9"/>
    <w:rsid w:val="008846CC"/>
    <w:rsid w:val="00884A54"/>
    <w:rsid w:val="00886FB3"/>
    <w:rsid w:val="00887482"/>
    <w:rsid w:val="00891B1B"/>
    <w:rsid w:val="00892A3A"/>
    <w:rsid w:val="008933A8"/>
    <w:rsid w:val="008937D7"/>
    <w:rsid w:val="00896051"/>
    <w:rsid w:val="008A07A4"/>
    <w:rsid w:val="008A0B70"/>
    <w:rsid w:val="008A149F"/>
    <w:rsid w:val="008A1502"/>
    <w:rsid w:val="008A1D36"/>
    <w:rsid w:val="008A5647"/>
    <w:rsid w:val="008A6E0D"/>
    <w:rsid w:val="008A6E3A"/>
    <w:rsid w:val="008A7AA1"/>
    <w:rsid w:val="008A7F06"/>
    <w:rsid w:val="008B0868"/>
    <w:rsid w:val="008B20B2"/>
    <w:rsid w:val="008B2897"/>
    <w:rsid w:val="008B37D6"/>
    <w:rsid w:val="008B394C"/>
    <w:rsid w:val="008B3C73"/>
    <w:rsid w:val="008B468B"/>
    <w:rsid w:val="008B4C70"/>
    <w:rsid w:val="008B5955"/>
    <w:rsid w:val="008B5F70"/>
    <w:rsid w:val="008B68AA"/>
    <w:rsid w:val="008B6B2C"/>
    <w:rsid w:val="008C0A57"/>
    <w:rsid w:val="008C1EB2"/>
    <w:rsid w:val="008C1F99"/>
    <w:rsid w:val="008C34C9"/>
    <w:rsid w:val="008C421C"/>
    <w:rsid w:val="008C46F7"/>
    <w:rsid w:val="008C6697"/>
    <w:rsid w:val="008C6898"/>
    <w:rsid w:val="008C71F8"/>
    <w:rsid w:val="008D1A53"/>
    <w:rsid w:val="008D1DC4"/>
    <w:rsid w:val="008D3054"/>
    <w:rsid w:val="008D332F"/>
    <w:rsid w:val="008D480E"/>
    <w:rsid w:val="008D510C"/>
    <w:rsid w:val="008D6BA9"/>
    <w:rsid w:val="008D7D4C"/>
    <w:rsid w:val="008E019B"/>
    <w:rsid w:val="008E065F"/>
    <w:rsid w:val="008E144C"/>
    <w:rsid w:val="008E3F65"/>
    <w:rsid w:val="008E55CC"/>
    <w:rsid w:val="008E5A0F"/>
    <w:rsid w:val="008E635B"/>
    <w:rsid w:val="008E72F6"/>
    <w:rsid w:val="008F22EE"/>
    <w:rsid w:val="008F2633"/>
    <w:rsid w:val="008F3AA5"/>
    <w:rsid w:val="008F3DCB"/>
    <w:rsid w:val="008F465B"/>
    <w:rsid w:val="008F5860"/>
    <w:rsid w:val="008F5DBD"/>
    <w:rsid w:val="008F7556"/>
    <w:rsid w:val="00900456"/>
    <w:rsid w:val="00900CB7"/>
    <w:rsid w:val="009045D0"/>
    <w:rsid w:val="00904CFD"/>
    <w:rsid w:val="00907549"/>
    <w:rsid w:val="00910421"/>
    <w:rsid w:val="009110ED"/>
    <w:rsid w:val="009115EF"/>
    <w:rsid w:val="00912746"/>
    <w:rsid w:val="009142BB"/>
    <w:rsid w:val="00915738"/>
    <w:rsid w:val="00916A6C"/>
    <w:rsid w:val="00916BFF"/>
    <w:rsid w:val="00917DC5"/>
    <w:rsid w:val="009205C8"/>
    <w:rsid w:val="0092387D"/>
    <w:rsid w:val="00924F1C"/>
    <w:rsid w:val="00925A63"/>
    <w:rsid w:val="00925F31"/>
    <w:rsid w:val="00927D3D"/>
    <w:rsid w:val="00931A42"/>
    <w:rsid w:val="009325E7"/>
    <w:rsid w:val="00932625"/>
    <w:rsid w:val="0093288D"/>
    <w:rsid w:val="00932B69"/>
    <w:rsid w:val="00933882"/>
    <w:rsid w:val="009338EC"/>
    <w:rsid w:val="009340B8"/>
    <w:rsid w:val="00935D6E"/>
    <w:rsid w:val="00937289"/>
    <w:rsid w:val="009378AF"/>
    <w:rsid w:val="00937F3B"/>
    <w:rsid w:val="0094003B"/>
    <w:rsid w:val="00940488"/>
    <w:rsid w:val="00940F54"/>
    <w:rsid w:val="00941053"/>
    <w:rsid w:val="0094334E"/>
    <w:rsid w:val="009451DD"/>
    <w:rsid w:val="00946C64"/>
    <w:rsid w:val="00946CFD"/>
    <w:rsid w:val="009503E4"/>
    <w:rsid w:val="009508AF"/>
    <w:rsid w:val="00952471"/>
    <w:rsid w:val="009541D0"/>
    <w:rsid w:val="00955BE5"/>
    <w:rsid w:val="00957244"/>
    <w:rsid w:val="0095732A"/>
    <w:rsid w:val="00957FBF"/>
    <w:rsid w:val="0096081A"/>
    <w:rsid w:val="00961E81"/>
    <w:rsid w:val="00963074"/>
    <w:rsid w:val="009633BC"/>
    <w:rsid w:val="0096405F"/>
    <w:rsid w:val="009647DC"/>
    <w:rsid w:val="00964F3B"/>
    <w:rsid w:val="009656A4"/>
    <w:rsid w:val="009666DD"/>
    <w:rsid w:val="009676A2"/>
    <w:rsid w:val="00967BB0"/>
    <w:rsid w:val="0097025C"/>
    <w:rsid w:val="00970512"/>
    <w:rsid w:val="00970642"/>
    <w:rsid w:val="00971301"/>
    <w:rsid w:val="00971311"/>
    <w:rsid w:val="00971A52"/>
    <w:rsid w:val="00972881"/>
    <w:rsid w:val="009731B5"/>
    <w:rsid w:val="00974BBF"/>
    <w:rsid w:val="00975139"/>
    <w:rsid w:val="00975F84"/>
    <w:rsid w:val="0097672A"/>
    <w:rsid w:val="00976B7C"/>
    <w:rsid w:val="00976D73"/>
    <w:rsid w:val="0097702E"/>
    <w:rsid w:val="00977F5F"/>
    <w:rsid w:val="00981861"/>
    <w:rsid w:val="00982E34"/>
    <w:rsid w:val="00982FF6"/>
    <w:rsid w:val="00983E70"/>
    <w:rsid w:val="0098446D"/>
    <w:rsid w:val="00984582"/>
    <w:rsid w:val="00984A39"/>
    <w:rsid w:val="0098566B"/>
    <w:rsid w:val="00985BF8"/>
    <w:rsid w:val="009863E7"/>
    <w:rsid w:val="0099133D"/>
    <w:rsid w:val="009915B4"/>
    <w:rsid w:val="009920A8"/>
    <w:rsid w:val="00994473"/>
    <w:rsid w:val="009960C4"/>
    <w:rsid w:val="00996635"/>
    <w:rsid w:val="009972E8"/>
    <w:rsid w:val="00997500"/>
    <w:rsid w:val="009A0B9D"/>
    <w:rsid w:val="009A26AA"/>
    <w:rsid w:val="009A50E6"/>
    <w:rsid w:val="009A55DA"/>
    <w:rsid w:val="009B16E3"/>
    <w:rsid w:val="009B1EE5"/>
    <w:rsid w:val="009B31CC"/>
    <w:rsid w:val="009B3DAF"/>
    <w:rsid w:val="009B4E7D"/>
    <w:rsid w:val="009C07CD"/>
    <w:rsid w:val="009C0E3E"/>
    <w:rsid w:val="009C137D"/>
    <w:rsid w:val="009C16C4"/>
    <w:rsid w:val="009C1C94"/>
    <w:rsid w:val="009C332F"/>
    <w:rsid w:val="009C4560"/>
    <w:rsid w:val="009C4AF6"/>
    <w:rsid w:val="009C5BE6"/>
    <w:rsid w:val="009C5F85"/>
    <w:rsid w:val="009C64A3"/>
    <w:rsid w:val="009D010A"/>
    <w:rsid w:val="009D0B90"/>
    <w:rsid w:val="009D1102"/>
    <w:rsid w:val="009D13A2"/>
    <w:rsid w:val="009D16F8"/>
    <w:rsid w:val="009D1A2B"/>
    <w:rsid w:val="009D320A"/>
    <w:rsid w:val="009D3CA5"/>
    <w:rsid w:val="009D587F"/>
    <w:rsid w:val="009D6539"/>
    <w:rsid w:val="009E12C1"/>
    <w:rsid w:val="009E1CA7"/>
    <w:rsid w:val="009E33F5"/>
    <w:rsid w:val="009E415E"/>
    <w:rsid w:val="009E422B"/>
    <w:rsid w:val="009E5CBE"/>
    <w:rsid w:val="009E6CB9"/>
    <w:rsid w:val="009E767E"/>
    <w:rsid w:val="009E7A86"/>
    <w:rsid w:val="009F0385"/>
    <w:rsid w:val="009F240E"/>
    <w:rsid w:val="009F2914"/>
    <w:rsid w:val="009F2FD3"/>
    <w:rsid w:val="009F3209"/>
    <w:rsid w:val="009F4451"/>
    <w:rsid w:val="009F657E"/>
    <w:rsid w:val="009F6F08"/>
    <w:rsid w:val="00A01889"/>
    <w:rsid w:val="00A0536D"/>
    <w:rsid w:val="00A064C6"/>
    <w:rsid w:val="00A0674A"/>
    <w:rsid w:val="00A06C70"/>
    <w:rsid w:val="00A10EE5"/>
    <w:rsid w:val="00A115B2"/>
    <w:rsid w:val="00A11C58"/>
    <w:rsid w:val="00A124D6"/>
    <w:rsid w:val="00A12D3C"/>
    <w:rsid w:val="00A1386E"/>
    <w:rsid w:val="00A13AC4"/>
    <w:rsid w:val="00A13C36"/>
    <w:rsid w:val="00A13DD1"/>
    <w:rsid w:val="00A14B16"/>
    <w:rsid w:val="00A153B4"/>
    <w:rsid w:val="00A16C84"/>
    <w:rsid w:val="00A1739C"/>
    <w:rsid w:val="00A208EA"/>
    <w:rsid w:val="00A23AC2"/>
    <w:rsid w:val="00A24F27"/>
    <w:rsid w:val="00A25FEA"/>
    <w:rsid w:val="00A26222"/>
    <w:rsid w:val="00A2676E"/>
    <w:rsid w:val="00A30D19"/>
    <w:rsid w:val="00A32200"/>
    <w:rsid w:val="00A36281"/>
    <w:rsid w:val="00A36872"/>
    <w:rsid w:val="00A3791A"/>
    <w:rsid w:val="00A403E9"/>
    <w:rsid w:val="00A40FA9"/>
    <w:rsid w:val="00A4253B"/>
    <w:rsid w:val="00A4376E"/>
    <w:rsid w:val="00A43937"/>
    <w:rsid w:val="00A45540"/>
    <w:rsid w:val="00A45B12"/>
    <w:rsid w:val="00A46C47"/>
    <w:rsid w:val="00A46C91"/>
    <w:rsid w:val="00A4760B"/>
    <w:rsid w:val="00A50BD8"/>
    <w:rsid w:val="00A53794"/>
    <w:rsid w:val="00A53F2E"/>
    <w:rsid w:val="00A57375"/>
    <w:rsid w:val="00A575AD"/>
    <w:rsid w:val="00A61E63"/>
    <w:rsid w:val="00A6204F"/>
    <w:rsid w:val="00A62525"/>
    <w:rsid w:val="00A657FD"/>
    <w:rsid w:val="00A66AE3"/>
    <w:rsid w:val="00A66C24"/>
    <w:rsid w:val="00A704D3"/>
    <w:rsid w:val="00A70A05"/>
    <w:rsid w:val="00A720FE"/>
    <w:rsid w:val="00A76EB8"/>
    <w:rsid w:val="00A76EEC"/>
    <w:rsid w:val="00A76F8A"/>
    <w:rsid w:val="00A77582"/>
    <w:rsid w:val="00A77ACE"/>
    <w:rsid w:val="00A80962"/>
    <w:rsid w:val="00A81195"/>
    <w:rsid w:val="00A81381"/>
    <w:rsid w:val="00A819C4"/>
    <w:rsid w:val="00A837D5"/>
    <w:rsid w:val="00A841FD"/>
    <w:rsid w:val="00A843E9"/>
    <w:rsid w:val="00A91310"/>
    <w:rsid w:val="00A91C34"/>
    <w:rsid w:val="00A9214D"/>
    <w:rsid w:val="00A92C87"/>
    <w:rsid w:val="00A948EA"/>
    <w:rsid w:val="00A951BE"/>
    <w:rsid w:val="00A96A80"/>
    <w:rsid w:val="00A96AB5"/>
    <w:rsid w:val="00AA17EC"/>
    <w:rsid w:val="00AA1F55"/>
    <w:rsid w:val="00AA2DC8"/>
    <w:rsid w:val="00AA3306"/>
    <w:rsid w:val="00AA4B0A"/>
    <w:rsid w:val="00AA57F8"/>
    <w:rsid w:val="00AA6F9B"/>
    <w:rsid w:val="00AA7E46"/>
    <w:rsid w:val="00AB01C6"/>
    <w:rsid w:val="00AB1157"/>
    <w:rsid w:val="00AB1AF5"/>
    <w:rsid w:val="00AB1DED"/>
    <w:rsid w:val="00AB2F85"/>
    <w:rsid w:val="00AB5575"/>
    <w:rsid w:val="00AB5F7F"/>
    <w:rsid w:val="00AB63D0"/>
    <w:rsid w:val="00AB73A8"/>
    <w:rsid w:val="00AB7DCF"/>
    <w:rsid w:val="00AC0922"/>
    <w:rsid w:val="00AC11F6"/>
    <w:rsid w:val="00AC1942"/>
    <w:rsid w:val="00AC1F49"/>
    <w:rsid w:val="00AC2185"/>
    <w:rsid w:val="00AC49E5"/>
    <w:rsid w:val="00AC5EEE"/>
    <w:rsid w:val="00AC657D"/>
    <w:rsid w:val="00AC7661"/>
    <w:rsid w:val="00AC79A7"/>
    <w:rsid w:val="00AD1530"/>
    <w:rsid w:val="00AD2628"/>
    <w:rsid w:val="00AD3FBC"/>
    <w:rsid w:val="00AD4201"/>
    <w:rsid w:val="00AD5476"/>
    <w:rsid w:val="00AD57AE"/>
    <w:rsid w:val="00AE0335"/>
    <w:rsid w:val="00AE0A53"/>
    <w:rsid w:val="00AE1CDF"/>
    <w:rsid w:val="00AE1F83"/>
    <w:rsid w:val="00AE28B0"/>
    <w:rsid w:val="00AE4057"/>
    <w:rsid w:val="00AE4EF7"/>
    <w:rsid w:val="00AE5B24"/>
    <w:rsid w:val="00AE70CA"/>
    <w:rsid w:val="00AE736A"/>
    <w:rsid w:val="00AE7BB7"/>
    <w:rsid w:val="00AF095F"/>
    <w:rsid w:val="00AF14D9"/>
    <w:rsid w:val="00AF175B"/>
    <w:rsid w:val="00AF1795"/>
    <w:rsid w:val="00AF18A3"/>
    <w:rsid w:val="00AF4A22"/>
    <w:rsid w:val="00AF6218"/>
    <w:rsid w:val="00B00B70"/>
    <w:rsid w:val="00B032D0"/>
    <w:rsid w:val="00B0405D"/>
    <w:rsid w:val="00B05363"/>
    <w:rsid w:val="00B0687D"/>
    <w:rsid w:val="00B06C45"/>
    <w:rsid w:val="00B07F0A"/>
    <w:rsid w:val="00B130E9"/>
    <w:rsid w:val="00B132AE"/>
    <w:rsid w:val="00B13537"/>
    <w:rsid w:val="00B1358D"/>
    <w:rsid w:val="00B1491F"/>
    <w:rsid w:val="00B14B7F"/>
    <w:rsid w:val="00B15193"/>
    <w:rsid w:val="00B1739F"/>
    <w:rsid w:val="00B17AB0"/>
    <w:rsid w:val="00B20C21"/>
    <w:rsid w:val="00B21CFB"/>
    <w:rsid w:val="00B2339D"/>
    <w:rsid w:val="00B272D0"/>
    <w:rsid w:val="00B32BF8"/>
    <w:rsid w:val="00B34335"/>
    <w:rsid w:val="00B34A49"/>
    <w:rsid w:val="00B35AC7"/>
    <w:rsid w:val="00B36EE0"/>
    <w:rsid w:val="00B37886"/>
    <w:rsid w:val="00B37C7C"/>
    <w:rsid w:val="00B40664"/>
    <w:rsid w:val="00B42587"/>
    <w:rsid w:val="00B43312"/>
    <w:rsid w:val="00B454A4"/>
    <w:rsid w:val="00B45F65"/>
    <w:rsid w:val="00B47C30"/>
    <w:rsid w:val="00B51C2E"/>
    <w:rsid w:val="00B5366C"/>
    <w:rsid w:val="00B55BBF"/>
    <w:rsid w:val="00B56327"/>
    <w:rsid w:val="00B57C79"/>
    <w:rsid w:val="00B6126B"/>
    <w:rsid w:val="00B61B9A"/>
    <w:rsid w:val="00B63A8D"/>
    <w:rsid w:val="00B64386"/>
    <w:rsid w:val="00B64B2B"/>
    <w:rsid w:val="00B6508F"/>
    <w:rsid w:val="00B66412"/>
    <w:rsid w:val="00B67C7B"/>
    <w:rsid w:val="00B67E58"/>
    <w:rsid w:val="00B72CF5"/>
    <w:rsid w:val="00B7339E"/>
    <w:rsid w:val="00B74595"/>
    <w:rsid w:val="00B757C3"/>
    <w:rsid w:val="00B75C42"/>
    <w:rsid w:val="00B7743A"/>
    <w:rsid w:val="00B77713"/>
    <w:rsid w:val="00B80E3C"/>
    <w:rsid w:val="00B81B57"/>
    <w:rsid w:val="00B82729"/>
    <w:rsid w:val="00B829E6"/>
    <w:rsid w:val="00B82E18"/>
    <w:rsid w:val="00B855D3"/>
    <w:rsid w:val="00B85B09"/>
    <w:rsid w:val="00B90074"/>
    <w:rsid w:val="00B9060E"/>
    <w:rsid w:val="00B91868"/>
    <w:rsid w:val="00B9232B"/>
    <w:rsid w:val="00B93D69"/>
    <w:rsid w:val="00B942B3"/>
    <w:rsid w:val="00B94F01"/>
    <w:rsid w:val="00B95FCC"/>
    <w:rsid w:val="00B97494"/>
    <w:rsid w:val="00BA0538"/>
    <w:rsid w:val="00BA1BEA"/>
    <w:rsid w:val="00BA502C"/>
    <w:rsid w:val="00BA556A"/>
    <w:rsid w:val="00BA6AF2"/>
    <w:rsid w:val="00BA78F9"/>
    <w:rsid w:val="00BB1133"/>
    <w:rsid w:val="00BB1C5D"/>
    <w:rsid w:val="00BB1EFC"/>
    <w:rsid w:val="00BB2EC8"/>
    <w:rsid w:val="00BB4FFD"/>
    <w:rsid w:val="00BB5095"/>
    <w:rsid w:val="00BB636C"/>
    <w:rsid w:val="00BB7C48"/>
    <w:rsid w:val="00BC6D7B"/>
    <w:rsid w:val="00BC6E0C"/>
    <w:rsid w:val="00BC7936"/>
    <w:rsid w:val="00BC79F8"/>
    <w:rsid w:val="00BC7AB0"/>
    <w:rsid w:val="00BC7EE7"/>
    <w:rsid w:val="00BD0FA9"/>
    <w:rsid w:val="00BD5E36"/>
    <w:rsid w:val="00BD5FD2"/>
    <w:rsid w:val="00BE031D"/>
    <w:rsid w:val="00BE1D73"/>
    <w:rsid w:val="00BE3C9F"/>
    <w:rsid w:val="00BE648C"/>
    <w:rsid w:val="00BE686A"/>
    <w:rsid w:val="00BE74D2"/>
    <w:rsid w:val="00BE7A5B"/>
    <w:rsid w:val="00BF01AB"/>
    <w:rsid w:val="00BF1983"/>
    <w:rsid w:val="00BF1ADC"/>
    <w:rsid w:val="00BF224E"/>
    <w:rsid w:val="00BF36BC"/>
    <w:rsid w:val="00BF3C70"/>
    <w:rsid w:val="00BF7381"/>
    <w:rsid w:val="00C03901"/>
    <w:rsid w:val="00C129A0"/>
    <w:rsid w:val="00C12FD9"/>
    <w:rsid w:val="00C142E0"/>
    <w:rsid w:val="00C14B75"/>
    <w:rsid w:val="00C15EED"/>
    <w:rsid w:val="00C17CC9"/>
    <w:rsid w:val="00C20943"/>
    <w:rsid w:val="00C2149F"/>
    <w:rsid w:val="00C22376"/>
    <w:rsid w:val="00C23CA1"/>
    <w:rsid w:val="00C251CE"/>
    <w:rsid w:val="00C269FD"/>
    <w:rsid w:val="00C27CA5"/>
    <w:rsid w:val="00C3361D"/>
    <w:rsid w:val="00C3393E"/>
    <w:rsid w:val="00C34B96"/>
    <w:rsid w:val="00C35620"/>
    <w:rsid w:val="00C36910"/>
    <w:rsid w:val="00C409AF"/>
    <w:rsid w:val="00C41A98"/>
    <w:rsid w:val="00C434FD"/>
    <w:rsid w:val="00C44356"/>
    <w:rsid w:val="00C44AEC"/>
    <w:rsid w:val="00C45EE6"/>
    <w:rsid w:val="00C46546"/>
    <w:rsid w:val="00C46EAA"/>
    <w:rsid w:val="00C539E4"/>
    <w:rsid w:val="00C54674"/>
    <w:rsid w:val="00C5566D"/>
    <w:rsid w:val="00C574B1"/>
    <w:rsid w:val="00C61544"/>
    <w:rsid w:val="00C643DE"/>
    <w:rsid w:val="00C64ECA"/>
    <w:rsid w:val="00C67319"/>
    <w:rsid w:val="00C6773A"/>
    <w:rsid w:val="00C67EC2"/>
    <w:rsid w:val="00C70764"/>
    <w:rsid w:val="00C70A3B"/>
    <w:rsid w:val="00C71005"/>
    <w:rsid w:val="00C71693"/>
    <w:rsid w:val="00C7542C"/>
    <w:rsid w:val="00C76259"/>
    <w:rsid w:val="00C76E2C"/>
    <w:rsid w:val="00C80CE0"/>
    <w:rsid w:val="00C820AB"/>
    <w:rsid w:val="00C826AC"/>
    <w:rsid w:val="00C845D1"/>
    <w:rsid w:val="00C84C3B"/>
    <w:rsid w:val="00C909A1"/>
    <w:rsid w:val="00C92365"/>
    <w:rsid w:val="00C9522A"/>
    <w:rsid w:val="00C956E2"/>
    <w:rsid w:val="00C96FB2"/>
    <w:rsid w:val="00C97A2B"/>
    <w:rsid w:val="00CA013E"/>
    <w:rsid w:val="00CA22BC"/>
    <w:rsid w:val="00CA5F28"/>
    <w:rsid w:val="00CA62C1"/>
    <w:rsid w:val="00CA657E"/>
    <w:rsid w:val="00CA6DEC"/>
    <w:rsid w:val="00CA7ED6"/>
    <w:rsid w:val="00CB040F"/>
    <w:rsid w:val="00CB0869"/>
    <w:rsid w:val="00CB203A"/>
    <w:rsid w:val="00CB2E85"/>
    <w:rsid w:val="00CB5141"/>
    <w:rsid w:val="00CC0C79"/>
    <w:rsid w:val="00CC3F3C"/>
    <w:rsid w:val="00CC463D"/>
    <w:rsid w:val="00CC7160"/>
    <w:rsid w:val="00CC7417"/>
    <w:rsid w:val="00CD0B99"/>
    <w:rsid w:val="00CD15FE"/>
    <w:rsid w:val="00CD17EE"/>
    <w:rsid w:val="00CD235A"/>
    <w:rsid w:val="00CD24A4"/>
    <w:rsid w:val="00CD2D78"/>
    <w:rsid w:val="00CD2EC9"/>
    <w:rsid w:val="00CD3951"/>
    <w:rsid w:val="00CD3D3C"/>
    <w:rsid w:val="00CD5876"/>
    <w:rsid w:val="00CD58E8"/>
    <w:rsid w:val="00CD5956"/>
    <w:rsid w:val="00CD5FDC"/>
    <w:rsid w:val="00CD6448"/>
    <w:rsid w:val="00CD6C41"/>
    <w:rsid w:val="00CD74AF"/>
    <w:rsid w:val="00CE110E"/>
    <w:rsid w:val="00CE32C9"/>
    <w:rsid w:val="00CF0097"/>
    <w:rsid w:val="00CF0A08"/>
    <w:rsid w:val="00CF13E2"/>
    <w:rsid w:val="00CF2392"/>
    <w:rsid w:val="00CF483D"/>
    <w:rsid w:val="00CF4920"/>
    <w:rsid w:val="00CF4EB1"/>
    <w:rsid w:val="00CF5426"/>
    <w:rsid w:val="00D02043"/>
    <w:rsid w:val="00D0300A"/>
    <w:rsid w:val="00D05FDD"/>
    <w:rsid w:val="00D068E4"/>
    <w:rsid w:val="00D11DB8"/>
    <w:rsid w:val="00D12225"/>
    <w:rsid w:val="00D14EAA"/>
    <w:rsid w:val="00D15AE0"/>
    <w:rsid w:val="00D16864"/>
    <w:rsid w:val="00D170FD"/>
    <w:rsid w:val="00D20269"/>
    <w:rsid w:val="00D26B40"/>
    <w:rsid w:val="00D26C94"/>
    <w:rsid w:val="00D270B6"/>
    <w:rsid w:val="00D3008D"/>
    <w:rsid w:val="00D304E3"/>
    <w:rsid w:val="00D30835"/>
    <w:rsid w:val="00D32324"/>
    <w:rsid w:val="00D33602"/>
    <w:rsid w:val="00D3631F"/>
    <w:rsid w:val="00D3783B"/>
    <w:rsid w:val="00D37B5A"/>
    <w:rsid w:val="00D40F16"/>
    <w:rsid w:val="00D40FA7"/>
    <w:rsid w:val="00D4197A"/>
    <w:rsid w:val="00D42BD3"/>
    <w:rsid w:val="00D433F1"/>
    <w:rsid w:val="00D43A7E"/>
    <w:rsid w:val="00D462E1"/>
    <w:rsid w:val="00D4644F"/>
    <w:rsid w:val="00D46CEA"/>
    <w:rsid w:val="00D515D3"/>
    <w:rsid w:val="00D5282F"/>
    <w:rsid w:val="00D53538"/>
    <w:rsid w:val="00D5399B"/>
    <w:rsid w:val="00D57250"/>
    <w:rsid w:val="00D6111B"/>
    <w:rsid w:val="00D63EDF"/>
    <w:rsid w:val="00D65836"/>
    <w:rsid w:val="00D6778E"/>
    <w:rsid w:val="00D67E7F"/>
    <w:rsid w:val="00D71F3D"/>
    <w:rsid w:val="00D73A05"/>
    <w:rsid w:val="00D73B18"/>
    <w:rsid w:val="00D769E8"/>
    <w:rsid w:val="00D76C7A"/>
    <w:rsid w:val="00D77305"/>
    <w:rsid w:val="00D81590"/>
    <w:rsid w:val="00D81595"/>
    <w:rsid w:val="00D82866"/>
    <w:rsid w:val="00D840A9"/>
    <w:rsid w:val="00D85128"/>
    <w:rsid w:val="00D86B55"/>
    <w:rsid w:val="00D90DE0"/>
    <w:rsid w:val="00D95009"/>
    <w:rsid w:val="00D9529E"/>
    <w:rsid w:val="00D96235"/>
    <w:rsid w:val="00D97770"/>
    <w:rsid w:val="00DA057F"/>
    <w:rsid w:val="00DA1624"/>
    <w:rsid w:val="00DA1EDD"/>
    <w:rsid w:val="00DA59A4"/>
    <w:rsid w:val="00DA66FC"/>
    <w:rsid w:val="00DA747E"/>
    <w:rsid w:val="00DB1269"/>
    <w:rsid w:val="00DB375C"/>
    <w:rsid w:val="00DB64D5"/>
    <w:rsid w:val="00DB6C8E"/>
    <w:rsid w:val="00DB7887"/>
    <w:rsid w:val="00DC0434"/>
    <w:rsid w:val="00DC17FA"/>
    <w:rsid w:val="00DC2B4E"/>
    <w:rsid w:val="00DD0865"/>
    <w:rsid w:val="00DD1ACB"/>
    <w:rsid w:val="00DD1EA5"/>
    <w:rsid w:val="00DD2D80"/>
    <w:rsid w:val="00DD37F1"/>
    <w:rsid w:val="00DD4D65"/>
    <w:rsid w:val="00DD7980"/>
    <w:rsid w:val="00DD7C9C"/>
    <w:rsid w:val="00DE06A0"/>
    <w:rsid w:val="00DE1500"/>
    <w:rsid w:val="00DE5852"/>
    <w:rsid w:val="00DE5B63"/>
    <w:rsid w:val="00DE5B67"/>
    <w:rsid w:val="00DE5F92"/>
    <w:rsid w:val="00DE6E79"/>
    <w:rsid w:val="00DE737B"/>
    <w:rsid w:val="00DF29CC"/>
    <w:rsid w:val="00DF2A98"/>
    <w:rsid w:val="00DF5417"/>
    <w:rsid w:val="00DF5766"/>
    <w:rsid w:val="00DF5B24"/>
    <w:rsid w:val="00DF5C3D"/>
    <w:rsid w:val="00E00602"/>
    <w:rsid w:val="00E04106"/>
    <w:rsid w:val="00E06B54"/>
    <w:rsid w:val="00E0764F"/>
    <w:rsid w:val="00E07A5F"/>
    <w:rsid w:val="00E10B19"/>
    <w:rsid w:val="00E11BE2"/>
    <w:rsid w:val="00E11C16"/>
    <w:rsid w:val="00E14184"/>
    <w:rsid w:val="00E145C9"/>
    <w:rsid w:val="00E16CCC"/>
    <w:rsid w:val="00E17D1E"/>
    <w:rsid w:val="00E23449"/>
    <w:rsid w:val="00E31C45"/>
    <w:rsid w:val="00E320A2"/>
    <w:rsid w:val="00E326A5"/>
    <w:rsid w:val="00E331A0"/>
    <w:rsid w:val="00E34592"/>
    <w:rsid w:val="00E426BD"/>
    <w:rsid w:val="00E42C32"/>
    <w:rsid w:val="00E43271"/>
    <w:rsid w:val="00E4342F"/>
    <w:rsid w:val="00E43740"/>
    <w:rsid w:val="00E43F9A"/>
    <w:rsid w:val="00E46A36"/>
    <w:rsid w:val="00E47C83"/>
    <w:rsid w:val="00E5100D"/>
    <w:rsid w:val="00E519A5"/>
    <w:rsid w:val="00E5205D"/>
    <w:rsid w:val="00E52373"/>
    <w:rsid w:val="00E52C8D"/>
    <w:rsid w:val="00E550FF"/>
    <w:rsid w:val="00E56601"/>
    <w:rsid w:val="00E60D33"/>
    <w:rsid w:val="00E61313"/>
    <w:rsid w:val="00E614A5"/>
    <w:rsid w:val="00E61A80"/>
    <w:rsid w:val="00E634C7"/>
    <w:rsid w:val="00E63836"/>
    <w:rsid w:val="00E6525B"/>
    <w:rsid w:val="00E65E1A"/>
    <w:rsid w:val="00E66633"/>
    <w:rsid w:val="00E66EBD"/>
    <w:rsid w:val="00E67AA6"/>
    <w:rsid w:val="00E70222"/>
    <w:rsid w:val="00E72059"/>
    <w:rsid w:val="00E72412"/>
    <w:rsid w:val="00E745E7"/>
    <w:rsid w:val="00E758A9"/>
    <w:rsid w:val="00E76F81"/>
    <w:rsid w:val="00E77391"/>
    <w:rsid w:val="00E773E7"/>
    <w:rsid w:val="00E80C82"/>
    <w:rsid w:val="00E86B8B"/>
    <w:rsid w:val="00E874EF"/>
    <w:rsid w:val="00E87AC5"/>
    <w:rsid w:val="00E96B1D"/>
    <w:rsid w:val="00E97FC5"/>
    <w:rsid w:val="00EA066D"/>
    <w:rsid w:val="00EA0A8A"/>
    <w:rsid w:val="00EA1B28"/>
    <w:rsid w:val="00EA28E4"/>
    <w:rsid w:val="00EA2A5A"/>
    <w:rsid w:val="00EA3191"/>
    <w:rsid w:val="00EA5667"/>
    <w:rsid w:val="00EA59FB"/>
    <w:rsid w:val="00EA6FE9"/>
    <w:rsid w:val="00EB111E"/>
    <w:rsid w:val="00EB122B"/>
    <w:rsid w:val="00EB15A9"/>
    <w:rsid w:val="00EB2685"/>
    <w:rsid w:val="00EB3772"/>
    <w:rsid w:val="00EB38D8"/>
    <w:rsid w:val="00EB3FBA"/>
    <w:rsid w:val="00EB46B6"/>
    <w:rsid w:val="00EB4C51"/>
    <w:rsid w:val="00EB54C1"/>
    <w:rsid w:val="00EB54D7"/>
    <w:rsid w:val="00EB7A56"/>
    <w:rsid w:val="00EC01C4"/>
    <w:rsid w:val="00EC0D46"/>
    <w:rsid w:val="00EC0D77"/>
    <w:rsid w:val="00EC16D5"/>
    <w:rsid w:val="00EC1965"/>
    <w:rsid w:val="00EC2592"/>
    <w:rsid w:val="00EC4D8D"/>
    <w:rsid w:val="00EC5D78"/>
    <w:rsid w:val="00EC688D"/>
    <w:rsid w:val="00EC7DD4"/>
    <w:rsid w:val="00ED014F"/>
    <w:rsid w:val="00ED3FD1"/>
    <w:rsid w:val="00ED558F"/>
    <w:rsid w:val="00EE08FD"/>
    <w:rsid w:val="00EE1891"/>
    <w:rsid w:val="00EE24FF"/>
    <w:rsid w:val="00EE2B39"/>
    <w:rsid w:val="00EE2ECA"/>
    <w:rsid w:val="00EE53C9"/>
    <w:rsid w:val="00EF0348"/>
    <w:rsid w:val="00EF3EB5"/>
    <w:rsid w:val="00EF42EE"/>
    <w:rsid w:val="00EF4629"/>
    <w:rsid w:val="00EF53C3"/>
    <w:rsid w:val="00F00492"/>
    <w:rsid w:val="00F00F32"/>
    <w:rsid w:val="00F014E6"/>
    <w:rsid w:val="00F016D6"/>
    <w:rsid w:val="00F0232E"/>
    <w:rsid w:val="00F0408F"/>
    <w:rsid w:val="00F04552"/>
    <w:rsid w:val="00F04990"/>
    <w:rsid w:val="00F05AF8"/>
    <w:rsid w:val="00F10104"/>
    <w:rsid w:val="00F11251"/>
    <w:rsid w:val="00F1183B"/>
    <w:rsid w:val="00F120AF"/>
    <w:rsid w:val="00F12361"/>
    <w:rsid w:val="00F123C9"/>
    <w:rsid w:val="00F12558"/>
    <w:rsid w:val="00F131AF"/>
    <w:rsid w:val="00F14BC0"/>
    <w:rsid w:val="00F16261"/>
    <w:rsid w:val="00F16C75"/>
    <w:rsid w:val="00F205BE"/>
    <w:rsid w:val="00F212A3"/>
    <w:rsid w:val="00F2239D"/>
    <w:rsid w:val="00F24997"/>
    <w:rsid w:val="00F255FD"/>
    <w:rsid w:val="00F262FC"/>
    <w:rsid w:val="00F33372"/>
    <w:rsid w:val="00F34866"/>
    <w:rsid w:val="00F349CF"/>
    <w:rsid w:val="00F35395"/>
    <w:rsid w:val="00F37C68"/>
    <w:rsid w:val="00F4280A"/>
    <w:rsid w:val="00F43CAD"/>
    <w:rsid w:val="00F4455F"/>
    <w:rsid w:val="00F44634"/>
    <w:rsid w:val="00F508C4"/>
    <w:rsid w:val="00F50BA2"/>
    <w:rsid w:val="00F513BA"/>
    <w:rsid w:val="00F51445"/>
    <w:rsid w:val="00F53B4D"/>
    <w:rsid w:val="00F5489D"/>
    <w:rsid w:val="00F55D54"/>
    <w:rsid w:val="00F55F1D"/>
    <w:rsid w:val="00F57804"/>
    <w:rsid w:val="00F60B57"/>
    <w:rsid w:val="00F61102"/>
    <w:rsid w:val="00F613D7"/>
    <w:rsid w:val="00F61B79"/>
    <w:rsid w:val="00F625AF"/>
    <w:rsid w:val="00F62DD9"/>
    <w:rsid w:val="00F636EE"/>
    <w:rsid w:val="00F63F60"/>
    <w:rsid w:val="00F6545C"/>
    <w:rsid w:val="00F657DF"/>
    <w:rsid w:val="00F6752E"/>
    <w:rsid w:val="00F70B3F"/>
    <w:rsid w:val="00F73E32"/>
    <w:rsid w:val="00F76143"/>
    <w:rsid w:val="00F76A1A"/>
    <w:rsid w:val="00F76A9F"/>
    <w:rsid w:val="00F81A5F"/>
    <w:rsid w:val="00F81B15"/>
    <w:rsid w:val="00F83CAB"/>
    <w:rsid w:val="00F84114"/>
    <w:rsid w:val="00F84F3B"/>
    <w:rsid w:val="00F85677"/>
    <w:rsid w:val="00F85A62"/>
    <w:rsid w:val="00F85B67"/>
    <w:rsid w:val="00F862C7"/>
    <w:rsid w:val="00F864BF"/>
    <w:rsid w:val="00F867D3"/>
    <w:rsid w:val="00F871C5"/>
    <w:rsid w:val="00F872AD"/>
    <w:rsid w:val="00F922DB"/>
    <w:rsid w:val="00F9297D"/>
    <w:rsid w:val="00F92DE8"/>
    <w:rsid w:val="00F934F7"/>
    <w:rsid w:val="00F943C3"/>
    <w:rsid w:val="00F945A4"/>
    <w:rsid w:val="00F95264"/>
    <w:rsid w:val="00FA159E"/>
    <w:rsid w:val="00FA278F"/>
    <w:rsid w:val="00FA3B98"/>
    <w:rsid w:val="00FA4B22"/>
    <w:rsid w:val="00FA6121"/>
    <w:rsid w:val="00FA758E"/>
    <w:rsid w:val="00FA7A1E"/>
    <w:rsid w:val="00FB0092"/>
    <w:rsid w:val="00FB205C"/>
    <w:rsid w:val="00FB25D5"/>
    <w:rsid w:val="00FB28F2"/>
    <w:rsid w:val="00FB293F"/>
    <w:rsid w:val="00FB721F"/>
    <w:rsid w:val="00FC1D76"/>
    <w:rsid w:val="00FC3C21"/>
    <w:rsid w:val="00FC5E77"/>
    <w:rsid w:val="00FC674E"/>
    <w:rsid w:val="00FC7862"/>
    <w:rsid w:val="00FD3063"/>
    <w:rsid w:val="00FD388F"/>
    <w:rsid w:val="00FD3E59"/>
    <w:rsid w:val="00FD4E29"/>
    <w:rsid w:val="00FD4FE0"/>
    <w:rsid w:val="00FD5F00"/>
    <w:rsid w:val="00FD6726"/>
    <w:rsid w:val="00FE17C2"/>
    <w:rsid w:val="00FE1DA2"/>
    <w:rsid w:val="00FE3AFA"/>
    <w:rsid w:val="00FE3E7C"/>
    <w:rsid w:val="00FE5EA1"/>
    <w:rsid w:val="00FF0950"/>
    <w:rsid w:val="00FF246E"/>
    <w:rsid w:val="00FF2BDE"/>
    <w:rsid w:val="00FF2C7A"/>
    <w:rsid w:val="00FF3D6A"/>
    <w:rsid w:val="00FF6D00"/>
    <w:rsid w:val="00FF798C"/>
    <w:rsid w:val="00FF7E0B"/>
    <w:rsid w:val="022EADFE"/>
    <w:rsid w:val="03B90A3C"/>
    <w:rsid w:val="054A5594"/>
    <w:rsid w:val="05B38D98"/>
    <w:rsid w:val="05FA3117"/>
    <w:rsid w:val="09EF9F44"/>
    <w:rsid w:val="0A2A4130"/>
    <w:rsid w:val="0AF56258"/>
    <w:rsid w:val="0B104C5C"/>
    <w:rsid w:val="0C4B7181"/>
    <w:rsid w:val="0D4FDCD2"/>
    <w:rsid w:val="0F050766"/>
    <w:rsid w:val="0F9E050C"/>
    <w:rsid w:val="100AA740"/>
    <w:rsid w:val="11A87755"/>
    <w:rsid w:val="11C004A5"/>
    <w:rsid w:val="12145AD3"/>
    <w:rsid w:val="121AF7C4"/>
    <w:rsid w:val="129ACD0D"/>
    <w:rsid w:val="12F5E8A3"/>
    <w:rsid w:val="131F3044"/>
    <w:rsid w:val="144716C4"/>
    <w:rsid w:val="14E1A533"/>
    <w:rsid w:val="152473E1"/>
    <w:rsid w:val="16462DA7"/>
    <w:rsid w:val="1748447A"/>
    <w:rsid w:val="17B2877C"/>
    <w:rsid w:val="17FDED8A"/>
    <w:rsid w:val="19BD9A59"/>
    <w:rsid w:val="1CFA3349"/>
    <w:rsid w:val="1DB80F15"/>
    <w:rsid w:val="1E2DC22C"/>
    <w:rsid w:val="206405D5"/>
    <w:rsid w:val="2149A5DC"/>
    <w:rsid w:val="21A19DE0"/>
    <w:rsid w:val="22691A4E"/>
    <w:rsid w:val="23150470"/>
    <w:rsid w:val="23251556"/>
    <w:rsid w:val="23F9EE70"/>
    <w:rsid w:val="267ABB79"/>
    <w:rsid w:val="28739665"/>
    <w:rsid w:val="2A6533E5"/>
    <w:rsid w:val="2B48E9F6"/>
    <w:rsid w:val="2BB58C2A"/>
    <w:rsid w:val="2BF42526"/>
    <w:rsid w:val="2C6E0B21"/>
    <w:rsid w:val="2E232DEB"/>
    <w:rsid w:val="2E2986DF"/>
    <w:rsid w:val="2E334BE0"/>
    <w:rsid w:val="2E3FC2A9"/>
    <w:rsid w:val="2E41EDB8"/>
    <w:rsid w:val="2E42B706"/>
    <w:rsid w:val="2E62CFCF"/>
    <w:rsid w:val="30205728"/>
    <w:rsid w:val="31040D39"/>
    <w:rsid w:val="31D581BC"/>
    <w:rsid w:val="320D9E8A"/>
    <w:rsid w:val="33B321DE"/>
    <w:rsid w:val="34FB502F"/>
    <w:rsid w:val="35FC5C82"/>
    <w:rsid w:val="36062C1B"/>
    <w:rsid w:val="38F35C73"/>
    <w:rsid w:val="3949EB16"/>
    <w:rsid w:val="396CA5E6"/>
    <w:rsid w:val="3A194AB5"/>
    <w:rsid w:val="3ACE67E0"/>
    <w:rsid w:val="3B674615"/>
    <w:rsid w:val="3C7BD8BA"/>
    <w:rsid w:val="3DD1E7E3"/>
    <w:rsid w:val="3E091AA0"/>
    <w:rsid w:val="40580D7A"/>
    <w:rsid w:val="421C0A6D"/>
    <w:rsid w:val="43AFA642"/>
    <w:rsid w:val="444666CB"/>
    <w:rsid w:val="44783F7E"/>
    <w:rsid w:val="4518328F"/>
    <w:rsid w:val="45A63328"/>
    <w:rsid w:val="46D3E8E8"/>
    <w:rsid w:val="48F424E7"/>
    <w:rsid w:val="490D0DC0"/>
    <w:rsid w:val="49198F91"/>
    <w:rsid w:val="495EF61B"/>
    <w:rsid w:val="4AA177C9"/>
    <w:rsid w:val="4B3303B6"/>
    <w:rsid w:val="4BABBAC1"/>
    <w:rsid w:val="4EF06875"/>
    <w:rsid w:val="4FBCEF62"/>
    <w:rsid w:val="51F3F310"/>
    <w:rsid w:val="5315947A"/>
    <w:rsid w:val="539F5486"/>
    <w:rsid w:val="53B1D478"/>
    <w:rsid w:val="54DCB71F"/>
    <w:rsid w:val="55A5BF46"/>
    <w:rsid w:val="55F7E7EE"/>
    <w:rsid w:val="56166D20"/>
    <w:rsid w:val="575050F3"/>
    <w:rsid w:val="57BFE1EB"/>
    <w:rsid w:val="58A2CEAE"/>
    <w:rsid w:val="58C581C5"/>
    <w:rsid w:val="598AB2A4"/>
    <w:rsid w:val="5B3FD56E"/>
    <w:rsid w:val="5B48940C"/>
    <w:rsid w:val="5DD064E1"/>
    <w:rsid w:val="5ED505CE"/>
    <w:rsid w:val="609C0945"/>
    <w:rsid w:val="60AD164A"/>
    <w:rsid w:val="6114C050"/>
    <w:rsid w:val="61796662"/>
    <w:rsid w:val="63C6C952"/>
    <w:rsid w:val="640D6CD1"/>
    <w:rsid w:val="64D5221B"/>
    <w:rsid w:val="660CA5F3"/>
    <w:rsid w:val="669350DF"/>
    <w:rsid w:val="677B7DD1"/>
    <w:rsid w:val="6841D3BB"/>
    <w:rsid w:val="69F65B8C"/>
    <w:rsid w:val="6AD4CDA8"/>
    <w:rsid w:val="6AF2EA83"/>
    <w:rsid w:val="6BB8E1A7"/>
    <w:rsid w:val="6F631256"/>
    <w:rsid w:val="70527A2C"/>
    <w:rsid w:val="717B3A8C"/>
    <w:rsid w:val="72C523B2"/>
    <w:rsid w:val="7470E2FD"/>
    <w:rsid w:val="748FCCD6"/>
    <w:rsid w:val="7504C904"/>
    <w:rsid w:val="759271BF"/>
    <w:rsid w:val="75C360B8"/>
    <w:rsid w:val="766975E8"/>
    <w:rsid w:val="78F29670"/>
    <w:rsid w:val="791EE381"/>
    <w:rsid w:val="79562B6E"/>
    <w:rsid w:val="796C279E"/>
    <w:rsid w:val="79BEE7BE"/>
    <w:rsid w:val="79DCA575"/>
    <w:rsid w:val="7AC65B66"/>
    <w:rsid w:val="7C92BF5F"/>
    <w:rsid w:val="7C96E3FE"/>
    <w:rsid w:val="7D0F4371"/>
    <w:rsid w:val="7DB395F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52B685"/>
  <w15:chartTrackingRefBased/>
  <w15:docId w15:val="{1A92C63A-6F81-4C3D-924E-A1CCE75CA7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rsid w:val="00AB73A8"/>
    <w:pPr>
      <w:keepNext/>
      <w:keepLines/>
      <w:spacing w:before="480" w:after="120"/>
      <w:outlineLvl w:val="0"/>
    </w:pPr>
    <w:rPr>
      <w:rFonts w:ascii="Calibri" w:eastAsia="Calibri" w:hAnsi="Calibri" w:cs="Calibri"/>
      <w:b/>
      <w:kern w:val="0"/>
      <w:sz w:val="48"/>
      <w:szCs w:val="48"/>
      <w:lang w:eastAsia="et-EE"/>
      <w14:ligatures w14:val="none"/>
    </w:rPr>
  </w:style>
  <w:style w:type="paragraph" w:styleId="Pealkiri2">
    <w:name w:val="heading 2"/>
    <w:basedOn w:val="Normaallaad"/>
    <w:next w:val="Normaallaad"/>
    <w:link w:val="Pealkiri2Mrk"/>
    <w:rsid w:val="00AB73A8"/>
    <w:pPr>
      <w:keepNext/>
      <w:keepLines/>
      <w:spacing w:before="360" w:after="80"/>
      <w:outlineLvl w:val="1"/>
    </w:pPr>
    <w:rPr>
      <w:rFonts w:ascii="Calibri" w:eastAsia="Calibri" w:hAnsi="Calibri" w:cs="Calibri"/>
      <w:b/>
      <w:kern w:val="0"/>
      <w:sz w:val="36"/>
      <w:szCs w:val="36"/>
      <w:lang w:eastAsia="et-EE"/>
      <w14:ligatures w14:val="none"/>
    </w:rPr>
  </w:style>
  <w:style w:type="paragraph" w:styleId="Pealkiri3">
    <w:name w:val="heading 3"/>
    <w:basedOn w:val="Normaallaad"/>
    <w:next w:val="Normaallaad"/>
    <w:link w:val="Pealkiri3Mrk"/>
    <w:rsid w:val="00AB73A8"/>
    <w:pPr>
      <w:keepNext/>
      <w:keepLines/>
      <w:spacing w:before="280" w:after="80"/>
      <w:outlineLvl w:val="2"/>
    </w:pPr>
    <w:rPr>
      <w:rFonts w:ascii="Calibri" w:eastAsia="Calibri" w:hAnsi="Calibri" w:cs="Calibri"/>
      <w:b/>
      <w:kern w:val="0"/>
      <w:sz w:val="28"/>
      <w:szCs w:val="28"/>
      <w:lang w:eastAsia="et-EE"/>
      <w14:ligatures w14:val="none"/>
    </w:rPr>
  </w:style>
  <w:style w:type="paragraph" w:styleId="Pealkiri4">
    <w:name w:val="heading 4"/>
    <w:basedOn w:val="Normaallaad"/>
    <w:next w:val="Normaallaad"/>
    <w:link w:val="Pealkiri4Mrk"/>
    <w:rsid w:val="00AB73A8"/>
    <w:pPr>
      <w:keepNext/>
      <w:keepLines/>
      <w:spacing w:before="240" w:after="40"/>
      <w:outlineLvl w:val="3"/>
    </w:pPr>
    <w:rPr>
      <w:rFonts w:ascii="Calibri" w:eastAsia="Calibri" w:hAnsi="Calibri" w:cs="Calibri"/>
      <w:b/>
      <w:kern w:val="0"/>
      <w:sz w:val="24"/>
      <w:szCs w:val="24"/>
      <w:lang w:eastAsia="et-EE"/>
      <w14:ligatures w14:val="none"/>
    </w:rPr>
  </w:style>
  <w:style w:type="paragraph" w:styleId="Pealkiri5">
    <w:name w:val="heading 5"/>
    <w:basedOn w:val="Normaallaad"/>
    <w:next w:val="Normaallaad"/>
    <w:link w:val="Pealkiri5Mrk"/>
    <w:rsid w:val="00AB73A8"/>
    <w:pPr>
      <w:keepNext/>
      <w:keepLines/>
      <w:spacing w:before="220" w:after="40"/>
      <w:outlineLvl w:val="4"/>
    </w:pPr>
    <w:rPr>
      <w:rFonts w:ascii="Calibri" w:eastAsia="Calibri" w:hAnsi="Calibri" w:cs="Calibri"/>
      <w:b/>
      <w:kern w:val="0"/>
      <w:lang w:eastAsia="et-EE"/>
      <w14:ligatures w14:val="none"/>
    </w:rPr>
  </w:style>
  <w:style w:type="paragraph" w:styleId="Pealkiri6">
    <w:name w:val="heading 6"/>
    <w:basedOn w:val="Normaallaad"/>
    <w:next w:val="Normaallaad"/>
    <w:link w:val="Pealkiri6Mrk"/>
    <w:rsid w:val="00AB73A8"/>
    <w:pPr>
      <w:keepNext/>
      <w:keepLines/>
      <w:spacing w:before="200" w:after="40"/>
      <w:outlineLvl w:val="5"/>
    </w:pPr>
    <w:rPr>
      <w:rFonts w:ascii="Calibri" w:eastAsia="Calibri" w:hAnsi="Calibri" w:cs="Calibri"/>
      <w:b/>
      <w:kern w:val="0"/>
      <w:sz w:val="20"/>
      <w:szCs w:val="20"/>
      <w:lang w:eastAsia="et-EE"/>
      <w14:ligatures w14:val="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rsid w:val="00AB73A8"/>
    <w:rPr>
      <w:rFonts w:ascii="Calibri" w:eastAsia="Calibri" w:hAnsi="Calibri" w:cs="Calibri"/>
      <w:b/>
      <w:kern w:val="0"/>
      <w:sz w:val="48"/>
      <w:szCs w:val="48"/>
      <w:lang w:eastAsia="et-EE"/>
      <w14:ligatures w14:val="none"/>
    </w:rPr>
  </w:style>
  <w:style w:type="character" w:customStyle="1" w:styleId="Pealkiri2Mrk">
    <w:name w:val="Pealkiri 2 Märk"/>
    <w:basedOn w:val="Liguvaikefont"/>
    <w:link w:val="Pealkiri2"/>
    <w:rsid w:val="00AB73A8"/>
    <w:rPr>
      <w:rFonts w:ascii="Calibri" w:eastAsia="Calibri" w:hAnsi="Calibri" w:cs="Calibri"/>
      <w:b/>
      <w:kern w:val="0"/>
      <w:sz w:val="36"/>
      <w:szCs w:val="36"/>
      <w:lang w:eastAsia="et-EE"/>
      <w14:ligatures w14:val="none"/>
    </w:rPr>
  </w:style>
  <w:style w:type="character" w:customStyle="1" w:styleId="Pealkiri3Mrk">
    <w:name w:val="Pealkiri 3 Märk"/>
    <w:basedOn w:val="Liguvaikefont"/>
    <w:link w:val="Pealkiri3"/>
    <w:rsid w:val="00AB73A8"/>
    <w:rPr>
      <w:rFonts w:ascii="Calibri" w:eastAsia="Calibri" w:hAnsi="Calibri" w:cs="Calibri"/>
      <w:b/>
      <w:kern w:val="0"/>
      <w:sz w:val="28"/>
      <w:szCs w:val="28"/>
      <w:lang w:eastAsia="et-EE"/>
      <w14:ligatures w14:val="none"/>
    </w:rPr>
  </w:style>
  <w:style w:type="character" w:customStyle="1" w:styleId="Pealkiri4Mrk">
    <w:name w:val="Pealkiri 4 Märk"/>
    <w:basedOn w:val="Liguvaikefont"/>
    <w:link w:val="Pealkiri4"/>
    <w:rsid w:val="00AB73A8"/>
    <w:rPr>
      <w:rFonts w:ascii="Calibri" w:eastAsia="Calibri" w:hAnsi="Calibri" w:cs="Calibri"/>
      <w:b/>
      <w:kern w:val="0"/>
      <w:sz w:val="24"/>
      <w:szCs w:val="24"/>
      <w:lang w:eastAsia="et-EE"/>
      <w14:ligatures w14:val="none"/>
    </w:rPr>
  </w:style>
  <w:style w:type="character" w:customStyle="1" w:styleId="Pealkiri5Mrk">
    <w:name w:val="Pealkiri 5 Märk"/>
    <w:basedOn w:val="Liguvaikefont"/>
    <w:link w:val="Pealkiri5"/>
    <w:rsid w:val="00AB73A8"/>
    <w:rPr>
      <w:rFonts w:ascii="Calibri" w:eastAsia="Calibri" w:hAnsi="Calibri" w:cs="Calibri"/>
      <w:b/>
      <w:kern w:val="0"/>
      <w:lang w:eastAsia="et-EE"/>
      <w14:ligatures w14:val="none"/>
    </w:rPr>
  </w:style>
  <w:style w:type="character" w:customStyle="1" w:styleId="Pealkiri6Mrk">
    <w:name w:val="Pealkiri 6 Märk"/>
    <w:basedOn w:val="Liguvaikefont"/>
    <w:link w:val="Pealkiri6"/>
    <w:rsid w:val="00AB73A8"/>
    <w:rPr>
      <w:rFonts w:ascii="Calibri" w:eastAsia="Calibri" w:hAnsi="Calibri" w:cs="Calibri"/>
      <w:b/>
      <w:kern w:val="0"/>
      <w:sz w:val="20"/>
      <w:szCs w:val="20"/>
      <w:lang w:eastAsia="et-EE"/>
      <w14:ligatures w14:val="none"/>
    </w:rPr>
  </w:style>
  <w:style w:type="numbering" w:customStyle="1" w:styleId="Loendita1">
    <w:name w:val="Loendita1"/>
    <w:next w:val="Loendita"/>
    <w:uiPriority w:val="99"/>
    <w:semiHidden/>
    <w:unhideWhenUsed/>
    <w:rsid w:val="00AB73A8"/>
  </w:style>
  <w:style w:type="paragraph" w:styleId="Pealkiri">
    <w:name w:val="Title"/>
    <w:basedOn w:val="Normaallaad"/>
    <w:next w:val="Normaallaad"/>
    <w:link w:val="PealkiriMrk"/>
    <w:rsid w:val="00AB73A8"/>
    <w:pPr>
      <w:keepNext/>
      <w:keepLines/>
      <w:spacing w:before="480" w:after="120"/>
    </w:pPr>
    <w:rPr>
      <w:rFonts w:ascii="Calibri" w:eastAsia="Calibri" w:hAnsi="Calibri" w:cs="Calibri"/>
      <w:b/>
      <w:kern w:val="0"/>
      <w:sz w:val="72"/>
      <w:szCs w:val="72"/>
      <w:lang w:eastAsia="et-EE"/>
      <w14:ligatures w14:val="none"/>
    </w:rPr>
  </w:style>
  <w:style w:type="character" w:customStyle="1" w:styleId="PealkiriMrk">
    <w:name w:val="Pealkiri Märk"/>
    <w:basedOn w:val="Liguvaikefont"/>
    <w:link w:val="Pealkiri"/>
    <w:rsid w:val="00AB73A8"/>
    <w:rPr>
      <w:rFonts w:ascii="Calibri" w:eastAsia="Calibri" w:hAnsi="Calibri" w:cs="Calibri"/>
      <w:b/>
      <w:kern w:val="0"/>
      <w:sz w:val="72"/>
      <w:szCs w:val="72"/>
      <w:lang w:eastAsia="et-EE"/>
      <w14:ligatures w14:val="none"/>
    </w:rPr>
  </w:style>
  <w:style w:type="paragraph" w:styleId="Allmrkusetekst">
    <w:name w:val="footnote text"/>
    <w:aliases w:val="Footnote Text Char Char Char,Footnote Text Char Char,Note de bas de page 1,Allmärkuse tekst Märk1,Allmärkuse tekst Märk Märk1,Märk Märk Märk Märk,Märk Märk1 Märk,Märk Märk Märk1,Märk Märk2,Märk Märk Märk,Märk Märk1,Märk Märk,Märk,FA,o"/>
    <w:basedOn w:val="Normaallaad"/>
    <w:link w:val="AllmrkusetekstMrk"/>
    <w:uiPriority w:val="99"/>
    <w:unhideWhenUsed/>
    <w:qFormat/>
    <w:rsid w:val="00AB73A8"/>
    <w:pPr>
      <w:spacing w:after="0" w:line="240" w:lineRule="auto"/>
    </w:pPr>
    <w:rPr>
      <w:rFonts w:ascii="Calibri" w:eastAsia="Calibri" w:hAnsi="Calibri" w:cs="Calibri"/>
      <w:kern w:val="0"/>
      <w:sz w:val="20"/>
      <w:szCs w:val="20"/>
      <w:lang w:eastAsia="et-EE"/>
      <w14:ligatures w14:val="none"/>
    </w:rPr>
  </w:style>
  <w:style w:type="character" w:customStyle="1" w:styleId="AllmrkusetekstMrk">
    <w:name w:val="Allmärkuse tekst Märk"/>
    <w:aliases w:val="Footnote Text Char Char Char Märk,Footnote Text Char Char Märk,Note de bas de page 1 Märk,Allmärkuse tekst Märk1 Märk,Allmärkuse tekst Märk Märk1 Märk,Märk Märk Märk Märk Märk,Märk Märk1 Märk Märk,Märk Märk Märk1 Märk,Märk Märk3"/>
    <w:basedOn w:val="Liguvaikefont"/>
    <w:link w:val="Allmrkusetekst"/>
    <w:uiPriority w:val="99"/>
    <w:rsid w:val="00AB73A8"/>
    <w:rPr>
      <w:rFonts w:ascii="Calibri" w:eastAsia="Calibri" w:hAnsi="Calibri" w:cs="Calibri"/>
      <w:kern w:val="0"/>
      <w:sz w:val="20"/>
      <w:szCs w:val="20"/>
      <w:lang w:eastAsia="et-EE"/>
      <w14:ligatures w14:val="none"/>
    </w:rPr>
  </w:style>
  <w:style w:type="character" w:styleId="Allmrkuseviide">
    <w:name w:val="footnote reference"/>
    <w:aliases w:val="Footnote symbol,Ref,de nota al pie,-E Fußnotenzeichen,fr,ftref,Footnotes refss,Fussnota,Footnote reference number,Times 10 Point,Exposant 3 Point,EN Footnote Reference,note TESI,Footnote Reference Superscript,Zchn Zchn,Footnote numb"/>
    <w:basedOn w:val="Liguvaikefont"/>
    <w:link w:val="FootnotesymbolCarZchn"/>
    <w:uiPriority w:val="99"/>
    <w:unhideWhenUsed/>
    <w:qFormat/>
    <w:rsid w:val="00AB73A8"/>
    <w:rPr>
      <w:vertAlign w:val="superscript"/>
    </w:rPr>
  </w:style>
  <w:style w:type="paragraph" w:styleId="Loendilik">
    <w:name w:val="List Paragraph"/>
    <w:basedOn w:val="Normaallaad"/>
    <w:uiPriority w:val="34"/>
    <w:qFormat/>
    <w:rsid w:val="00AB73A8"/>
    <w:pPr>
      <w:ind w:left="720"/>
      <w:contextualSpacing/>
    </w:pPr>
    <w:rPr>
      <w:rFonts w:ascii="Calibri" w:eastAsia="Calibri" w:hAnsi="Calibri" w:cs="Calibri"/>
      <w:kern w:val="0"/>
      <w:lang w:eastAsia="et-EE"/>
      <w14:ligatures w14:val="none"/>
    </w:rPr>
  </w:style>
  <w:style w:type="character" w:styleId="Hperlink">
    <w:name w:val="Hyperlink"/>
    <w:basedOn w:val="Liguvaikefont"/>
    <w:uiPriority w:val="99"/>
    <w:unhideWhenUsed/>
    <w:rsid w:val="00AB73A8"/>
    <w:rPr>
      <w:color w:val="0563C1" w:themeColor="hyperlink"/>
      <w:u w:val="single"/>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allaad"/>
    <w:link w:val="Allmrkuseviide"/>
    <w:uiPriority w:val="99"/>
    <w:rsid w:val="00AB73A8"/>
    <w:pPr>
      <w:spacing w:line="240" w:lineRule="exact"/>
      <w:jc w:val="both"/>
    </w:pPr>
    <w:rPr>
      <w:vertAlign w:val="superscript"/>
    </w:rPr>
  </w:style>
  <w:style w:type="character" w:styleId="Kommentaariviide">
    <w:name w:val="annotation reference"/>
    <w:basedOn w:val="Liguvaikefont"/>
    <w:uiPriority w:val="99"/>
    <w:semiHidden/>
    <w:unhideWhenUsed/>
    <w:rsid w:val="00AB73A8"/>
    <w:rPr>
      <w:sz w:val="16"/>
      <w:szCs w:val="16"/>
    </w:rPr>
  </w:style>
  <w:style w:type="paragraph" w:styleId="Kommentaaritekst">
    <w:name w:val="annotation text"/>
    <w:basedOn w:val="Normaallaad"/>
    <w:link w:val="KommentaaritekstMrk"/>
    <w:uiPriority w:val="99"/>
    <w:unhideWhenUsed/>
    <w:rsid w:val="00AB73A8"/>
    <w:pPr>
      <w:spacing w:line="240" w:lineRule="auto"/>
    </w:pPr>
    <w:rPr>
      <w:rFonts w:ascii="Calibri" w:eastAsia="Calibri" w:hAnsi="Calibri" w:cs="Calibri"/>
      <w:kern w:val="0"/>
      <w:sz w:val="20"/>
      <w:szCs w:val="20"/>
      <w:lang w:eastAsia="et-EE"/>
      <w14:ligatures w14:val="none"/>
    </w:rPr>
  </w:style>
  <w:style w:type="character" w:customStyle="1" w:styleId="KommentaaritekstMrk">
    <w:name w:val="Kommentaari tekst Märk"/>
    <w:basedOn w:val="Liguvaikefont"/>
    <w:link w:val="Kommentaaritekst"/>
    <w:uiPriority w:val="99"/>
    <w:rsid w:val="00AB73A8"/>
    <w:rPr>
      <w:rFonts w:ascii="Calibri" w:eastAsia="Calibri" w:hAnsi="Calibri" w:cs="Calibri"/>
      <w:kern w:val="0"/>
      <w:sz w:val="20"/>
      <w:szCs w:val="20"/>
      <w:lang w:eastAsia="et-EE"/>
      <w14:ligatures w14:val="none"/>
    </w:rPr>
  </w:style>
  <w:style w:type="paragraph" w:styleId="Kommentaariteema">
    <w:name w:val="annotation subject"/>
    <w:basedOn w:val="Kommentaaritekst"/>
    <w:next w:val="Kommentaaritekst"/>
    <w:link w:val="KommentaariteemaMrk"/>
    <w:uiPriority w:val="99"/>
    <w:semiHidden/>
    <w:unhideWhenUsed/>
    <w:rsid w:val="00AB73A8"/>
    <w:rPr>
      <w:b/>
      <w:bCs/>
    </w:rPr>
  </w:style>
  <w:style w:type="character" w:customStyle="1" w:styleId="KommentaariteemaMrk">
    <w:name w:val="Kommentaari teema Märk"/>
    <w:basedOn w:val="KommentaaritekstMrk"/>
    <w:link w:val="Kommentaariteema"/>
    <w:uiPriority w:val="99"/>
    <w:semiHidden/>
    <w:rsid w:val="00AB73A8"/>
    <w:rPr>
      <w:rFonts w:ascii="Calibri" w:eastAsia="Calibri" w:hAnsi="Calibri" w:cs="Calibri"/>
      <w:b/>
      <w:bCs/>
      <w:kern w:val="0"/>
      <w:sz w:val="20"/>
      <w:szCs w:val="20"/>
      <w:lang w:eastAsia="et-EE"/>
      <w14:ligatures w14:val="none"/>
    </w:rPr>
  </w:style>
  <w:style w:type="character" w:customStyle="1" w:styleId="UnresolvedMention1">
    <w:name w:val="Unresolved Mention1"/>
    <w:basedOn w:val="Liguvaikefont"/>
    <w:uiPriority w:val="99"/>
    <w:semiHidden/>
    <w:unhideWhenUsed/>
    <w:rsid w:val="00AB73A8"/>
    <w:rPr>
      <w:color w:val="605E5C"/>
      <w:shd w:val="clear" w:color="auto" w:fill="E1DFDD"/>
    </w:rPr>
  </w:style>
  <w:style w:type="paragraph" w:styleId="Redaktsioon">
    <w:name w:val="Revision"/>
    <w:hidden/>
    <w:uiPriority w:val="99"/>
    <w:semiHidden/>
    <w:rsid w:val="00AB73A8"/>
    <w:pPr>
      <w:spacing w:after="0" w:line="240" w:lineRule="auto"/>
    </w:pPr>
    <w:rPr>
      <w:rFonts w:ascii="Calibri" w:eastAsia="Calibri" w:hAnsi="Calibri" w:cs="Calibri"/>
      <w:kern w:val="0"/>
      <w:lang w:eastAsia="et-EE"/>
      <w14:ligatures w14:val="none"/>
    </w:rPr>
  </w:style>
  <w:style w:type="paragraph" w:styleId="Alapealkiri">
    <w:name w:val="Subtitle"/>
    <w:basedOn w:val="Normaallaad"/>
    <w:next w:val="Normaallaad"/>
    <w:link w:val="AlapealkiriMrk"/>
    <w:rsid w:val="00AB73A8"/>
    <w:pPr>
      <w:keepNext/>
      <w:keepLines/>
      <w:spacing w:before="360" w:after="80"/>
    </w:pPr>
    <w:rPr>
      <w:rFonts w:ascii="Georgia" w:eastAsia="Georgia" w:hAnsi="Georgia" w:cs="Georgia"/>
      <w:i/>
      <w:color w:val="666666"/>
      <w:kern w:val="0"/>
      <w:sz w:val="48"/>
      <w:szCs w:val="48"/>
      <w:lang w:eastAsia="et-EE"/>
      <w14:ligatures w14:val="none"/>
    </w:rPr>
  </w:style>
  <w:style w:type="character" w:customStyle="1" w:styleId="AlapealkiriMrk">
    <w:name w:val="Alapealkiri Märk"/>
    <w:basedOn w:val="Liguvaikefont"/>
    <w:link w:val="Alapealkiri"/>
    <w:rsid w:val="00AB73A8"/>
    <w:rPr>
      <w:rFonts w:ascii="Georgia" w:eastAsia="Georgia" w:hAnsi="Georgia" w:cs="Georgia"/>
      <w:i/>
      <w:color w:val="666666"/>
      <w:kern w:val="0"/>
      <w:sz w:val="48"/>
      <w:szCs w:val="48"/>
      <w:lang w:eastAsia="et-EE"/>
      <w14:ligatures w14:val="none"/>
    </w:rPr>
  </w:style>
  <w:style w:type="character" w:styleId="Lahendamatamainimine">
    <w:name w:val="Unresolved Mention"/>
    <w:basedOn w:val="Liguvaikefont"/>
    <w:uiPriority w:val="99"/>
    <w:semiHidden/>
    <w:unhideWhenUsed/>
    <w:rsid w:val="00AB73A8"/>
    <w:rPr>
      <w:color w:val="605E5C"/>
      <w:shd w:val="clear" w:color="auto" w:fill="E1DFDD"/>
    </w:rPr>
  </w:style>
  <w:style w:type="paragraph" w:styleId="Normaallaadveeb">
    <w:name w:val="Normal (Web)"/>
    <w:basedOn w:val="Normaallaad"/>
    <w:uiPriority w:val="99"/>
    <w:unhideWhenUsed/>
    <w:rsid w:val="00AB73A8"/>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paragraph" w:styleId="Jutumullitekst">
    <w:name w:val="Balloon Text"/>
    <w:basedOn w:val="Normaallaad"/>
    <w:link w:val="JutumullitekstMrk"/>
    <w:uiPriority w:val="99"/>
    <w:semiHidden/>
    <w:unhideWhenUsed/>
    <w:rsid w:val="00AB73A8"/>
    <w:pPr>
      <w:spacing w:after="0" w:line="240" w:lineRule="auto"/>
    </w:pPr>
    <w:rPr>
      <w:rFonts w:ascii="Segoe UI" w:eastAsia="Calibri" w:hAnsi="Segoe UI" w:cs="Segoe UI"/>
      <w:kern w:val="0"/>
      <w:sz w:val="18"/>
      <w:szCs w:val="18"/>
      <w:lang w:eastAsia="et-EE"/>
      <w14:ligatures w14:val="none"/>
    </w:rPr>
  </w:style>
  <w:style w:type="character" w:customStyle="1" w:styleId="JutumullitekstMrk">
    <w:name w:val="Jutumullitekst Märk"/>
    <w:basedOn w:val="Liguvaikefont"/>
    <w:link w:val="Jutumullitekst"/>
    <w:uiPriority w:val="99"/>
    <w:semiHidden/>
    <w:rsid w:val="00AB73A8"/>
    <w:rPr>
      <w:rFonts w:ascii="Segoe UI" w:eastAsia="Calibri" w:hAnsi="Segoe UI" w:cs="Segoe UI"/>
      <w:kern w:val="0"/>
      <w:sz w:val="18"/>
      <w:szCs w:val="18"/>
      <w:lang w:eastAsia="et-EE"/>
      <w14:ligatures w14:val="none"/>
    </w:rPr>
  </w:style>
  <w:style w:type="paragraph" w:customStyle="1" w:styleId="a71Textpara">
    <w:name w:val="_a7_1_Text_para"/>
    <w:link w:val="a71TextparaChar"/>
    <w:rsid w:val="00A4760B"/>
    <w:pPr>
      <w:tabs>
        <w:tab w:val="left" w:pos="4253"/>
      </w:tabs>
      <w:spacing w:before="160" w:after="0" w:line="300" w:lineRule="auto"/>
      <w:jc w:val="both"/>
    </w:pPr>
    <w:rPr>
      <w:rFonts w:ascii="Arial" w:eastAsia="Calibri" w:hAnsi="Arial" w:cs="Arial"/>
      <w:color w:val="1F497D"/>
      <w:kern w:val="0"/>
      <w:sz w:val="20"/>
      <w:szCs w:val="20"/>
      <w:lang w:val="en-GB"/>
      <w14:ligatures w14:val="none"/>
    </w:rPr>
  </w:style>
  <w:style w:type="character" w:customStyle="1" w:styleId="a71TextparaChar">
    <w:name w:val="_a7_1_Text_para Char"/>
    <w:link w:val="a71Textpara"/>
    <w:rsid w:val="00A4760B"/>
    <w:rPr>
      <w:rFonts w:ascii="Arial" w:eastAsia="Calibri" w:hAnsi="Arial" w:cs="Arial"/>
      <w:color w:val="1F497D"/>
      <w:kern w:val="0"/>
      <w:sz w:val="20"/>
      <w:szCs w:val="20"/>
      <w:lang w:val="en-GB"/>
      <w14:ligatures w14:val="none"/>
    </w:rPr>
  </w:style>
  <w:style w:type="character" w:customStyle="1" w:styleId="normaltextrun">
    <w:name w:val="normaltextrun"/>
    <w:basedOn w:val="Liguvaikefont"/>
    <w:rsid w:val="00270A53"/>
  </w:style>
  <w:style w:type="character" w:customStyle="1" w:styleId="eop">
    <w:name w:val="eop"/>
    <w:basedOn w:val="Liguvaikefont"/>
    <w:rsid w:val="00270A53"/>
  </w:style>
  <w:style w:type="character" w:customStyle="1" w:styleId="cf01">
    <w:name w:val="cf01"/>
    <w:basedOn w:val="Liguvaikefont"/>
    <w:rsid w:val="00723420"/>
    <w:rPr>
      <w:rFonts w:ascii="Segoe UI" w:hAnsi="Segoe UI" w:cs="Segoe UI" w:hint="default"/>
      <w:sz w:val="18"/>
      <w:szCs w:val="18"/>
    </w:rPr>
  </w:style>
  <w:style w:type="paragraph" w:customStyle="1" w:styleId="pf0">
    <w:name w:val="pf0"/>
    <w:basedOn w:val="Normaallaad"/>
    <w:rsid w:val="00963074"/>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character" w:customStyle="1" w:styleId="ui-provider">
    <w:name w:val="ui-provider"/>
    <w:basedOn w:val="Liguvaikefont"/>
    <w:rsid w:val="00963074"/>
  </w:style>
  <w:style w:type="paragraph" w:styleId="Pis">
    <w:name w:val="header"/>
    <w:basedOn w:val="Normaallaad"/>
    <w:link w:val="PisMrk"/>
    <w:uiPriority w:val="99"/>
    <w:unhideWhenUsed/>
    <w:rsid w:val="00F04990"/>
    <w:pPr>
      <w:tabs>
        <w:tab w:val="center" w:pos="4536"/>
        <w:tab w:val="right" w:pos="9072"/>
      </w:tabs>
      <w:spacing w:after="0" w:line="240" w:lineRule="auto"/>
    </w:pPr>
  </w:style>
  <w:style w:type="character" w:customStyle="1" w:styleId="PisMrk">
    <w:name w:val="Päis Märk"/>
    <w:basedOn w:val="Liguvaikefont"/>
    <w:link w:val="Pis"/>
    <w:uiPriority w:val="99"/>
    <w:rsid w:val="00F04990"/>
  </w:style>
  <w:style w:type="paragraph" w:styleId="Jalus">
    <w:name w:val="footer"/>
    <w:basedOn w:val="Normaallaad"/>
    <w:link w:val="JalusMrk"/>
    <w:uiPriority w:val="99"/>
    <w:unhideWhenUsed/>
    <w:rsid w:val="00F04990"/>
    <w:pPr>
      <w:tabs>
        <w:tab w:val="center" w:pos="4536"/>
        <w:tab w:val="right" w:pos="9072"/>
      </w:tabs>
      <w:spacing w:after="0" w:line="240" w:lineRule="auto"/>
    </w:pPr>
  </w:style>
  <w:style w:type="character" w:customStyle="1" w:styleId="JalusMrk">
    <w:name w:val="Jalus Märk"/>
    <w:basedOn w:val="Liguvaikefont"/>
    <w:link w:val="Jalus"/>
    <w:uiPriority w:val="99"/>
    <w:rsid w:val="00F04990"/>
  </w:style>
  <w:style w:type="character" w:styleId="Klastatudhperlink">
    <w:name w:val="FollowedHyperlink"/>
    <w:basedOn w:val="Liguvaikefont"/>
    <w:uiPriority w:val="99"/>
    <w:semiHidden/>
    <w:unhideWhenUsed/>
    <w:rsid w:val="002005C9"/>
    <w:rPr>
      <w:color w:val="954F72" w:themeColor="followedHyperlink"/>
      <w:u w:val="single"/>
    </w:rPr>
  </w:style>
  <w:style w:type="paragraph" w:customStyle="1" w:styleId="paragraph">
    <w:name w:val="paragraph"/>
    <w:basedOn w:val="Normaallaad"/>
    <w:rsid w:val="00240736"/>
    <w:pPr>
      <w:spacing w:before="100" w:beforeAutospacing="1" w:after="100" w:afterAutospacing="1" w:line="240" w:lineRule="auto"/>
    </w:pPr>
    <w:rPr>
      <w:rFonts w:ascii="Aptos" w:hAnsi="Aptos" w:cs="Aptos"/>
      <w:kern w:val="0"/>
      <w:sz w:val="24"/>
      <w:szCs w:val="24"/>
      <w:lang w:eastAsia="et-E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454935">
      <w:bodyDiv w:val="1"/>
      <w:marLeft w:val="0"/>
      <w:marRight w:val="0"/>
      <w:marTop w:val="0"/>
      <w:marBottom w:val="0"/>
      <w:divBdr>
        <w:top w:val="none" w:sz="0" w:space="0" w:color="auto"/>
        <w:left w:val="none" w:sz="0" w:space="0" w:color="auto"/>
        <w:bottom w:val="none" w:sz="0" w:space="0" w:color="auto"/>
        <w:right w:val="none" w:sz="0" w:space="0" w:color="auto"/>
      </w:divBdr>
    </w:div>
    <w:div w:id="72242463">
      <w:bodyDiv w:val="1"/>
      <w:marLeft w:val="0"/>
      <w:marRight w:val="0"/>
      <w:marTop w:val="0"/>
      <w:marBottom w:val="0"/>
      <w:divBdr>
        <w:top w:val="none" w:sz="0" w:space="0" w:color="auto"/>
        <w:left w:val="none" w:sz="0" w:space="0" w:color="auto"/>
        <w:bottom w:val="none" w:sz="0" w:space="0" w:color="auto"/>
        <w:right w:val="none" w:sz="0" w:space="0" w:color="auto"/>
      </w:divBdr>
    </w:div>
    <w:div w:id="160197461">
      <w:bodyDiv w:val="1"/>
      <w:marLeft w:val="0"/>
      <w:marRight w:val="0"/>
      <w:marTop w:val="0"/>
      <w:marBottom w:val="0"/>
      <w:divBdr>
        <w:top w:val="none" w:sz="0" w:space="0" w:color="auto"/>
        <w:left w:val="none" w:sz="0" w:space="0" w:color="auto"/>
        <w:bottom w:val="none" w:sz="0" w:space="0" w:color="auto"/>
        <w:right w:val="none" w:sz="0" w:space="0" w:color="auto"/>
      </w:divBdr>
    </w:div>
    <w:div w:id="175389888">
      <w:bodyDiv w:val="1"/>
      <w:marLeft w:val="0"/>
      <w:marRight w:val="0"/>
      <w:marTop w:val="0"/>
      <w:marBottom w:val="0"/>
      <w:divBdr>
        <w:top w:val="none" w:sz="0" w:space="0" w:color="auto"/>
        <w:left w:val="none" w:sz="0" w:space="0" w:color="auto"/>
        <w:bottom w:val="none" w:sz="0" w:space="0" w:color="auto"/>
        <w:right w:val="none" w:sz="0" w:space="0" w:color="auto"/>
      </w:divBdr>
    </w:div>
    <w:div w:id="322437297">
      <w:bodyDiv w:val="1"/>
      <w:marLeft w:val="0"/>
      <w:marRight w:val="0"/>
      <w:marTop w:val="0"/>
      <w:marBottom w:val="0"/>
      <w:divBdr>
        <w:top w:val="none" w:sz="0" w:space="0" w:color="auto"/>
        <w:left w:val="none" w:sz="0" w:space="0" w:color="auto"/>
        <w:bottom w:val="none" w:sz="0" w:space="0" w:color="auto"/>
        <w:right w:val="none" w:sz="0" w:space="0" w:color="auto"/>
      </w:divBdr>
    </w:div>
    <w:div w:id="370963163">
      <w:bodyDiv w:val="1"/>
      <w:marLeft w:val="0"/>
      <w:marRight w:val="0"/>
      <w:marTop w:val="0"/>
      <w:marBottom w:val="0"/>
      <w:divBdr>
        <w:top w:val="none" w:sz="0" w:space="0" w:color="auto"/>
        <w:left w:val="none" w:sz="0" w:space="0" w:color="auto"/>
        <w:bottom w:val="none" w:sz="0" w:space="0" w:color="auto"/>
        <w:right w:val="none" w:sz="0" w:space="0" w:color="auto"/>
      </w:divBdr>
    </w:div>
    <w:div w:id="650207947">
      <w:bodyDiv w:val="1"/>
      <w:marLeft w:val="0"/>
      <w:marRight w:val="0"/>
      <w:marTop w:val="0"/>
      <w:marBottom w:val="0"/>
      <w:divBdr>
        <w:top w:val="none" w:sz="0" w:space="0" w:color="auto"/>
        <w:left w:val="none" w:sz="0" w:space="0" w:color="auto"/>
        <w:bottom w:val="none" w:sz="0" w:space="0" w:color="auto"/>
        <w:right w:val="none" w:sz="0" w:space="0" w:color="auto"/>
      </w:divBdr>
    </w:div>
    <w:div w:id="778181683">
      <w:bodyDiv w:val="1"/>
      <w:marLeft w:val="0"/>
      <w:marRight w:val="0"/>
      <w:marTop w:val="0"/>
      <w:marBottom w:val="0"/>
      <w:divBdr>
        <w:top w:val="none" w:sz="0" w:space="0" w:color="auto"/>
        <w:left w:val="none" w:sz="0" w:space="0" w:color="auto"/>
        <w:bottom w:val="none" w:sz="0" w:space="0" w:color="auto"/>
        <w:right w:val="none" w:sz="0" w:space="0" w:color="auto"/>
      </w:divBdr>
    </w:div>
    <w:div w:id="913271852">
      <w:bodyDiv w:val="1"/>
      <w:marLeft w:val="0"/>
      <w:marRight w:val="0"/>
      <w:marTop w:val="0"/>
      <w:marBottom w:val="0"/>
      <w:divBdr>
        <w:top w:val="none" w:sz="0" w:space="0" w:color="auto"/>
        <w:left w:val="none" w:sz="0" w:space="0" w:color="auto"/>
        <w:bottom w:val="none" w:sz="0" w:space="0" w:color="auto"/>
        <w:right w:val="none" w:sz="0" w:space="0" w:color="auto"/>
      </w:divBdr>
    </w:div>
    <w:div w:id="1049840482">
      <w:bodyDiv w:val="1"/>
      <w:marLeft w:val="0"/>
      <w:marRight w:val="0"/>
      <w:marTop w:val="0"/>
      <w:marBottom w:val="0"/>
      <w:divBdr>
        <w:top w:val="none" w:sz="0" w:space="0" w:color="auto"/>
        <w:left w:val="none" w:sz="0" w:space="0" w:color="auto"/>
        <w:bottom w:val="none" w:sz="0" w:space="0" w:color="auto"/>
        <w:right w:val="none" w:sz="0" w:space="0" w:color="auto"/>
      </w:divBdr>
    </w:div>
    <w:div w:id="1264728932">
      <w:bodyDiv w:val="1"/>
      <w:marLeft w:val="0"/>
      <w:marRight w:val="0"/>
      <w:marTop w:val="0"/>
      <w:marBottom w:val="0"/>
      <w:divBdr>
        <w:top w:val="none" w:sz="0" w:space="0" w:color="auto"/>
        <w:left w:val="none" w:sz="0" w:space="0" w:color="auto"/>
        <w:bottom w:val="none" w:sz="0" w:space="0" w:color="auto"/>
        <w:right w:val="none" w:sz="0" w:space="0" w:color="auto"/>
      </w:divBdr>
    </w:div>
    <w:div w:id="1342853063">
      <w:bodyDiv w:val="1"/>
      <w:marLeft w:val="0"/>
      <w:marRight w:val="0"/>
      <w:marTop w:val="0"/>
      <w:marBottom w:val="0"/>
      <w:divBdr>
        <w:top w:val="none" w:sz="0" w:space="0" w:color="auto"/>
        <w:left w:val="none" w:sz="0" w:space="0" w:color="auto"/>
        <w:bottom w:val="none" w:sz="0" w:space="0" w:color="auto"/>
        <w:right w:val="none" w:sz="0" w:space="0" w:color="auto"/>
      </w:divBdr>
    </w:div>
    <w:div w:id="1504928514">
      <w:bodyDiv w:val="1"/>
      <w:marLeft w:val="0"/>
      <w:marRight w:val="0"/>
      <w:marTop w:val="0"/>
      <w:marBottom w:val="0"/>
      <w:divBdr>
        <w:top w:val="none" w:sz="0" w:space="0" w:color="auto"/>
        <w:left w:val="none" w:sz="0" w:space="0" w:color="auto"/>
        <w:bottom w:val="none" w:sz="0" w:space="0" w:color="auto"/>
        <w:right w:val="none" w:sz="0" w:space="0" w:color="auto"/>
      </w:divBdr>
    </w:div>
    <w:div w:id="1529172778">
      <w:bodyDiv w:val="1"/>
      <w:marLeft w:val="0"/>
      <w:marRight w:val="0"/>
      <w:marTop w:val="0"/>
      <w:marBottom w:val="0"/>
      <w:divBdr>
        <w:top w:val="none" w:sz="0" w:space="0" w:color="auto"/>
        <w:left w:val="none" w:sz="0" w:space="0" w:color="auto"/>
        <w:bottom w:val="none" w:sz="0" w:space="0" w:color="auto"/>
        <w:right w:val="none" w:sz="0" w:space="0" w:color="auto"/>
      </w:divBdr>
    </w:div>
    <w:div w:id="1544947075">
      <w:bodyDiv w:val="1"/>
      <w:marLeft w:val="0"/>
      <w:marRight w:val="0"/>
      <w:marTop w:val="0"/>
      <w:marBottom w:val="0"/>
      <w:divBdr>
        <w:top w:val="none" w:sz="0" w:space="0" w:color="auto"/>
        <w:left w:val="none" w:sz="0" w:space="0" w:color="auto"/>
        <w:bottom w:val="none" w:sz="0" w:space="0" w:color="auto"/>
        <w:right w:val="none" w:sz="0" w:space="0" w:color="auto"/>
      </w:divBdr>
    </w:div>
    <w:div w:id="1559705192">
      <w:bodyDiv w:val="1"/>
      <w:marLeft w:val="0"/>
      <w:marRight w:val="0"/>
      <w:marTop w:val="0"/>
      <w:marBottom w:val="0"/>
      <w:divBdr>
        <w:top w:val="none" w:sz="0" w:space="0" w:color="auto"/>
        <w:left w:val="none" w:sz="0" w:space="0" w:color="auto"/>
        <w:bottom w:val="none" w:sz="0" w:space="0" w:color="auto"/>
        <w:right w:val="none" w:sz="0" w:space="0" w:color="auto"/>
      </w:divBdr>
    </w:div>
    <w:div w:id="1633361172">
      <w:bodyDiv w:val="1"/>
      <w:marLeft w:val="0"/>
      <w:marRight w:val="0"/>
      <w:marTop w:val="0"/>
      <w:marBottom w:val="0"/>
      <w:divBdr>
        <w:top w:val="none" w:sz="0" w:space="0" w:color="auto"/>
        <w:left w:val="none" w:sz="0" w:space="0" w:color="auto"/>
        <w:bottom w:val="none" w:sz="0" w:space="0" w:color="auto"/>
        <w:right w:val="none" w:sz="0" w:space="0" w:color="auto"/>
      </w:divBdr>
    </w:div>
    <w:div w:id="2003848294">
      <w:bodyDiv w:val="1"/>
      <w:marLeft w:val="0"/>
      <w:marRight w:val="0"/>
      <w:marTop w:val="0"/>
      <w:marBottom w:val="0"/>
      <w:divBdr>
        <w:top w:val="none" w:sz="0" w:space="0" w:color="auto"/>
        <w:left w:val="none" w:sz="0" w:space="0" w:color="auto"/>
        <w:bottom w:val="none" w:sz="0" w:space="0" w:color="auto"/>
        <w:right w:val="none" w:sz="0" w:space="0" w:color="auto"/>
      </w:divBdr>
    </w:div>
    <w:div w:id="2010865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yperlink" Target="mailto:valdek.rohtma@hm.ee" TargetMode="External"/><Relationship Id="rId26" Type="http://schemas.openxmlformats.org/officeDocument/2006/relationships/hyperlink" Target="mailto:indrek.kilk@hm.ee" TargetMode="External"/><Relationship Id="rId3" Type="http://schemas.openxmlformats.org/officeDocument/2006/relationships/customXml" Target="../customXml/item3.xml"/><Relationship Id="rId21" Type="http://schemas.openxmlformats.org/officeDocument/2006/relationships/hyperlink" Target="mailto:kristiina.paist@hm.ee" TargetMode="Externa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mailto:triin.laasi-oige@hm.ee" TargetMode="External"/><Relationship Id="rId25" Type="http://schemas.openxmlformats.org/officeDocument/2006/relationships/hyperlink" Target="mailto:marili.lehtmets@hm.ee" TargetMode="External"/><Relationship Id="rId2" Type="http://schemas.openxmlformats.org/officeDocument/2006/relationships/customXml" Target="../customXml/item2.xml"/><Relationship Id="rId16" Type="http://schemas.openxmlformats.org/officeDocument/2006/relationships/hyperlink" Target="mailto:mari.tikerpuu@hm.ee" TargetMode="External"/><Relationship Id="rId20" Type="http://schemas.openxmlformats.org/officeDocument/2006/relationships/hyperlink" Target="mailto:hele.liiv-tellmann@hm.ee"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hyperlink" Target="mailto:armani.pogosjan@hm.ee"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ulle.matsin@hm.ee" TargetMode="External"/><Relationship Id="rId23" Type="http://schemas.openxmlformats.org/officeDocument/2006/relationships/hyperlink" Target="mailto:gerttu.aavik@hm.ee" TargetMode="External"/><Relationship Id="rId28" Type="http://schemas.openxmlformats.org/officeDocument/2006/relationships/image" Target="media/image1.png"/><Relationship Id="rId10" Type="http://schemas.openxmlformats.org/officeDocument/2006/relationships/endnotes" Target="endnotes.xml"/><Relationship Id="rId19" Type="http://schemas.openxmlformats.org/officeDocument/2006/relationships/hyperlink" Target="mailto:marika.peekmann@hm.ee" TargetMode="External"/><Relationship Id="rId31"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hyperlink" Target="mailto:marit.kuusk@hm.ee" TargetMode="External"/><Relationship Id="rId27" Type="http://schemas.openxmlformats.org/officeDocument/2006/relationships/hyperlink" Target="mailto:raina.loom@hm.ee" TargetMode="Externa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www.hm.ee/et/mitteformaalse-oppimise-loimimine-formaalharidusse" TargetMode="External"/><Relationship Id="rId3" Type="http://schemas.openxmlformats.org/officeDocument/2006/relationships/hyperlink" Target="https://www.hm.ee/sites/default/files/documents/2022-10/haridusmin_madala_haridustasemega_noorte_osakaal.pdf" TargetMode="External"/><Relationship Id="rId7" Type="http://schemas.openxmlformats.org/officeDocument/2006/relationships/hyperlink" Target="https://www.hm.ee/et/mitteformaalse-oppimise-loimimine-formaalharidusse" TargetMode="External"/><Relationship Id="rId2" Type="http://schemas.openxmlformats.org/officeDocument/2006/relationships/hyperlink" Target="https://www.valitsus.ee/valitsuse-eesmargid-ja-tegevused/valitsemise-alused/ulevaade-tegevusprogrammi-taitmisest" TargetMode="External"/><Relationship Id="rId1" Type="http://schemas.openxmlformats.org/officeDocument/2006/relationships/hyperlink" Target="https://www.hm.ee/ministeerium-uudised-ja-kontakt/ministeerium/strateegilised-alusdokumendid-ja-programmid" TargetMode="External"/><Relationship Id="rId6" Type="http://schemas.openxmlformats.org/officeDocument/2006/relationships/hyperlink" Target="https://harno.ee/sites/default/files/documents/2021-02/Tervik_Karja%CC%88a%CC%88ri_kujundamise_oskuste_mudel_lisa_A4.pdf" TargetMode="External"/><Relationship Id="rId5" Type="http://schemas.openxmlformats.org/officeDocument/2006/relationships/hyperlink" Target="https://eurydice.eacea.ec.europa.eu/publications/recommended-annual-instruction-time-full-time-compulsory-education-europe-20222023" TargetMode="External"/><Relationship Id="rId4" Type="http://schemas.openxmlformats.org/officeDocument/2006/relationships/hyperlink" Target="https://www.hm.ee/sites/default/files/documents/2022-10/haridusmin_madala_haridustasemega_noorte_osakaal.pdf" TargetMode="External"/><Relationship Id="rId9" Type="http://schemas.openxmlformats.org/officeDocument/2006/relationships/hyperlink" Target="https://employers.ee/manifest/"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2E9578A2B3361041AF75A9602F2105DF" ma:contentTypeVersion="1" ma:contentTypeDescription="Loo uus dokument" ma:contentTypeScope="" ma:versionID="c64c5d83a24b232a166d5e07e60a935d">
  <xsd:schema xmlns:xsd="http://www.w3.org/2001/XMLSchema" xmlns:xs="http://www.w3.org/2001/XMLSchema" xmlns:p="http://schemas.microsoft.com/office/2006/metadata/properties" xmlns:ns2="a7338fc0-1f71-47ca-af62-527eb90cb0f3" targetNamespace="http://schemas.microsoft.com/office/2006/metadata/properties" ma:root="true" ma:fieldsID="2dbc7368641cfa1fa9d5b6554aba99d7" ns2:_="">
    <xsd:import namespace="a7338fc0-1f71-47ca-af62-527eb90cb0f3"/>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338fc0-1f71-47ca-af62-527eb90cb0f3" elementFormDefault="qualified">
    <xsd:import namespace="http://schemas.microsoft.com/office/2006/documentManagement/types"/>
    <xsd:import namespace="http://schemas.microsoft.com/office/infopath/2007/PartnerControls"/>
    <xsd:element name="SharedWithUsers" ma:index="8" nillable="true" ma:displayName="Ühiskasutuse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BDC6079-3F47-445C-8D9A-10F29FBC173D}">
  <ds:schemaRefs>
    <ds:schemaRef ds:uri="http://schemas.microsoft.com/sharepoint/v3/contenttype/forms"/>
  </ds:schemaRefs>
</ds:datastoreItem>
</file>

<file path=customXml/itemProps2.xml><?xml version="1.0" encoding="utf-8"?>
<ds:datastoreItem xmlns:ds="http://schemas.openxmlformats.org/officeDocument/2006/customXml" ds:itemID="{16174C22-121A-464D-B193-215D1EB0853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C8A49B9-F9BF-4225-B808-802661994C88}">
  <ds:schemaRefs>
    <ds:schemaRef ds:uri="http://schemas.openxmlformats.org/officeDocument/2006/bibliography"/>
  </ds:schemaRefs>
</ds:datastoreItem>
</file>

<file path=customXml/itemProps4.xml><?xml version="1.0" encoding="utf-8"?>
<ds:datastoreItem xmlns:ds="http://schemas.openxmlformats.org/officeDocument/2006/customXml" ds:itemID="{D86BE3AE-CA4C-4765-956F-390B745EF1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338fc0-1f71-47ca-af62-527eb90c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464</TotalTime>
  <Pages>77</Pages>
  <Words>38399</Words>
  <Characters>222717</Characters>
  <Application>Microsoft Office Word</Application>
  <DocSecurity>0</DocSecurity>
  <Lines>1855</Lines>
  <Paragraphs>521</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Seletuskiri</vt:lpstr>
      <vt:lpstr>Seletuskiri</vt:lpstr>
    </vt:vector>
  </TitlesOfParts>
  <Company>Haridus- ja Teadusministeerium</Company>
  <LinksUpToDate>false</LinksUpToDate>
  <CharactersWithSpaces>260595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Seletuskiri</dc:title>
  <dc:subject/>
  <dc:creator>Indrek Kilk</dc:creator>
  <dc:description/>
  <cp:lastModifiedBy>Mari Käbi</cp:lastModifiedBy>
  <cp:revision>11</cp:revision>
  <cp:lastPrinted>2023-07-27T06:46:00Z</cp:lastPrinted>
  <dcterms:created xsi:type="dcterms:W3CDTF">2024-02-22T12:32:00Z</dcterms:created>
  <dcterms:modified xsi:type="dcterms:W3CDTF">2024-03-08T12:56:00Z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0x0101002E9578A2B3361041AF75A9602F2105DF</vt:lpwstr>
  </property>
</Properties>
</file>